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1BB6" w:rsidRPr="00833A58" w:rsidRDefault="00861F5D" w:rsidP="00833A58">
      <w:pPr>
        <w:pStyle w:val="Zkladntext"/>
      </w:pPr>
      <w:bookmarkStart w:id="1" w:name="_Toc481056361"/>
      <w:bookmarkStart w:id="2" w:name="_Toc481056397"/>
      <w:bookmarkStart w:id="3" w:name="_Toc481068514"/>
      <w:r>
        <w:rPr>
          <w:noProof/>
        </w:rPr>
        <w:drawing>
          <wp:anchor distT="0" distB="0" distL="114300" distR="114300" simplePos="0" relativeHeight="251672576" behindDoc="1" locked="0" layoutInCell="1" allowOverlap="1" wp14:anchorId="6989E0EA" wp14:editId="69864FF1">
            <wp:simplePos x="0" y="0"/>
            <wp:positionH relativeFrom="column">
              <wp:posOffset>0</wp:posOffset>
            </wp:positionH>
            <wp:positionV relativeFrom="paragraph">
              <wp:posOffset>142240</wp:posOffset>
            </wp:positionV>
            <wp:extent cx="1439545" cy="1327785"/>
            <wp:effectExtent l="0" t="0" r="8255" b="5715"/>
            <wp:wrapTight wrapText="bothSides">
              <wp:wrapPolygon edited="0">
                <wp:start x="0" y="0"/>
                <wp:lineTo x="0" y="21383"/>
                <wp:lineTo x="21438" y="21383"/>
                <wp:lineTo x="21438" y="0"/>
                <wp:lineTo x="0" y="0"/>
              </wp:wrapPolygon>
            </wp:wrapTight>
            <wp:docPr id="99" name="Obrázok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9545" cy="1327785"/>
                    </a:xfrm>
                    <a:prstGeom prst="rect">
                      <a:avLst/>
                    </a:prstGeom>
                  </pic:spPr>
                </pic:pic>
              </a:graphicData>
            </a:graphic>
            <wp14:sizeRelH relativeFrom="page">
              <wp14:pctWidth>0</wp14:pctWidth>
            </wp14:sizeRelH>
            <wp14:sizeRelV relativeFrom="page">
              <wp14:pctHeight>0</wp14:pctHeight>
            </wp14:sizeRelV>
          </wp:anchor>
        </w:drawing>
      </w:r>
      <w:r w:rsidR="00103241">
        <w:rPr>
          <w:noProof/>
        </w:rPr>
        <w:drawing>
          <wp:anchor distT="0" distB="0" distL="114300" distR="114300" simplePos="0" relativeHeight="251671552" behindDoc="0" locked="0" layoutInCell="1" allowOverlap="1" wp14:anchorId="60B5AFB5" wp14:editId="3522A6D2">
            <wp:simplePos x="0" y="0"/>
            <wp:positionH relativeFrom="margin">
              <wp:posOffset>3783330</wp:posOffset>
            </wp:positionH>
            <wp:positionV relativeFrom="paragraph">
              <wp:posOffset>54610</wp:posOffset>
            </wp:positionV>
            <wp:extent cx="1943100" cy="619125"/>
            <wp:effectExtent l="0" t="0" r="0" b="9525"/>
            <wp:wrapSquare wrapText="bothSides"/>
            <wp:docPr id="100"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l="372" t="15190" r="23584" b="2532"/>
                    <a:stretch/>
                  </pic:blipFill>
                  <pic:spPr bwMode="auto">
                    <a:xfrm>
                      <a:off x="0" y="0"/>
                      <a:ext cx="1943100" cy="6191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1"/>
      <w:bookmarkEnd w:id="2"/>
      <w:bookmarkEnd w:id="3"/>
      <w:r w:rsidR="00833A58">
        <w:tab/>
      </w:r>
      <w:r w:rsidR="00833A58">
        <w:tab/>
      </w:r>
      <w:r w:rsidR="00833A58">
        <w:tab/>
      </w:r>
    </w:p>
    <w:p w:rsidR="003B0DFE" w:rsidRPr="006479DF" w:rsidRDefault="003B0DFE" w:rsidP="00833A58">
      <w:pPr>
        <w:pStyle w:val="Zkladntext"/>
      </w:pPr>
    </w:p>
    <w:p w:rsidR="00103241" w:rsidRDefault="00103241" w:rsidP="00541FF5">
      <w:pPr>
        <w:jc w:val="center"/>
        <w:rPr>
          <w:b/>
          <w:sz w:val="40"/>
          <w:szCs w:val="20"/>
        </w:rPr>
      </w:pPr>
    </w:p>
    <w:p w:rsidR="00833A58" w:rsidRDefault="00833A58" w:rsidP="00541FF5">
      <w:pPr>
        <w:jc w:val="center"/>
        <w:rPr>
          <w:b/>
          <w:sz w:val="40"/>
          <w:szCs w:val="20"/>
        </w:rPr>
      </w:pPr>
    </w:p>
    <w:p w:rsidR="00103241" w:rsidRDefault="00103241" w:rsidP="00541FF5">
      <w:pPr>
        <w:jc w:val="center"/>
        <w:rPr>
          <w:b/>
          <w:sz w:val="40"/>
          <w:szCs w:val="20"/>
        </w:rPr>
      </w:pPr>
    </w:p>
    <w:p w:rsidR="00C6439D" w:rsidRDefault="00D239D4" w:rsidP="00B403A8">
      <w:pPr>
        <w:rPr>
          <w:b/>
          <w:sz w:val="40"/>
          <w:szCs w:val="20"/>
        </w:rPr>
      </w:pPr>
      <w:r>
        <w:rPr>
          <w:b/>
          <w:sz w:val="40"/>
          <w:szCs w:val="20"/>
        </w:rPr>
        <w:t>Metodický pokyn</w:t>
      </w:r>
      <w:r w:rsidR="00D61BB6" w:rsidRPr="009836CF">
        <w:rPr>
          <w:b/>
          <w:sz w:val="40"/>
          <w:szCs w:val="20"/>
        </w:rPr>
        <w:t xml:space="preserve"> </w:t>
      </w:r>
      <w:r w:rsidR="00C5100F">
        <w:rPr>
          <w:b/>
          <w:sz w:val="40"/>
          <w:szCs w:val="20"/>
        </w:rPr>
        <w:t>ÚV SR</w:t>
      </w:r>
      <w:r w:rsidR="00C5100F" w:rsidRPr="009836CF">
        <w:rPr>
          <w:b/>
          <w:sz w:val="40"/>
          <w:szCs w:val="20"/>
        </w:rPr>
        <w:t xml:space="preserve"> </w:t>
      </w:r>
      <w:r w:rsidR="00D61BB6" w:rsidRPr="009836CF">
        <w:rPr>
          <w:b/>
          <w:sz w:val="40"/>
          <w:szCs w:val="20"/>
        </w:rPr>
        <w:t xml:space="preserve">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121AD0">
            <w:rPr>
              <w:b/>
              <w:sz w:val="40"/>
              <w:szCs w:val="20"/>
              <w:lang w:val="en-US"/>
            </w:rPr>
            <w:t>22</w:t>
          </w:r>
        </w:sdtContent>
      </w:sdt>
    </w:p>
    <w:p w:rsidR="00D61BB6" w:rsidRPr="00A36873" w:rsidRDefault="00C6439D" w:rsidP="00541FF5">
      <w:pPr>
        <w:jc w:val="center"/>
        <w:rPr>
          <w:b/>
          <w:sz w:val="32"/>
          <w:szCs w:val="32"/>
        </w:rPr>
      </w:pPr>
      <w:r w:rsidRPr="00A36873">
        <w:rPr>
          <w:b/>
          <w:sz w:val="32"/>
          <w:szCs w:val="32"/>
        </w:rPr>
        <w:t xml:space="preserve">verzia </w:t>
      </w:r>
      <w:customXmlDelRangeStart w:id="4" w:author="Autor"/>
      <w:sdt>
        <w:sdtPr>
          <w:rPr>
            <w:b/>
            <w:sz w:val="32"/>
            <w:szCs w:val="32"/>
          </w:rPr>
          <w:alias w:val="Poradové číslo vzoru"/>
          <w:tag w:val="Poradové číslo vzoru"/>
          <w:id w:val="-1138339652"/>
          <w:placeholder>
            <w:docPart w:val="CA435F4D6BDD4692BE67BD3C4B7CD914"/>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4"/>
          <w:del w:id="5" w:author="Autor">
            <w:r w:rsidR="001227D8">
              <w:rPr>
                <w:b/>
                <w:sz w:val="32"/>
                <w:szCs w:val="32"/>
              </w:rPr>
              <w:delText>3</w:delText>
            </w:r>
          </w:del>
          <w:customXmlDelRangeStart w:id="6" w:author="Autor"/>
        </w:sdtContent>
      </w:sdt>
      <w:customXmlDelRangeEnd w:id="6"/>
      <w:customXmlInsRangeStart w:id="7" w:author="Auto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7"/>
          <w:ins w:id="8" w:author="Autor">
            <w:r w:rsidR="00121AD0">
              <w:rPr>
                <w:b/>
                <w:sz w:val="32"/>
                <w:szCs w:val="32"/>
                <w:lang w:val="en-US"/>
              </w:rPr>
              <w:t>4</w:t>
            </w:r>
          </w:ins>
          <w:customXmlInsRangeStart w:id="9" w:author="Autor"/>
        </w:sdtContent>
      </w:sdt>
      <w:customXmlInsRangeEnd w:id="9"/>
    </w:p>
    <w:p w:rsidR="00D61BB6" w:rsidRDefault="00D61BB6" w:rsidP="00D61BB6">
      <w:pPr>
        <w:jc w:val="center"/>
        <w:rPr>
          <w:b/>
          <w:sz w:val="20"/>
          <w:szCs w:val="20"/>
        </w:rPr>
      </w:pPr>
    </w:p>
    <w:p w:rsidR="003B0DFE" w:rsidRPr="006479DF" w:rsidRDefault="003B0DFE" w:rsidP="00D61BB6">
      <w:pPr>
        <w:jc w:val="center"/>
        <w:rPr>
          <w:b/>
          <w:sz w:val="20"/>
          <w:szCs w:val="20"/>
        </w:rPr>
      </w:pPr>
    </w:p>
    <w:p w:rsidR="00D61BB6" w:rsidRPr="009836CF" w:rsidRDefault="00D61BB6" w:rsidP="00D61BB6">
      <w:pPr>
        <w:jc w:val="center"/>
        <w:rPr>
          <w:b/>
          <w:sz w:val="28"/>
          <w:szCs w:val="20"/>
        </w:rPr>
      </w:pPr>
      <w:r w:rsidRPr="009836CF">
        <w:rPr>
          <w:b/>
          <w:sz w:val="28"/>
          <w:szCs w:val="20"/>
        </w:rPr>
        <w:t>Programové obdobie 2014 – 2020</w:t>
      </w:r>
    </w:p>
    <w:p w:rsidR="00D61BB6" w:rsidRPr="006479DF"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rsidTr="00E24D44">
        <w:tc>
          <w:tcPr>
            <w:tcW w:w="2268" w:type="dxa"/>
            <w:shd w:val="clear" w:color="auto" w:fill="8DB3E2" w:themeFill="text2" w:themeFillTint="66"/>
          </w:tcPr>
          <w:p w:rsidR="009836CF" w:rsidRPr="0084743A" w:rsidRDefault="009836CF" w:rsidP="006479DF">
            <w:pPr>
              <w:rPr>
                <w:b/>
                <w:sz w:val="26"/>
                <w:szCs w:val="26"/>
              </w:rPr>
            </w:pPr>
            <w:r w:rsidRPr="0084743A">
              <w:rPr>
                <w:b/>
                <w:sz w:val="26"/>
                <w:szCs w:val="26"/>
              </w:rPr>
              <w:t>Vec:</w:t>
            </w:r>
          </w:p>
          <w:p w:rsidR="0084743A" w:rsidRPr="0084743A" w:rsidRDefault="0084743A" w:rsidP="006479DF">
            <w:pPr>
              <w:rPr>
                <w:b/>
                <w:sz w:val="26"/>
                <w:szCs w:val="26"/>
              </w:rPr>
            </w:pP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8DB3E2" w:themeFill="text2" w:themeFillTint="66"/>
          </w:tcPr>
          <w:p w:rsidR="009836CF" w:rsidRDefault="001046A5" w:rsidP="00502866">
            <w:pPr>
              <w:jc w:val="both"/>
              <w:rPr>
                <w:szCs w:val="20"/>
              </w:rPr>
            </w:pPr>
            <w:r>
              <w:rPr>
                <w:szCs w:val="20"/>
              </w:rPr>
              <w:t>k</w:t>
            </w:r>
            <w:r w:rsidR="00CA34FF">
              <w:rPr>
                <w:szCs w:val="20"/>
              </w:rPr>
              <w:t> </w:t>
            </w:r>
            <w:r w:rsidR="003837C5">
              <w:rPr>
                <w:szCs w:val="20"/>
              </w:rPr>
              <w:t>administratívnym kapacitám</w:t>
            </w:r>
            <w:r w:rsidR="002D3D3C">
              <w:rPr>
                <w:szCs w:val="20"/>
              </w:rPr>
              <w:t xml:space="preserve"> </w:t>
            </w:r>
            <w:r w:rsidR="003837C5">
              <w:rPr>
                <w:szCs w:val="20"/>
              </w:rPr>
              <w:t>európskych štrukturálnych a investičných fondov</w:t>
            </w:r>
            <w:r w:rsidR="002A2794">
              <w:rPr>
                <w:szCs w:val="20"/>
              </w:rPr>
              <w:t xml:space="preserve"> </w:t>
            </w:r>
            <w:r w:rsidR="002D3D3C">
              <w:rPr>
                <w:szCs w:val="20"/>
              </w:rPr>
              <w:t>subjektov</w:t>
            </w:r>
            <w:r w:rsidR="00502866">
              <w:rPr>
                <w:szCs w:val="20"/>
              </w:rPr>
              <w:t xml:space="preserve"> </w:t>
            </w:r>
            <w:r w:rsidR="007A2DDD">
              <w:rPr>
                <w:szCs w:val="20"/>
              </w:rPr>
              <w:t xml:space="preserve">zapojených </w:t>
            </w:r>
            <w:r w:rsidR="00502866">
              <w:rPr>
                <w:szCs w:val="20"/>
              </w:rPr>
              <w:t xml:space="preserve">do </w:t>
            </w:r>
            <w:r w:rsidR="002D3D3C">
              <w:rPr>
                <w:szCs w:val="20"/>
              </w:rPr>
              <w:t xml:space="preserve">riadenia, </w:t>
            </w:r>
            <w:r w:rsidR="00502866">
              <w:rPr>
                <w:szCs w:val="20"/>
              </w:rPr>
              <w:t>implementácie</w:t>
            </w:r>
            <w:r w:rsidR="002D3D3C">
              <w:rPr>
                <w:szCs w:val="20"/>
              </w:rPr>
              <w:t xml:space="preserve">, kontroly a auditu </w:t>
            </w:r>
            <w:r w:rsidR="00502866">
              <w:rPr>
                <w:szCs w:val="20"/>
              </w:rPr>
              <w:t>EŠIF</w:t>
            </w:r>
            <w:r w:rsidR="002465B5">
              <w:rPr>
                <w:szCs w:val="20"/>
              </w:rPr>
              <w:t xml:space="preserve"> </w:t>
            </w:r>
            <w:r w:rsidR="00987C67">
              <w:rPr>
                <w:szCs w:val="20"/>
              </w:rPr>
              <w:t>v</w:t>
            </w:r>
            <w:r w:rsidR="002465B5">
              <w:rPr>
                <w:szCs w:val="20"/>
              </w:rPr>
              <w:t xml:space="preserve"> programov</w:t>
            </w:r>
            <w:r w:rsidR="00987C67">
              <w:rPr>
                <w:szCs w:val="20"/>
              </w:rPr>
              <w:t>om</w:t>
            </w:r>
            <w:r w:rsidR="002465B5">
              <w:rPr>
                <w:szCs w:val="20"/>
              </w:rPr>
              <w:t xml:space="preserve"> o</w:t>
            </w:r>
            <w:r w:rsidR="005B41A3">
              <w:rPr>
                <w:szCs w:val="20"/>
              </w:rPr>
              <w:t>bdob</w:t>
            </w:r>
            <w:r w:rsidR="00987C67">
              <w:rPr>
                <w:szCs w:val="20"/>
              </w:rPr>
              <w:t>í</w:t>
            </w:r>
            <w:r w:rsidR="005B41A3">
              <w:rPr>
                <w:szCs w:val="20"/>
              </w:rPr>
              <w:t xml:space="preserve"> 2014 </w:t>
            </w:r>
            <w:r w:rsidR="002465B5">
              <w:rPr>
                <w:szCs w:val="20"/>
              </w:rPr>
              <w:t>–</w:t>
            </w:r>
            <w:r w:rsidR="005B41A3">
              <w:rPr>
                <w:szCs w:val="20"/>
              </w:rPr>
              <w:t xml:space="preserve"> 2020</w:t>
            </w:r>
          </w:p>
          <w:p w:rsidR="002465B5" w:rsidRPr="009836CF" w:rsidRDefault="002465B5" w:rsidP="002465B5">
            <w:pPr>
              <w:jc w:val="both"/>
              <w:rPr>
                <w:szCs w:val="20"/>
              </w:rPr>
            </w:pPr>
          </w:p>
        </w:tc>
      </w:tr>
      <w:tr w:rsidR="009836CF" w:rsidRPr="009836CF" w:rsidTr="00E24D44">
        <w:tc>
          <w:tcPr>
            <w:tcW w:w="2268" w:type="dxa"/>
            <w:shd w:val="clear" w:color="auto" w:fill="8DB3E2" w:themeFill="text2" w:themeFillTint="66"/>
          </w:tcPr>
          <w:p w:rsidR="009836CF" w:rsidRPr="0084743A" w:rsidRDefault="009836CF" w:rsidP="006479DF">
            <w:pPr>
              <w:rPr>
                <w:b/>
                <w:sz w:val="26"/>
                <w:szCs w:val="26"/>
              </w:rPr>
            </w:pPr>
            <w:r w:rsidRPr="0084743A">
              <w:rPr>
                <w:b/>
                <w:sz w:val="26"/>
                <w:szCs w:val="26"/>
              </w:rPr>
              <w:t>Určené pre:</w:t>
            </w:r>
          </w:p>
          <w:p w:rsidR="0084743A" w:rsidRPr="0084743A" w:rsidRDefault="0084743A" w:rsidP="006479DF">
            <w:pPr>
              <w:rPr>
                <w:b/>
                <w:sz w:val="26"/>
                <w:szCs w:val="26"/>
              </w:rPr>
            </w:pP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8DB3E2" w:themeFill="text2" w:themeFillTint="66"/>
          </w:tcPr>
          <w:p w:rsidR="00C01632" w:rsidRPr="00C01632" w:rsidRDefault="00C01632" w:rsidP="00C01632">
            <w:pPr>
              <w:jc w:val="both"/>
              <w:rPr>
                <w:szCs w:val="20"/>
              </w:rPr>
            </w:pPr>
            <w:r w:rsidRPr="00C01632">
              <w:rPr>
                <w:szCs w:val="20"/>
              </w:rPr>
              <w:t>Riadiace orgány</w:t>
            </w:r>
          </w:p>
          <w:p w:rsidR="00C01632" w:rsidRDefault="00C01632" w:rsidP="00C01632">
            <w:pPr>
              <w:jc w:val="both"/>
              <w:rPr>
                <w:szCs w:val="20"/>
              </w:rPr>
            </w:pPr>
            <w:r w:rsidRPr="00C01632">
              <w:rPr>
                <w:szCs w:val="20"/>
              </w:rPr>
              <w:t>Sprostredkovateľské orgány</w:t>
            </w:r>
          </w:p>
          <w:p w:rsidR="002472B6" w:rsidRPr="00C01632" w:rsidRDefault="002472B6" w:rsidP="00C01632">
            <w:pPr>
              <w:jc w:val="both"/>
              <w:rPr>
                <w:ins w:id="10" w:author="Autor"/>
                <w:szCs w:val="20"/>
              </w:rPr>
            </w:pPr>
            <w:ins w:id="11" w:author="Autor">
              <w:r>
                <w:rPr>
                  <w:szCs w:val="20"/>
                </w:rPr>
                <w:t>Platobné jednotky</w:t>
              </w:r>
            </w:ins>
          </w:p>
          <w:p w:rsidR="009836CF" w:rsidRDefault="00C01632" w:rsidP="00C01632">
            <w:pPr>
              <w:jc w:val="both"/>
              <w:rPr>
                <w:szCs w:val="20"/>
              </w:rPr>
            </w:pPr>
            <w:r w:rsidRPr="00C01632">
              <w:rPr>
                <w:szCs w:val="20"/>
              </w:rPr>
              <w:t>Ostatné inš</w:t>
            </w:r>
            <w:r>
              <w:rPr>
                <w:szCs w:val="20"/>
              </w:rPr>
              <w:t>titúcie zapojené do</w:t>
            </w:r>
            <w:r w:rsidRPr="00C01632">
              <w:rPr>
                <w:szCs w:val="20"/>
              </w:rPr>
              <w:t xml:space="preserve"> riadenia, implementácie, kontroly a auditu EŠIF</w:t>
            </w:r>
          </w:p>
          <w:p w:rsidR="00C01632" w:rsidRPr="009836CF" w:rsidRDefault="00C01632" w:rsidP="00C01632">
            <w:pPr>
              <w:jc w:val="both"/>
              <w:rPr>
                <w:szCs w:val="20"/>
              </w:rPr>
            </w:pPr>
          </w:p>
        </w:tc>
      </w:tr>
      <w:tr w:rsidR="009836CF" w:rsidRPr="009836CF" w:rsidTr="00E24D44">
        <w:tc>
          <w:tcPr>
            <w:tcW w:w="2268" w:type="dxa"/>
            <w:shd w:val="clear" w:color="auto" w:fill="8DB3E2" w:themeFill="text2" w:themeFillTint="66"/>
          </w:tcPr>
          <w:p w:rsidR="009836CF" w:rsidRPr="0084743A" w:rsidRDefault="00116F61" w:rsidP="006479DF">
            <w:pPr>
              <w:rPr>
                <w:b/>
                <w:sz w:val="26"/>
                <w:szCs w:val="26"/>
              </w:rPr>
            </w:pPr>
            <w:r w:rsidRPr="0084743A">
              <w:rPr>
                <w:b/>
                <w:sz w:val="26"/>
                <w:szCs w:val="26"/>
              </w:rPr>
              <w:t>Na vedomie:</w:t>
            </w:r>
          </w:p>
          <w:p w:rsidR="0084743A" w:rsidRPr="0084743A" w:rsidRDefault="0084743A" w:rsidP="006479DF">
            <w:pPr>
              <w:rPr>
                <w:b/>
                <w:sz w:val="26"/>
                <w:szCs w:val="26"/>
              </w:rPr>
            </w:pP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8DB3E2" w:themeFill="text2" w:themeFillTint="66"/>
          </w:tcPr>
          <w:p w:rsidR="00AB293D" w:rsidRDefault="00AB293D" w:rsidP="00B91F3C">
            <w:pPr>
              <w:jc w:val="both"/>
              <w:rPr>
                <w:szCs w:val="20"/>
              </w:rPr>
            </w:pPr>
            <w:r>
              <w:rPr>
                <w:szCs w:val="20"/>
              </w:rPr>
              <w:t>Centrálny koordinačný orgán</w:t>
            </w:r>
          </w:p>
          <w:p w:rsidR="00F31849" w:rsidRDefault="00F31849" w:rsidP="00B91F3C">
            <w:pPr>
              <w:jc w:val="both"/>
              <w:rPr>
                <w:szCs w:val="20"/>
              </w:rPr>
            </w:pPr>
            <w:r>
              <w:rPr>
                <w:szCs w:val="20"/>
              </w:rPr>
              <w:t>Certifikačný orgán</w:t>
            </w:r>
          </w:p>
          <w:p w:rsidR="00F31849" w:rsidRDefault="00F31849" w:rsidP="00B91F3C">
            <w:pPr>
              <w:jc w:val="both"/>
              <w:rPr>
                <w:szCs w:val="20"/>
              </w:rPr>
            </w:pPr>
            <w:r>
              <w:rPr>
                <w:szCs w:val="20"/>
              </w:rPr>
              <w:t>Orgán auditu</w:t>
            </w:r>
          </w:p>
          <w:p w:rsidR="009836CF" w:rsidRDefault="00B91F3C" w:rsidP="00B91F3C">
            <w:pPr>
              <w:jc w:val="both"/>
              <w:rPr>
                <w:szCs w:val="20"/>
              </w:rPr>
            </w:pPr>
            <w:r w:rsidRPr="00B91F3C">
              <w:rPr>
                <w:szCs w:val="20"/>
              </w:rPr>
              <w:t>Gestori horizontálnych princípov</w:t>
            </w:r>
          </w:p>
          <w:p w:rsidR="00F31849" w:rsidRPr="009836CF" w:rsidRDefault="00F31849" w:rsidP="00B91F3C">
            <w:pPr>
              <w:jc w:val="both"/>
              <w:rPr>
                <w:szCs w:val="20"/>
              </w:rPr>
            </w:pPr>
          </w:p>
        </w:tc>
      </w:tr>
      <w:tr w:rsidR="009836CF" w:rsidRPr="009836CF" w:rsidTr="00E24D44">
        <w:tc>
          <w:tcPr>
            <w:tcW w:w="2268" w:type="dxa"/>
            <w:shd w:val="clear" w:color="auto" w:fill="8DB3E2" w:themeFill="text2" w:themeFillTint="66"/>
          </w:tcPr>
          <w:p w:rsidR="009836CF" w:rsidRPr="0084743A" w:rsidRDefault="00116F61" w:rsidP="006479DF">
            <w:pPr>
              <w:rPr>
                <w:b/>
                <w:sz w:val="26"/>
                <w:szCs w:val="26"/>
              </w:rPr>
            </w:pPr>
            <w:r w:rsidRPr="0084743A">
              <w:rPr>
                <w:b/>
                <w:sz w:val="26"/>
                <w:szCs w:val="26"/>
              </w:rPr>
              <w:t>Vydáva:</w:t>
            </w:r>
          </w:p>
          <w:p w:rsidR="0084743A" w:rsidRPr="003B0DFE" w:rsidRDefault="0084743A" w:rsidP="006479DF">
            <w:pPr>
              <w:rPr>
                <w:b/>
                <w:sz w:val="16"/>
                <w:szCs w:val="20"/>
              </w:rPr>
            </w:pPr>
          </w:p>
          <w:p w:rsidR="003B0DFE" w:rsidRDefault="003B0DFE" w:rsidP="006479DF">
            <w:pPr>
              <w:rPr>
                <w:b/>
                <w:sz w:val="16"/>
                <w:szCs w:val="20"/>
              </w:rPr>
            </w:pPr>
          </w:p>
          <w:p w:rsidR="003B0DFE" w:rsidRDefault="003B0DFE" w:rsidP="006479DF">
            <w:pPr>
              <w:rPr>
                <w:b/>
                <w:sz w:val="16"/>
                <w:szCs w:val="20"/>
              </w:rPr>
            </w:pPr>
          </w:p>
          <w:p w:rsidR="003B0DFE" w:rsidRPr="003B0DFE" w:rsidRDefault="003B0DFE" w:rsidP="006479DF">
            <w:pPr>
              <w:rPr>
                <w:b/>
                <w:sz w:val="16"/>
                <w:szCs w:val="20"/>
              </w:rPr>
            </w:pPr>
          </w:p>
          <w:p w:rsidR="003B0DFE" w:rsidRPr="0084743A" w:rsidRDefault="003B0DFE" w:rsidP="006479DF">
            <w:pPr>
              <w:rPr>
                <w:b/>
                <w:sz w:val="26"/>
                <w:szCs w:val="26"/>
              </w:rPr>
            </w:pPr>
          </w:p>
        </w:tc>
        <w:tc>
          <w:tcPr>
            <w:tcW w:w="6696" w:type="dxa"/>
            <w:shd w:val="clear" w:color="auto" w:fill="8DB3E2" w:themeFill="text2" w:themeFillTint="66"/>
          </w:tcPr>
          <w:p w:rsidR="00C5100F" w:rsidRDefault="00C5100F" w:rsidP="00C5100F">
            <w:pPr>
              <w:jc w:val="both"/>
              <w:rPr>
                <w:szCs w:val="20"/>
              </w:rPr>
            </w:pPr>
            <w:r>
              <w:rPr>
                <w:szCs w:val="20"/>
              </w:rPr>
              <w:t>Úrad vlády SR</w:t>
            </w:r>
          </w:p>
          <w:p w:rsidR="001B0E59" w:rsidRPr="001B0E59" w:rsidRDefault="001B0E59" w:rsidP="001B0E59">
            <w:pPr>
              <w:jc w:val="both"/>
              <w:rPr>
                <w:szCs w:val="20"/>
              </w:rPr>
            </w:pPr>
            <w:r w:rsidRPr="001B0E59">
              <w:rPr>
                <w:szCs w:val="20"/>
              </w:rPr>
              <w:t>v súlade s kapitolou 1.3.1.12. Systému riadenia európskych štrukturálnych a investičných fondov</w:t>
            </w:r>
          </w:p>
          <w:p w:rsidR="00B53B4A" w:rsidRPr="009836CF" w:rsidRDefault="00B53B4A" w:rsidP="00706DA2">
            <w:pPr>
              <w:jc w:val="both"/>
              <w:rPr>
                <w:szCs w:val="20"/>
              </w:rPr>
            </w:pPr>
          </w:p>
        </w:tc>
      </w:tr>
      <w:tr w:rsidR="009836CF" w:rsidRPr="009836CF" w:rsidTr="00E24D44">
        <w:tc>
          <w:tcPr>
            <w:tcW w:w="2268" w:type="dxa"/>
            <w:shd w:val="clear" w:color="auto" w:fill="8DB3E2" w:themeFill="text2" w:themeFillTint="66"/>
          </w:tcPr>
          <w:p w:rsidR="009836CF" w:rsidRPr="0084743A" w:rsidRDefault="00116F61" w:rsidP="006479DF">
            <w:pPr>
              <w:rPr>
                <w:b/>
                <w:sz w:val="26"/>
                <w:szCs w:val="26"/>
              </w:rPr>
            </w:pPr>
            <w:r w:rsidRPr="0084743A">
              <w:rPr>
                <w:b/>
                <w:sz w:val="26"/>
                <w:szCs w:val="26"/>
              </w:rPr>
              <w:t>Záväznosť:</w:t>
            </w:r>
          </w:p>
          <w:p w:rsidR="0084743A" w:rsidRDefault="0084743A" w:rsidP="006479DF">
            <w:pPr>
              <w:rPr>
                <w:b/>
                <w:sz w:val="16"/>
                <w:szCs w:val="16"/>
              </w:rPr>
            </w:pPr>
          </w:p>
          <w:p w:rsidR="003B0DFE" w:rsidRDefault="003B0DFE" w:rsidP="006479DF">
            <w:pPr>
              <w:rPr>
                <w:b/>
                <w:sz w:val="16"/>
                <w:szCs w:val="16"/>
              </w:rPr>
            </w:pPr>
          </w:p>
          <w:p w:rsidR="003B0DFE" w:rsidRDefault="003B0DFE" w:rsidP="006479DF">
            <w:pPr>
              <w:rPr>
                <w:b/>
                <w:sz w:val="16"/>
                <w:szCs w:val="16"/>
              </w:rPr>
            </w:pPr>
          </w:p>
          <w:p w:rsidR="003B0DFE" w:rsidRPr="003B0DFE" w:rsidRDefault="003B0DFE" w:rsidP="006479DF">
            <w:pPr>
              <w:rPr>
                <w:b/>
                <w:sz w:val="16"/>
                <w:szCs w:val="16"/>
              </w:rPr>
            </w:pPr>
          </w:p>
          <w:p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rsidR="009836CF" w:rsidRPr="009836CF" w:rsidRDefault="00121AD0" w:rsidP="006A5157">
                <w:pPr>
                  <w:jc w:val="both"/>
                  <w:rPr>
                    <w:szCs w:val="20"/>
                  </w:rPr>
                </w:pPr>
                <w:r w:rsidRPr="001B619B">
                  <w:rPr>
                    <w:szCs w:val="20"/>
                  </w:rPr>
                  <w:t>Metodický pokyn má záväzný charakter v celom rozsahu, ak v jeho texte nie je pri konkrétnom ustanovení uvedené inak.</w:t>
                </w:r>
              </w:p>
            </w:tc>
          </w:sdtContent>
        </w:sdt>
      </w:tr>
      <w:tr w:rsidR="009836CF" w:rsidRPr="009836CF" w:rsidTr="00E24D44">
        <w:tc>
          <w:tcPr>
            <w:tcW w:w="2268" w:type="dxa"/>
            <w:shd w:val="clear" w:color="auto" w:fill="8DB3E2" w:themeFill="text2" w:themeFillTint="66"/>
          </w:tcPr>
          <w:p w:rsidR="009836CF" w:rsidRPr="003C2544" w:rsidRDefault="009836CF" w:rsidP="006479DF">
            <w:pPr>
              <w:rPr>
                <w:b/>
                <w:sz w:val="26"/>
                <w:szCs w:val="26"/>
              </w:rPr>
            </w:pPr>
            <w:r w:rsidRPr="003C2544">
              <w:rPr>
                <w:b/>
                <w:sz w:val="26"/>
                <w:szCs w:val="26"/>
              </w:rPr>
              <w:t>Počet príloh:</w:t>
            </w:r>
          </w:p>
          <w:p w:rsidR="003B0DFE" w:rsidRPr="003C2544" w:rsidRDefault="003B0DFE" w:rsidP="006479DF">
            <w:pPr>
              <w:rPr>
                <w:b/>
              </w:rPr>
            </w:pPr>
          </w:p>
        </w:tc>
        <w:tc>
          <w:tcPr>
            <w:tcW w:w="6696" w:type="dxa"/>
            <w:shd w:val="clear" w:color="auto" w:fill="8DB3E2" w:themeFill="text2" w:themeFillTint="66"/>
          </w:tcPr>
          <w:p w:rsidR="009836CF" w:rsidRPr="003C2544" w:rsidRDefault="00420DFA" w:rsidP="006A5157">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121AD0">
                  <w:rPr>
                    <w:color w:val="808080"/>
                    <w:lang w:val="en-US"/>
                  </w:rPr>
                  <w:t>1</w:t>
                </w:r>
              </w:sdtContent>
            </w:sdt>
          </w:p>
        </w:tc>
      </w:tr>
      <w:tr w:rsidR="009836CF" w:rsidRPr="009836CF" w:rsidTr="00E24D44">
        <w:tc>
          <w:tcPr>
            <w:tcW w:w="2268" w:type="dxa"/>
            <w:shd w:val="clear" w:color="auto" w:fill="8DB3E2" w:themeFill="text2" w:themeFillTint="66"/>
          </w:tcPr>
          <w:p w:rsidR="009836CF" w:rsidRPr="0084743A" w:rsidRDefault="009836CF" w:rsidP="006479DF">
            <w:pPr>
              <w:rPr>
                <w:b/>
                <w:sz w:val="26"/>
                <w:szCs w:val="26"/>
              </w:rPr>
            </w:pPr>
            <w:r w:rsidRPr="0084743A">
              <w:rPr>
                <w:b/>
                <w:sz w:val="26"/>
                <w:szCs w:val="26"/>
              </w:rPr>
              <w:t>Dátum vydania:</w:t>
            </w:r>
          </w:p>
          <w:p w:rsidR="006A5157" w:rsidRDefault="006A5157" w:rsidP="006479DF">
            <w:pPr>
              <w:rPr>
                <w:b/>
                <w:sz w:val="26"/>
                <w:szCs w:val="26"/>
              </w:rPr>
            </w:pPr>
          </w:p>
          <w:p w:rsidR="003B0DFE" w:rsidRPr="0084743A" w:rsidRDefault="003B0DFE" w:rsidP="006479DF">
            <w:pPr>
              <w:rPr>
                <w:b/>
                <w:sz w:val="26"/>
                <w:szCs w:val="26"/>
              </w:rPr>
            </w:pPr>
          </w:p>
        </w:tc>
        <w:tc>
          <w:tcPr>
            <w:tcW w:w="6696" w:type="dxa"/>
            <w:shd w:val="clear" w:color="auto" w:fill="8DB3E2" w:themeFill="text2" w:themeFillTint="66"/>
          </w:tcPr>
          <w:p w:rsidR="009836CF" w:rsidRPr="009836CF" w:rsidRDefault="00420DFA" w:rsidP="00E71A17">
            <w:pPr>
              <w:jc w:val="both"/>
              <w:rPr>
                <w:szCs w:val="20"/>
              </w:rPr>
            </w:pPr>
            <w:customXmlDelRangeStart w:id="12" w:author="Autor"/>
            <w:sdt>
              <w:sdtPr>
                <w:rPr>
                  <w:szCs w:val="20"/>
                </w:rPr>
                <w:id w:val="601387927"/>
                <w:placeholder>
                  <w:docPart w:val="E55AEC2F56FD47EDA68F798A916E52F2"/>
                </w:placeholder>
                <w:date w:fullDate="2017-06-01T00:00:00Z">
                  <w:dateFormat w:val="dd.MM.yyyy"/>
                  <w:lid w:val="sk-SK"/>
                  <w:storeMappedDataAs w:val="dateTime"/>
                  <w:calendar w:val="gregorian"/>
                </w:date>
              </w:sdtPr>
              <w:sdtEndPr/>
              <w:sdtContent>
                <w:customXmlDelRangeEnd w:id="12"/>
                <w:del w:id="13" w:author="Autor">
                  <w:r w:rsidR="00833A58">
                    <w:rPr>
                      <w:szCs w:val="20"/>
                    </w:rPr>
                    <w:delText>01.06.2017</w:delText>
                  </w:r>
                </w:del>
                <w:customXmlDelRangeStart w:id="14" w:author="Autor"/>
              </w:sdtContent>
            </w:sdt>
            <w:customXmlDelRangeEnd w:id="14"/>
            <w:customXmlInsRangeStart w:id="15" w:author="Autor"/>
            <w:sdt>
              <w:sdtPr>
                <w:rPr>
                  <w:szCs w:val="20"/>
                </w:rPr>
                <w:id w:val="88820667"/>
                <w:placeholder>
                  <w:docPart w:val="E0251B9742884D868EB3E631BCC4B1A5"/>
                </w:placeholder>
                <w:date w:fullDate="2019-01-15T00:00:00Z">
                  <w:dateFormat w:val="dd.MM.yyyy"/>
                  <w:lid w:val="sk-SK"/>
                  <w:storeMappedDataAs w:val="dateTime"/>
                  <w:calendar w:val="gregorian"/>
                </w:date>
              </w:sdtPr>
              <w:sdtEndPr/>
              <w:sdtContent>
                <w:customXmlInsRangeEnd w:id="15"/>
                <w:r w:rsidR="00121AD0">
                  <w:rPr>
                    <w:szCs w:val="20"/>
                  </w:rPr>
                  <w:t>15.01.2019</w:t>
                </w:r>
                <w:customXmlInsRangeStart w:id="16" w:author="Autor"/>
              </w:sdtContent>
            </w:sdt>
            <w:customXmlInsRangeEnd w:id="16"/>
          </w:p>
        </w:tc>
      </w:tr>
      <w:tr w:rsidR="009836CF" w:rsidRPr="009836CF" w:rsidTr="00E24D44">
        <w:tc>
          <w:tcPr>
            <w:tcW w:w="2268" w:type="dxa"/>
            <w:shd w:val="clear" w:color="auto" w:fill="8DB3E2" w:themeFill="text2" w:themeFillTint="66"/>
          </w:tcPr>
          <w:p w:rsidR="009836CF" w:rsidRPr="0084743A" w:rsidRDefault="009836CF" w:rsidP="006479DF">
            <w:pPr>
              <w:rPr>
                <w:b/>
                <w:sz w:val="26"/>
                <w:szCs w:val="26"/>
              </w:rPr>
            </w:pPr>
            <w:r w:rsidRPr="0084743A">
              <w:rPr>
                <w:b/>
                <w:sz w:val="26"/>
                <w:szCs w:val="26"/>
              </w:rPr>
              <w:t>Dátum účinnosti:</w:t>
            </w:r>
          </w:p>
          <w:p w:rsidR="003B0DFE" w:rsidRPr="0084743A" w:rsidRDefault="003B0DFE" w:rsidP="006479DF">
            <w:pPr>
              <w:rPr>
                <w:b/>
                <w:sz w:val="26"/>
                <w:szCs w:val="26"/>
              </w:rPr>
            </w:pPr>
          </w:p>
        </w:tc>
        <w:tc>
          <w:tcPr>
            <w:tcW w:w="6696" w:type="dxa"/>
            <w:shd w:val="clear" w:color="auto" w:fill="8DB3E2" w:themeFill="text2" w:themeFillTint="66"/>
          </w:tcPr>
          <w:p w:rsidR="009836CF" w:rsidRPr="009836CF" w:rsidRDefault="00420DFA" w:rsidP="00E71A17">
            <w:pPr>
              <w:jc w:val="both"/>
              <w:rPr>
                <w:szCs w:val="20"/>
              </w:rPr>
            </w:pPr>
            <w:customXmlDelRangeStart w:id="17" w:author="Autor"/>
            <w:sdt>
              <w:sdtPr>
                <w:rPr>
                  <w:szCs w:val="20"/>
                </w:rPr>
                <w:id w:val="-645816906"/>
                <w:placeholder>
                  <w:docPart w:val="2D6039CD009649B28893624154695B1D"/>
                </w:placeholder>
                <w:date w:fullDate="2017-06-01T00:00:00Z">
                  <w:dateFormat w:val="dd.MM.yyyy"/>
                  <w:lid w:val="sk-SK"/>
                  <w:storeMappedDataAs w:val="dateTime"/>
                  <w:calendar w:val="gregorian"/>
                </w:date>
              </w:sdtPr>
              <w:sdtEndPr/>
              <w:sdtContent>
                <w:customXmlDelRangeEnd w:id="17"/>
                <w:del w:id="18" w:author="Autor">
                  <w:r w:rsidR="00833A58">
                    <w:rPr>
                      <w:szCs w:val="20"/>
                    </w:rPr>
                    <w:delText>01.06.2017</w:delText>
                  </w:r>
                </w:del>
                <w:customXmlDelRangeStart w:id="19" w:author="Autor"/>
              </w:sdtContent>
            </w:sdt>
            <w:customXmlDelRangeEnd w:id="19"/>
            <w:customXmlInsRangeStart w:id="20" w:author="Autor"/>
            <w:sdt>
              <w:sdtPr>
                <w:rPr>
                  <w:szCs w:val="20"/>
                </w:rPr>
                <w:id w:val="-1813329615"/>
                <w:placeholder>
                  <w:docPart w:val="FBAEF673F04A488BAF8A2AD37803AFD0"/>
                </w:placeholder>
                <w:date w:fullDate="2019-04-30T00:00:00Z">
                  <w:dateFormat w:val="dd.MM.yyyy"/>
                  <w:lid w:val="sk-SK"/>
                  <w:storeMappedDataAs w:val="dateTime"/>
                  <w:calendar w:val="gregorian"/>
                </w:date>
              </w:sdtPr>
              <w:sdtContent>
                <w:customXmlInsRangeEnd w:id="20"/>
                <w:del w:id="21" w:author="Autor">
                  <w:r w:rsidDel="00420DFA">
                    <w:rPr>
                      <w:szCs w:val="20"/>
                    </w:rPr>
                    <w:delText>01.04.2019</w:delText>
                  </w:r>
                </w:del>
                <w:ins w:id="22" w:author="Autor">
                  <w:r>
                    <w:rPr>
                      <w:szCs w:val="20"/>
                    </w:rPr>
                    <w:t>30.04.2019</w:t>
                  </w:r>
                </w:ins>
                <w:customXmlInsRangeStart w:id="23" w:author="Autor"/>
              </w:sdtContent>
            </w:sdt>
            <w:customXmlInsRangeEnd w:id="23"/>
          </w:p>
        </w:tc>
      </w:tr>
      <w:tr w:rsidR="009836CF" w:rsidRPr="009836CF" w:rsidTr="00E24D44">
        <w:tc>
          <w:tcPr>
            <w:tcW w:w="2268" w:type="dxa"/>
            <w:shd w:val="clear" w:color="auto" w:fill="8DB3E2" w:themeFill="text2" w:themeFillTint="66"/>
          </w:tcPr>
          <w:p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rsidR="009836CF" w:rsidRDefault="00C214B6" w:rsidP="006A5157">
            <w:pPr>
              <w:jc w:val="both"/>
              <w:rPr>
                <w:del w:id="24" w:author="Autor"/>
                <w:szCs w:val="20"/>
              </w:rPr>
            </w:pPr>
            <w:del w:id="25" w:author="Autor">
              <w:r>
                <w:rPr>
                  <w:szCs w:val="20"/>
                </w:rPr>
                <w:delText>Ing. Igor Federič</w:delText>
              </w:r>
            </w:del>
          </w:p>
          <w:p w:rsidR="009836CF" w:rsidRDefault="005B1C5C" w:rsidP="006A5157">
            <w:pPr>
              <w:jc w:val="both"/>
              <w:rPr>
                <w:ins w:id="26" w:author="Autor"/>
                <w:szCs w:val="20"/>
              </w:rPr>
            </w:pPr>
            <w:ins w:id="27" w:author="Autor">
              <w:r>
                <w:rPr>
                  <w:szCs w:val="20"/>
                </w:rPr>
                <w:t xml:space="preserve">Mgr. </w:t>
              </w:r>
              <w:r w:rsidR="006F6FCF" w:rsidRPr="006F6FCF">
                <w:rPr>
                  <w:szCs w:val="20"/>
                </w:rPr>
                <w:t>Matúš Šutaj Eštok</w:t>
              </w:r>
            </w:ins>
          </w:p>
          <w:p w:rsidR="00C214B6" w:rsidRPr="009836CF" w:rsidRDefault="00C214B6" w:rsidP="006A5157">
            <w:pPr>
              <w:jc w:val="both"/>
              <w:rPr>
                <w:szCs w:val="20"/>
              </w:rPr>
            </w:pPr>
            <w:r>
              <w:rPr>
                <w:szCs w:val="20"/>
              </w:rPr>
              <w:t>vedúci Úradu vlády SR</w:t>
            </w:r>
          </w:p>
        </w:tc>
      </w:tr>
    </w:tbl>
    <w:bookmarkStart w:id="28" w:name="_Toc404872045" w:displacedByCustomXml="next"/>
    <w:bookmarkStart w:id="29"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rsidR="00460F75" w:rsidRDefault="00460F75">
          <w:pPr>
            <w:pStyle w:val="Hlavikaobsahu"/>
            <w:tabs>
              <w:tab w:val="right" w:pos="9070"/>
            </w:tabs>
            <w:pPrChange w:id="30" w:author="Autor">
              <w:pPr>
                <w:pStyle w:val="Hlavikaobsahu"/>
              </w:pPr>
            </w:pPrChange>
          </w:pPr>
          <w:r>
            <w:t>Obsah</w:t>
          </w:r>
          <w:ins w:id="31" w:author="Autor">
            <w:r w:rsidR="003171E1">
              <w:tab/>
            </w:r>
          </w:ins>
        </w:p>
        <w:p w:rsidR="00460F75" w:rsidRPr="00460F75" w:rsidRDefault="00460F75" w:rsidP="00460F75"/>
        <w:p w:rsidR="00833A58" w:rsidRDefault="00460F75">
          <w:pPr>
            <w:pStyle w:val="Obsah2"/>
            <w:rPr>
              <w:rFonts w:asciiTheme="minorHAnsi" w:eastAsiaTheme="minorEastAsia" w:hAnsiTheme="minorHAnsi" w:cstheme="minorBidi"/>
              <w:sz w:val="22"/>
              <w:szCs w:val="22"/>
            </w:rPr>
          </w:pPr>
          <w:r>
            <w:rPr>
              <w:lang w:eastAsia="en-US"/>
            </w:rPr>
            <w:fldChar w:fldCharType="begin"/>
          </w:r>
          <w:r>
            <w:instrText xml:space="preserve"> TOC \o "1-5" \h \z \u </w:instrText>
          </w:r>
          <w:r>
            <w:rPr>
              <w:lang w:eastAsia="en-US"/>
            </w:rPr>
            <w:fldChar w:fldCharType="separate"/>
          </w:r>
          <w:hyperlink w:anchor="_Toc484004882" w:history="1">
            <w:r w:rsidR="00833A58" w:rsidRPr="00FE1229">
              <w:rPr>
                <w:rStyle w:val="Hypertextovprepojenie"/>
              </w:rPr>
              <w:t>1</w:t>
            </w:r>
            <w:r w:rsidR="00833A58">
              <w:rPr>
                <w:rFonts w:asciiTheme="minorHAnsi" w:eastAsiaTheme="minorEastAsia" w:hAnsiTheme="minorHAnsi" w:cstheme="minorBidi"/>
                <w:sz w:val="22"/>
                <w:szCs w:val="22"/>
              </w:rPr>
              <w:tab/>
            </w:r>
            <w:r w:rsidR="00833A58" w:rsidRPr="00FE1229">
              <w:rPr>
                <w:rStyle w:val="Hypertextovprepojenie"/>
              </w:rPr>
              <w:t>Použité skratky</w:t>
            </w:r>
            <w:r w:rsidR="00833A58">
              <w:rPr>
                <w:webHidden/>
              </w:rPr>
              <w:tab/>
            </w:r>
            <w:r w:rsidR="00833A58">
              <w:rPr>
                <w:webHidden/>
              </w:rPr>
              <w:fldChar w:fldCharType="begin"/>
            </w:r>
            <w:r w:rsidR="00833A58">
              <w:rPr>
                <w:webHidden/>
              </w:rPr>
              <w:instrText xml:space="preserve"> PAGEREF _Toc484004882 \h </w:instrText>
            </w:r>
            <w:r w:rsidR="00833A58">
              <w:rPr>
                <w:webHidden/>
              </w:rPr>
            </w:r>
            <w:r w:rsidR="00833A58">
              <w:rPr>
                <w:webHidden/>
              </w:rPr>
              <w:fldChar w:fldCharType="separate"/>
            </w:r>
            <w:r w:rsidR="0045416B">
              <w:rPr>
                <w:webHidden/>
              </w:rPr>
              <w:t>2</w:t>
            </w:r>
            <w:r w:rsidR="00833A58">
              <w:rPr>
                <w:webHidden/>
              </w:rPr>
              <w:fldChar w:fldCharType="end"/>
            </w:r>
          </w:hyperlink>
        </w:p>
        <w:p w:rsidR="00833A58" w:rsidRDefault="00420DFA">
          <w:pPr>
            <w:pStyle w:val="Obsah2"/>
            <w:rPr>
              <w:rFonts w:asciiTheme="minorHAnsi" w:eastAsiaTheme="minorEastAsia" w:hAnsiTheme="minorHAnsi" w:cstheme="minorBidi"/>
              <w:sz w:val="22"/>
              <w:szCs w:val="22"/>
            </w:rPr>
          </w:pPr>
          <w:hyperlink w:anchor="_Toc484004883" w:history="1">
            <w:r w:rsidR="00833A58" w:rsidRPr="00FE1229">
              <w:rPr>
                <w:rStyle w:val="Hypertextovprepojenie"/>
              </w:rPr>
              <w:t>2</w:t>
            </w:r>
            <w:r w:rsidR="00833A58">
              <w:rPr>
                <w:rFonts w:asciiTheme="minorHAnsi" w:eastAsiaTheme="minorEastAsia" w:hAnsiTheme="minorHAnsi" w:cstheme="minorBidi"/>
                <w:sz w:val="22"/>
                <w:szCs w:val="22"/>
              </w:rPr>
              <w:tab/>
            </w:r>
            <w:r w:rsidR="00833A58" w:rsidRPr="00FE1229">
              <w:rPr>
                <w:rStyle w:val="Hypertextovprepojenie"/>
              </w:rPr>
              <w:t>Súvisiace právne predpisy a dokumenty</w:t>
            </w:r>
            <w:r w:rsidR="00833A58">
              <w:rPr>
                <w:webHidden/>
              </w:rPr>
              <w:tab/>
            </w:r>
            <w:r w:rsidR="00833A58">
              <w:rPr>
                <w:webHidden/>
              </w:rPr>
              <w:fldChar w:fldCharType="begin"/>
            </w:r>
            <w:r w:rsidR="00833A58">
              <w:rPr>
                <w:webHidden/>
              </w:rPr>
              <w:instrText xml:space="preserve"> PAGEREF _Toc484004883 \h </w:instrText>
            </w:r>
            <w:r w:rsidR="00833A58">
              <w:rPr>
                <w:webHidden/>
              </w:rPr>
            </w:r>
            <w:r w:rsidR="00833A58">
              <w:rPr>
                <w:webHidden/>
              </w:rPr>
              <w:fldChar w:fldCharType="separate"/>
            </w:r>
            <w:r w:rsidR="0045416B">
              <w:rPr>
                <w:webHidden/>
              </w:rPr>
              <w:t>3</w:t>
            </w:r>
            <w:r w:rsidR="00833A58">
              <w:rPr>
                <w:webHidden/>
              </w:rPr>
              <w:fldChar w:fldCharType="end"/>
            </w:r>
          </w:hyperlink>
        </w:p>
        <w:p w:rsidR="00833A58" w:rsidRDefault="00420DFA">
          <w:pPr>
            <w:pStyle w:val="Obsah2"/>
            <w:rPr>
              <w:rFonts w:asciiTheme="minorHAnsi" w:eastAsiaTheme="minorEastAsia" w:hAnsiTheme="minorHAnsi" w:cstheme="minorBidi"/>
              <w:sz w:val="22"/>
              <w:szCs w:val="22"/>
            </w:rPr>
          </w:pPr>
          <w:hyperlink w:anchor="_Toc484004884" w:history="1">
            <w:r w:rsidR="00833A58" w:rsidRPr="00FE1229">
              <w:rPr>
                <w:rStyle w:val="Hypertextovprepojenie"/>
              </w:rPr>
              <w:t>3</w:t>
            </w:r>
            <w:r w:rsidR="00833A58">
              <w:rPr>
                <w:rFonts w:asciiTheme="minorHAnsi" w:eastAsiaTheme="minorEastAsia" w:hAnsiTheme="minorHAnsi" w:cstheme="minorBidi"/>
                <w:sz w:val="22"/>
                <w:szCs w:val="22"/>
              </w:rPr>
              <w:tab/>
            </w:r>
            <w:r w:rsidR="00833A58" w:rsidRPr="00FE1229">
              <w:rPr>
                <w:rStyle w:val="Hypertextovprepojenie"/>
              </w:rPr>
              <w:t>Úvod</w:t>
            </w:r>
            <w:r w:rsidR="00833A58">
              <w:rPr>
                <w:webHidden/>
              </w:rPr>
              <w:tab/>
            </w:r>
            <w:r w:rsidR="00833A58">
              <w:rPr>
                <w:webHidden/>
              </w:rPr>
              <w:fldChar w:fldCharType="begin"/>
            </w:r>
            <w:r w:rsidR="00833A58">
              <w:rPr>
                <w:webHidden/>
              </w:rPr>
              <w:instrText xml:space="preserve"> PAGEREF _Toc484004884 \h </w:instrText>
            </w:r>
            <w:r w:rsidR="00833A58">
              <w:rPr>
                <w:webHidden/>
              </w:rPr>
            </w:r>
            <w:r w:rsidR="00833A58">
              <w:rPr>
                <w:webHidden/>
              </w:rPr>
              <w:fldChar w:fldCharType="separate"/>
            </w:r>
            <w:r w:rsidR="0045416B">
              <w:rPr>
                <w:webHidden/>
              </w:rPr>
              <w:t>3</w:t>
            </w:r>
            <w:r w:rsidR="00833A58">
              <w:rPr>
                <w:webHidden/>
              </w:rPr>
              <w:fldChar w:fldCharType="end"/>
            </w:r>
          </w:hyperlink>
        </w:p>
        <w:p w:rsidR="00833A58" w:rsidRDefault="00420DFA">
          <w:pPr>
            <w:pStyle w:val="Obsah2"/>
            <w:rPr>
              <w:rFonts w:asciiTheme="minorHAnsi" w:eastAsiaTheme="minorEastAsia" w:hAnsiTheme="minorHAnsi" w:cstheme="minorBidi"/>
              <w:sz w:val="22"/>
              <w:szCs w:val="22"/>
            </w:rPr>
          </w:pPr>
          <w:hyperlink w:anchor="_Toc484004885" w:history="1">
            <w:r w:rsidR="00833A58" w:rsidRPr="00FE1229">
              <w:rPr>
                <w:rStyle w:val="Hypertextovprepojenie"/>
              </w:rPr>
              <w:t>4</w:t>
            </w:r>
            <w:r w:rsidR="00833A58">
              <w:rPr>
                <w:rFonts w:asciiTheme="minorHAnsi" w:eastAsiaTheme="minorEastAsia" w:hAnsiTheme="minorHAnsi" w:cstheme="minorBidi"/>
                <w:sz w:val="22"/>
                <w:szCs w:val="22"/>
              </w:rPr>
              <w:tab/>
            </w:r>
            <w:r w:rsidR="00833A58" w:rsidRPr="00FE1229">
              <w:rPr>
                <w:rStyle w:val="Hypertextovprepojenie"/>
              </w:rPr>
              <w:t>Základné pojmy</w:t>
            </w:r>
            <w:r w:rsidR="00833A58">
              <w:rPr>
                <w:webHidden/>
              </w:rPr>
              <w:tab/>
            </w:r>
            <w:r w:rsidR="00833A58">
              <w:rPr>
                <w:webHidden/>
              </w:rPr>
              <w:fldChar w:fldCharType="begin"/>
            </w:r>
            <w:r w:rsidR="00833A58">
              <w:rPr>
                <w:webHidden/>
              </w:rPr>
              <w:instrText xml:space="preserve"> PAGEREF _Toc484004885 \h </w:instrText>
            </w:r>
            <w:r w:rsidR="00833A58">
              <w:rPr>
                <w:webHidden/>
              </w:rPr>
            </w:r>
            <w:r w:rsidR="00833A58">
              <w:rPr>
                <w:webHidden/>
              </w:rPr>
              <w:fldChar w:fldCharType="separate"/>
            </w:r>
            <w:r w:rsidR="0045416B">
              <w:rPr>
                <w:webHidden/>
              </w:rPr>
              <w:t>4</w:t>
            </w:r>
            <w:r w:rsidR="00833A58">
              <w:rPr>
                <w:webHidden/>
              </w:rPr>
              <w:fldChar w:fldCharType="end"/>
            </w:r>
          </w:hyperlink>
        </w:p>
        <w:p w:rsidR="00833A58" w:rsidRDefault="00D23126">
          <w:pPr>
            <w:pStyle w:val="Obsah2"/>
            <w:rPr>
              <w:rFonts w:asciiTheme="minorHAnsi" w:eastAsiaTheme="minorEastAsia" w:hAnsiTheme="minorHAnsi" w:cstheme="minorBidi"/>
              <w:sz w:val="22"/>
              <w:szCs w:val="22"/>
            </w:rPr>
          </w:pPr>
          <w:r>
            <w:fldChar w:fldCharType="begin"/>
          </w:r>
          <w:r>
            <w:instrText xml:space="preserve"> HYPERLINK \l "_Toc484004886" </w:instrText>
          </w:r>
          <w:r>
            <w:fldChar w:fldCharType="separate"/>
          </w:r>
          <w:r w:rsidR="00833A58" w:rsidRPr="00FE1229">
            <w:rPr>
              <w:rStyle w:val="Hypertextovprepojenie"/>
            </w:rPr>
            <w:t>5</w:t>
          </w:r>
          <w:r w:rsidR="00833A58">
            <w:rPr>
              <w:rFonts w:asciiTheme="minorHAnsi" w:eastAsiaTheme="minorEastAsia" w:hAnsiTheme="minorHAnsi" w:cstheme="minorBidi"/>
              <w:sz w:val="22"/>
              <w:szCs w:val="22"/>
            </w:rPr>
            <w:tab/>
          </w:r>
          <w:r w:rsidR="00833A58" w:rsidRPr="00FE1229">
            <w:rPr>
              <w:rStyle w:val="Hypertextovprepojenie"/>
            </w:rPr>
            <w:t xml:space="preserve">Štandardizované </w:t>
          </w:r>
          <w:ins w:id="32" w:author="Autor">
            <w:r w:rsidR="00D0344F">
              <w:rPr>
                <w:rStyle w:val="Hypertextovprepojenie"/>
              </w:rPr>
              <w:t xml:space="preserve">pracovné </w:t>
            </w:r>
          </w:ins>
          <w:r w:rsidR="00833A58" w:rsidRPr="00FE1229">
            <w:rPr>
              <w:rStyle w:val="Hypertextovprepojenie"/>
            </w:rPr>
            <w:t>pozície subjektov zapojených do implementácie EŠIF</w:t>
          </w:r>
          <w:r w:rsidR="00833A58">
            <w:rPr>
              <w:webHidden/>
            </w:rPr>
            <w:tab/>
          </w:r>
          <w:r w:rsidR="00833A58">
            <w:rPr>
              <w:webHidden/>
            </w:rPr>
            <w:fldChar w:fldCharType="begin"/>
          </w:r>
          <w:r w:rsidR="00833A58">
            <w:rPr>
              <w:webHidden/>
            </w:rPr>
            <w:instrText xml:space="preserve"> PAGEREF _Toc484004886 \h </w:instrText>
          </w:r>
          <w:r w:rsidR="00833A58">
            <w:rPr>
              <w:webHidden/>
            </w:rPr>
          </w:r>
          <w:r w:rsidR="00833A58">
            <w:rPr>
              <w:webHidden/>
            </w:rPr>
            <w:fldChar w:fldCharType="separate"/>
          </w:r>
          <w:r w:rsidR="0045416B">
            <w:rPr>
              <w:webHidden/>
            </w:rPr>
            <w:t>5</w:t>
          </w:r>
          <w:r w:rsidR="00833A58">
            <w:rPr>
              <w:webHidden/>
            </w:rPr>
            <w:fldChar w:fldCharType="end"/>
          </w:r>
          <w:r>
            <w:fldChar w:fldCharType="end"/>
          </w:r>
        </w:p>
        <w:p w:rsidR="00833A58" w:rsidRDefault="00420DFA">
          <w:pPr>
            <w:pStyle w:val="Obsah3"/>
            <w:rPr>
              <w:rFonts w:asciiTheme="minorHAnsi" w:eastAsiaTheme="minorEastAsia" w:hAnsiTheme="minorHAnsi" w:cstheme="minorBidi"/>
              <w:sz w:val="22"/>
              <w:szCs w:val="22"/>
              <w:lang w:eastAsia="sk-SK"/>
            </w:rPr>
          </w:pPr>
          <w:hyperlink w:anchor="_Toc484004887" w:history="1">
            <w:r w:rsidR="00833A58" w:rsidRPr="00FE1229">
              <w:rPr>
                <w:rStyle w:val="Hypertextovprepojenie"/>
              </w:rPr>
              <w:t>5.1</w:t>
            </w:r>
            <w:r w:rsidR="00833A58">
              <w:rPr>
                <w:rFonts w:asciiTheme="minorHAnsi" w:eastAsiaTheme="minorEastAsia" w:hAnsiTheme="minorHAnsi" w:cstheme="minorBidi"/>
                <w:sz w:val="22"/>
                <w:szCs w:val="22"/>
                <w:lang w:eastAsia="sk-SK"/>
              </w:rPr>
              <w:tab/>
            </w:r>
            <w:r w:rsidR="00833A58" w:rsidRPr="00FE1229">
              <w:rPr>
                <w:rStyle w:val="Hypertextovprepojenie"/>
              </w:rPr>
              <w:t>Činnosti vykonávané v rámci štandardizovaných pozícií, resp. riadiacich pozícií</w:t>
            </w:r>
            <w:r w:rsidR="00833A58">
              <w:rPr>
                <w:webHidden/>
              </w:rPr>
              <w:tab/>
            </w:r>
            <w:r w:rsidR="00833A58">
              <w:rPr>
                <w:webHidden/>
              </w:rPr>
              <w:fldChar w:fldCharType="begin"/>
            </w:r>
            <w:r w:rsidR="00833A58">
              <w:rPr>
                <w:webHidden/>
              </w:rPr>
              <w:instrText xml:space="preserve"> PAGEREF _Toc484004887 \h </w:instrText>
            </w:r>
            <w:r w:rsidR="00833A58">
              <w:rPr>
                <w:webHidden/>
              </w:rPr>
            </w:r>
            <w:r w:rsidR="00833A58">
              <w:rPr>
                <w:webHidden/>
              </w:rPr>
              <w:fldChar w:fldCharType="separate"/>
            </w:r>
            <w:r w:rsidR="0045416B">
              <w:rPr>
                <w:webHidden/>
              </w:rPr>
              <w:t>8</w:t>
            </w:r>
            <w:r w:rsidR="00833A58">
              <w:rPr>
                <w:webHidden/>
              </w:rPr>
              <w:fldChar w:fldCharType="end"/>
            </w:r>
          </w:hyperlink>
        </w:p>
        <w:p w:rsidR="00833A58" w:rsidRDefault="00D23126">
          <w:pPr>
            <w:pStyle w:val="Obsah3"/>
            <w:rPr>
              <w:rFonts w:asciiTheme="minorHAnsi" w:eastAsiaTheme="minorEastAsia" w:hAnsiTheme="minorHAnsi" w:cstheme="minorBidi"/>
              <w:sz w:val="22"/>
              <w:szCs w:val="22"/>
              <w:lang w:eastAsia="sk-SK"/>
            </w:rPr>
          </w:pPr>
          <w:r>
            <w:fldChar w:fldCharType="begin"/>
          </w:r>
          <w:r>
            <w:instrText xml:space="preserve"> HYPERLINK \l "_Toc484004888" </w:instrText>
          </w:r>
          <w:r>
            <w:fldChar w:fldCharType="separate"/>
          </w:r>
          <w:r w:rsidR="00833A58" w:rsidRPr="00FE1229">
            <w:rPr>
              <w:rStyle w:val="Hypertextovprepojenie"/>
            </w:rPr>
            <w:t>5.2</w:t>
          </w:r>
          <w:r w:rsidR="00833A58">
            <w:rPr>
              <w:rFonts w:asciiTheme="minorHAnsi" w:eastAsiaTheme="minorEastAsia" w:hAnsiTheme="minorHAnsi" w:cstheme="minorBidi"/>
              <w:sz w:val="22"/>
              <w:szCs w:val="22"/>
              <w:lang w:eastAsia="sk-SK"/>
            </w:rPr>
            <w:tab/>
          </w:r>
          <w:r w:rsidR="00833A58" w:rsidRPr="00FE1229">
            <w:rPr>
              <w:rStyle w:val="Hypertextovprepojenie"/>
            </w:rPr>
            <w:t xml:space="preserve">Kvalifikačné predpoklady pre štandardizované </w:t>
          </w:r>
          <w:ins w:id="33" w:author="Autor">
            <w:r w:rsidR="00D0344F">
              <w:rPr>
                <w:rStyle w:val="Hypertextovprepojenie"/>
              </w:rPr>
              <w:t xml:space="preserve">pracovné </w:t>
            </w:r>
          </w:ins>
          <w:r w:rsidR="00833A58" w:rsidRPr="00FE1229">
            <w:rPr>
              <w:rStyle w:val="Hypertextovprepojenie"/>
            </w:rPr>
            <w:t>pozície</w:t>
          </w:r>
          <w:r w:rsidR="00833A58">
            <w:rPr>
              <w:webHidden/>
            </w:rPr>
            <w:tab/>
          </w:r>
          <w:r w:rsidR="00833A58">
            <w:rPr>
              <w:webHidden/>
            </w:rPr>
            <w:fldChar w:fldCharType="begin"/>
          </w:r>
          <w:r w:rsidR="00833A58">
            <w:rPr>
              <w:webHidden/>
            </w:rPr>
            <w:instrText xml:space="preserve"> PAGEREF _Toc484004888 \h </w:instrText>
          </w:r>
          <w:r w:rsidR="00833A58">
            <w:rPr>
              <w:webHidden/>
            </w:rPr>
          </w:r>
          <w:r w:rsidR="00833A58">
            <w:rPr>
              <w:webHidden/>
            </w:rPr>
            <w:fldChar w:fldCharType="separate"/>
          </w:r>
          <w:r w:rsidR="0045416B">
            <w:rPr>
              <w:webHidden/>
            </w:rPr>
            <w:t>19</w:t>
          </w:r>
          <w:r w:rsidR="00833A58">
            <w:rPr>
              <w:webHidden/>
            </w:rPr>
            <w:fldChar w:fldCharType="end"/>
          </w:r>
          <w:r>
            <w:fldChar w:fldCharType="end"/>
          </w:r>
        </w:p>
        <w:p w:rsidR="00833A58" w:rsidRDefault="00420DFA">
          <w:pPr>
            <w:pStyle w:val="Obsah3"/>
            <w:rPr>
              <w:rFonts w:asciiTheme="minorHAnsi" w:eastAsiaTheme="minorEastAsia" w:hAnsiTheme="minorHAnsi" w:cstheme="minorBidi"/>
              <w:sz w:val="22"/>
              <w:szCs w:val="22"/>
              <w:lang w:eastAsia="sk-SK"/>
            </w:rPr>
          </w:pPr>
          <w:hyperlink w:anchor="_Toc484004889" w:history="1">
            <w:r w:rsidR="00833A58" w:rsidRPr="00FE1229">
              <w:rPr>
                <w:rStyle w:val="Hypertextovprepojenie"/>
              </w:rPr>
              <w:t>5.3</w:t>
            </w:r>
            <w:r w:rsidR="00833A58">
              <w:rPr>
                <w:rFonts w:asciiTheme="minorHAnsi" w:eastAsiaTheme="minorEastAsia" w:hAnsiTheme="minorHAnsi" w:cstheme="minorBidi"/>
                <w:sz w:val="22"/>
                <w:szCs w:val="22"/>
                <w:lang w:eastAsia="sk-SK"/>
              </w:rPr>
              <w:tab/>
            </w:r>
            <w:r w:rsidR="00833A58" w:rsidRPr="00FE1229">
              <w:rPr>
                <w:rStyle w:val="Hypertextovprepojenie"/>
              </w:rPr>
              <w:t>Kvalifikačné predpoklady pre riadiace pozície</w:t>
            </w:r>
            <w:r w:rsidR="00833A58">
              <w:rPr>
                <w:webHidden/>
              </w:rPr>
              <w:tab/>
            </w:r>
            <w:r w:rsidR="00833A58">
              <w:rPr>
                <w:webHidden/>
              </w:rPr>
              <w:fldChar w:fldCharType="begin"/>
            </w:r>
            <w:r w:rsidR="00833A58">
              <w:rPr>
                <w:webHidden/>
              </w:rPr>
              <w:instrText xml:space="preserve"> PAGEREF _Toc484004889 \h </w:instrText>
            </w:r>
            <w:r w:rsidR="00833A58">
              <w:rPr>
                <w:webHidden/>
              </w:rPr>
            </w:r>
            <w:r w:rsidR="00833A58">
              <w:rPr>
                <w:webHidden/>
              </w:rPr>
              <w:fldChar w:fldCharType="separate"/>
            </w:r>
            <w:r w:rsidR="0045416B">
              <w:rPr>
                <w:webHidden/>
              </w:rPr>
              <w:t>27</w:t>
            </w:r>
            <w:r w:rsidR="00833A58">
              <w:rPr>
                <w:webHidden/>
              </w:rPr>
              <w:fldChar w:fldCharType="end"/>
            </w:r>
          </w:hyperlink>
        </w:p>
        <w:p w:rsidR="00833A58" w:rsidRDefault="00420DFA">
          <w:pPr>
            <w:pStyle w:val="Obsah3"/>
            <w:rPr>
              <w:rFonts w:asciiTheme="minorHAnsi" w:eastAsiaTheme="minorEastAsia" w:hAnsiTheme="minorHAnsi" w:cstheme="minorBidi"/>
              <w:sz w:val="22"/>
              <w:szCs w:val="22"/>
              <w:lang w:eastAsia="sk-SK"/>
            </w:rPr>
          </w:pPr>
          <w:hyperlink w:anchor="_Toc484004890" w:history="1">
            <w:r w:rsidR="00833A58" w:rsidRPr="00FE1229">
              <w:rPr>
                <w:rStyle w:val="Hypertextovprepojenie"/>
              </w:rPr>
              <w:t>5.4</w:t>
            </w:r>
            <w:r w:rsidR="00833A58">
              <w:rPr>
                <w:rFonts w:asciiTheme="minorHAnsi" w:eastAsiaTheme="minorEastAsia" w:hAnsiTheme="minorHAnsi" w:cstheme="minorBidi"/>
                <w:sz w:val="22"/>
                <w:szCs w:val="22"/>
                <w:lang w:eastAsia="sk-SK"/>
              </w:rPr>
              <w:tab/>
            </w:r>
            <w:r w:rsidR="00833A58" w:rsidRPr="00FE1229">
              <w:rPr>
                <w:rStyle w:val="Hypertextovprepojenie"/>
              </w:rPr>
              <w:t>Definovanie maximálneho podielu AK EŠIF bez odbornej praxe</w:t>
            </w:r>
            <w:r w:rsidR="00833A58">
              <w:rPr>
                <w:webHidden/>
              </w:rPr>
              <w:tab/>
            </w:r>
            <w:r w:rsidR="00833A58">
              <w:rPr>
                <w:webHidden/>
              </w:rPr>
              <w:fldChar w:fldCharType="begin"/>
            </w:r>
            <w:r w:rsidR="00833A58">
              <w:rPr>
                <w:webHidden/>
              </w:rPr>
              <w:instrText xml:space="preserve"> PAGEREF _Toc484004890 \h </w:instrText>
            </w:r>
            <w:r w:rsidR="00833A58">
              <w:rPr>
                <w:webHidden/>
              </w:rPr>
            </w:r>
            <w:r w:rsidR="00833A58">
              <w:rPr>
                <w:webHidden/>
              </w:rPr>
              <w:fldChar w:fldCharType="separate"/>
            </w:r>
            <w:r w:rsidR="0045416B">
              <w:rPr>
                <w:webHidden/>
              </w:rPr>
              <w:t>31</w:t>
            </w:r>
            <w:r w:rsidR="00833A58">
              <w:rPr>
                <w:webHidden/>
              </w:rPr>
              <w:fldChar w:fldCharType="end"/>
            </w:r>
          </w:hyperlink>
        </w:p>
        <w:p w:rsidR="00833A58" w:rsidRDefault="00D23126">
          <w:pPr>
            <w:pStyle w:val="Obsah2"/>
            <w:rPr>
              <w:rFonts w:asciiTheme="minorHAnsi" w:eastAsiaTheme="minorEastAsia" w:hAnsiTheme="minorHAnsi" w:cstheme="minorBidi"/>
              <w:sz w:val="22"/>
              <w:szCs w:val="22"/>
            </w:rPr>
          </w:pPr>
          <w:r>
            <w:fldChar w:fldCharType="begin"/>
          </w:r>
          <w:r>
            <w:instrText xml:space="preserve"> HYPERLINK \l "_Toc484004891" </w:instrText>
          </w:r>
          <w:r>
            <w:fldChar w:fldCharType="separate"/>
          </w:r>
          <w:r w:rsidR="00833A58" w:rsidRPr="00FE1229">
            <w:rPr>
              <w:rStyle w:val="Hypertextovprepojenie"/>
            </w:rPr>
            <w:t>6</w:t>
          </w:r>
          <w:r w:rsidR="00833A58">
            <w:rPr>
              <w:rFonts w:asciiTheme="minorHAnsi" w:eastAsiaTheme="minorEastAsia" w:hAnsiTheme="minorHAnsi" w:cstheme="minorBidi"/>
              <w:sz w:val="22"/>
              <w:szCs w:val="22"/>
            </w:rPr>
            <w:tab/>
          </w:r>
          <w:r w:rsidR="00833A58" w:rsidRPr="00FE1229">
            <w:rPr>
              <w:rStyle w:val="Hypertextovprepojenie"/>
            </w:rPr>
            <w:t xml:space="preserve">Neštandardizované pracovné pozície subjektov </w:t>
          </w:r>
          <w:del w:id="34" w:author="Autor">
            <w:r w:rsidR="00833A58" w:rsidRPr="00FE1229">
              <w:rPr>
                <w:rStyle w:val="Hypertextovprepojenie"/>
              </w:rPr>
              <w:delText xml:space="preserve">   </w:delText>
            </w:r>
          </w:del>
          <w:r w:rsidR="00833A58" w:rsidRPr="00FE1229">
            <w:rPr>
              <w:rStyle w:val="Hypertextovprepojenie"/>
            </w:rPr>
            <w:t>zapojených do implementácie EŠIF</w:t>
          </w:r>
          <w:r w:rsidR="00833A58">
            <w:rPr>
              <w:webHidden/>
            </w:rPr>
            <w:tab/>
          </w:r>
          <w:r w:rsidR="00833A58">
            <w:rPr>
              <w:webHidden/>
            </w:rPr>
            <w:fldChar w:fldCharType="begin"/>
          </w:r>
          <w:r w:rsidR="00833A58">
            <w:rPr>
              <w:webHidden/>
            </w:rPr>
            <w:instrText xml:space="preserve"> PAGEREF _Toc484004891 \h </w:instrText>
          </w:r>
          <w:r w:rsidR="00833A58">
            <w:rPr>
              <w:webHidden/>
            </w:rPr>
          </w:r>
          <w:r w:rsidR="00833A58">
            <w:rPr>
              <w:webHidden/>
            </w:rPr>
            <w:fldChar w:fldCharType="separate"/>
          </w:r>
          <w:r w:rsidR="0045416B">
            <w:rPr>
              <w:webHidden/>
            </w:rPr>
            <w:t>32</w:t>
          </w:r>
          <w:r w:rsidR="00833A58">
            <w:rPr>
              <w:webHidden/>
            </w:rPr>
            <w:fldChar w:fldCharType="end"/>
          </w:r>
          <w:r>
            <w:fldChar w:fldCharType="end"/>
          </w:r>
        </w:p>
        <w:p w:rsidR="00833A58" w:rsidRDefault="00420DFA">
          <w:pPr>
            <w:pStyle w:val="Obsah2"/>
            <w:rPr>
              <w:rFonts w:asciiTheme="minorHAnsi" w:eastAsiaTheme="minorEastAsia" w:hAnsiTheme="minorHAnsi" w:cstheme="minorBidi"/>
              <w:sz w:val="22"/>
              <w:szCs w:val="22"/>
            </w:rPr>
          </w:pPr>
          <w:hyperlink w:anchor="_Toc484004892" w:history="1">
            <w:r w:rsidR="00833A58" w:rsidRPr="00FE1229">
              <w:rPr>
                <w:rStyle w:val="Hypertextovprepojenie"/>
              </w:rPr>
              <w:t>7</w:t>
            </w:r>
            <w:r w:rsidR="00833A58">
              <w:rPr>
                <w:rFonts w:asciiTheme="minorHAnsi" w:eastAsiaTheme="minorEastAsia" w:hAnsiTheme="minorHAnsi" w:cstheme="minorBidi"/>
                <w:sz w:val="22"/>
                <w:szCs w:val="22"/>
              </w:rPr>
              <w:tab/>
            </w:r>
            <w:r w:rsidR="00833A58" w:rsidRPr="00FE1229">
              <w:rPr>
                <w:rStyle w:val="Hypertextovprepojenie"/>
              </w:rPr>
              <w:t>Zamestnanci vykonávajúci podporné činnosti</w:t>
            </w:r>
            <w:r w:rsidR="00833A58">
              <w:rPr>
                <w:webHidden/>
              </w:rPr>
              <w:tab/>
            </w:r>
            <w:r w:rsidR="00833A58">
              <w:rPr>
                <w:webHidden/>
              </w:rPr>
              <w:fldChar w:fldCharType="begin"/>
            </w:r>
            <w:r w:rsidR="00833A58">
              <w:rPr>
                <w:webHidden/>
              </w:rPr>
              <w:instrText xml:space="preserve"> PAGEREF _Toc484004892 \h </w:instrText>
            </w:r>
            <w:r w:rsidR="00833A58">
              <w:rPr>
                <w:webHidden/>
              </w:rPr>
            </w:r>
            <w:r w:rsidR="00833A58">
              <w:rPr>
                <w:webHidden/>
              </w:rPr>
              <w:fldChar w:fldCharType="separate"/>
            </w:r>
            <w:r w:rsidR="0045416B">
              <w:rPr>
                <w:webHidden/>
              </w:rPr>
              <w:t>32</w:t>
            </w:r>
            <w:r w:rsidR="00833A58">
              <w:rPr>
                <w:webHidden/>
              </w:rPr>
              <w:fldChar w:fldCharType="end"/>
            </w:r>
          </w:hyperlink>
        </w:p>
        <w:p w:rsidR="00833A58" w:rsidRDefault="00420DFA">
          <w:pPr>
            <w:pStyle w:val="Obsah2"/>
            <w:rPr>
              <w:rFonts w:asciiTheme="minorHAnsi" w:eastAsiaTheme="minorEastAsia" w:hAnsiTheme="minorHAnsi" w:cstheme="minorBidi"/>
              <w:sz w:val="22"/>
              <w:szCs w:val="22"/>
            </w:rPr>
          </w:pPr>
          <w:hyperlink w:anchor="_Toc484004893" w:history="1">
            <w:r w:rsidR="00833A58" w:rsidRPr="00FE1229">
              <w:rPr>
                <w:rStyle w:val="Hypertextovprepojenie"/>
              </w:rPr>
              <w:t>8</w:t>
            </w:r>
            <w:r w:rsidR="00833A58">
              <w:rPr>
                <w:rFonts w:asciiTheme="minorHAnsi" w:eastAsiaTheme="minorEastAsia" w:hAnsiTheme="minorHAnsi" w:cstheme="minorBidi"/>
                <w:sz w:val="22"/>
                <w:szCs w:val="22"/>
              </w:rPr>
              <w:tab/>
            </w:r>
            <w:r w:rsidR="00833A58" w:rsidRPr="00FE1229">
              <w:rPr>
                <w:rStyle w:val="Hypertextovprepojenie"/>
              </w:rPr>
              <w:t>Kumulácia pracovných pozícií AK EŠIF</w:t>
            </w:r>
            <w:r w:rsidR="00833A58">
              <w:rPr>
                <w:webHidden/>
              </w:rPr>
              <w:tab/>
            </w:r>
            <w:r w:rsidR="00833A58">
              <w:rPr>
                <w:webHidden/>
              </w:rPr>
              <w:fldChar w:fldCharType="begin"/>
            </w:r>
            <w:r w:rsidR="00833A58">
              <w:rPr>
                <w:webHidden/>
              </w:rPr>
              <w:instrText xml:space="preserve"> PAGEREF _Toc484004893 \h </w:instrText>
            </w:r>
            <w:r w:rsidR="00833A58">
              <w:rPr>
                <w:webHidden/>
              </w:rPr>
            </w:r>
            <w:r w:rsidR="00833A58">
              <w:rPr>
                <w:webHidden/>
              </w:rPr>
              <w:fldChar w:fldCharType="separate"/>
            </w:r>
            <w:r w:rsidR="0045416B">
              <w:rPr>
                <w:webHidden/>
              </w:rPr>
              <w:t>33</w:t>
            </w:r>
            <w:r w:rsidR="00833A58">
              <w:rPr>
                <w:webHidden/>
              </w:rPr>
              <w:fldChar w:fldCharType="end"/>
            </w:r>
          </w:hyperlink>
        </w:p>
        <w:p w:rsidR="00833A58" w:rsidRDefault="00420DFA">
          <w:pPr>
            <w:pStyle w:val="Obsah2"/>
            <w:rPr>
              <w:rFonts w:asciiTheme="minorHAnsi" w:eastAsiaTheme="minorEastAsia" w:hAnsiTheme="minorHAnsi" w:cstheme="minorBidi"/>
              <w:sz w:val="22"/>
              <w:szCs w:val="22"/>
            </w:rPr>
          </w:pPr>
          <w:hyperlink w:anchor="_Toc484004894" w:history="1">
            <w:r w:rsidR="00833A58" w:rsidRPr="00FE1229">
              <w:rPr>
                <w:rStyle w:val="Hypertextovprepojenie"/>
              </w:rPr>
              <w:t>9</w:t>
            </w:r>
            <w:r w:rsidR="00833A58">
              <w:rPr>
                <w:rFonts w:asciiTheme="minorHAnsi" w:eastAsiaTheme="minorEastAsia" w:hAnsiTheme="minorHAnsi" w:cstheme="minorBidi"/>
                <w:sz w:val="22"/>
                <w:szCs w:val="22"/>
              </w:rPr>
              <w:tab/>
            </w:r>
            <w:r w:rsidR="00833A58" w:rsidRPr="00FE1229">
              <w:rPr>
                <w:rStyle w:val="Hypertextovprepojenie"/>
              </w:rPr>
              <w:t>Vzorová organizačná štruktúra pre jednotlivé RO/SO zapojené do implementácie EŠIF</w:t>
            </w:r>
            <w:r w:rsidR="00833A58">
              <w:rPr>
                <w:webHidden/>
              </w:rPr>
              <w:tab/>
            </w:r>
            <w:r w:rsidR="00833A58">
              <w:rPr>
                <w:webHidden/>
              </w:rPr>
              <w:fldChar w:fldCharType="begin"/>
            </w:r>
            <w:r w:rsidR="00833A58">
              <w:rPr>
                <w:webHidden/>
              </w:rPr>
              <w:instrText xml:space="preserve"> PAGEREF _Toc484004894 \h </w:instrText>
            </w:r>
            <w:r w:rsidR="00833A58">
              <w:rPr>
                <w:webHidden/>
              </w:rPr>
            </w:r>
            <w:r w:rsidR="00833A58">
              <w:rPr>
                <w:webHidden/>
              </w:rPr>
              <w:fldChar w:fldCharType="separate"/>
            </w:r>
            <w:r w:rsidR="0045416B">
              <w:rPr>
                <w:webHidden/>
              </w:rPr>
              <w:t>33</w:t>
            </w:r>
            <w:r w:rsidR="00833A58">
              <w:rPr>
                <w:webHidden/>
              </w:rPr>
              <w:fldChar w:fldCharType="end"/>
            </w:r>
          </w:hyperlink>
        </w:p>
        <w:p w:rsidR="00833A58" w:rsidRDefault="00420DFA">
          <w:pPr>
            <w:pStyle w:val="Obsah2"/>
            <w:rPr>
              <w:rFonts w:asciiTheme="minorHAnsi" w:eastAsiaTheme="minorEastAsia" w:hAnsiTheme="minorHAnsi" w:cstheme="minorBidi"/>
              <w:sz w:val="22"/>
              <w:szCs w:val="22"/>
            </w:rPr>
          </w:pPr>
          <w:hyperlink w:anchor="_Toc484004895" w:history="1">
            <w:r w:rsidR="00833A58" w:rsidRPr="00FE1229">
              <w:rPr>
                <w:rStyle w:val="Hypertextovprepojenie"/>
              </w:rPr>
              <w:t>10</w:t>
            </w:r>
            <w:r w:rsidR="00833A58">
              <w:rPr>
                <w:rFonts w:asciiTheme="minorHAnsi" w:eastAsiaTheme="minorEastAsia" w:hAnsiTheme="minorHAnsi" w:cstheme="minorBidi"/>
                <w:sz w:val="22"/>
                <w:szCs w:val="22"/>
              </w:rPr>
              <w:tab/>
            </w:r>
            <w:r w:rsidR="00833A58" w:rsidRPr="00FE1229">
              <w:rPr>
                <w:rStyle w:val="Hypertextovprepojenie"/>
              </w:rPr>
              <w:t>Zoznam príloh</w:t>
            </w:r>
            <w:r w:rsidR="00833A58">
              <w:rPr>
                <w:webHidden/>
              </w:rPr>
              <w:tab/>
            </w:r>
            <w:r w:rsidR="00833A58">
              <w:rPr>
                <w:webHidden/>
              </w:rPr>
              <w:fldChar w:fldCharType="begin"/>
            </w:r>
            <w:r w:rsidR="00833A58">
              <w:rPr>
                <w:webHidden/>
              </w:rPr>
              <w:instrText xml:space="preserve"> PAGEREF _Toc484004895 \h </w:instrText>
            </w:r>
            <w:r w:rsidR="00833A58">
              <w:rPr>
                <w:webHidden/>
              </w:rPr>
            </w:r>
            <w:r w:rsidR="00833A58">
              <w:rPr>
                <w:webHidden/>
              </w:rPr>
              <w:fldChar w:fldCharType="separate"/>
            </w:r>
            <w:r w:rsidR="0045416B">
              <w:rPr>
                <w:webHidden/>
              </w:rPr>
              <w:t>37</w:t>
            </w:r>
            <w:r w:rsidR="00833A58">
              <w:rPr>
                <w:webHidden/>
              </w:rPr>
              <w:fldChar w:fldCharType="end"/>
            </w:r>
          </w:hyperlink>
        </w:p>
        <w:p w:rsidR="002A7995" w:rsidRDefault="00460F75">
          <w:r>
            <w:fldChar w:fldCharType="end"/>
          </w:r>
        </w:p>
        <w:p w:rsidR="00460F75" w:rsidRDefault="00420DFA"/>
      </w:sdtContent>
    </w:sdt>
    <w:p w:rsidR="006017C0" w:rsidRPr="00833A58" w:rsidRDefault="006017C0" w:rsidP="00833A58">
      <w:pPr>
        <w:pStyle w:val="MPCKO1"/>
      </w:pPr>
      <w:bookmarkStart w:id="35" w:name="_Toc484004882"/>
      <w:r w:rsidRPr="00833A58">
        <w:t>Použité skratky</w:t>
      </w:r>
      <w:bookmarkEnd w:id="35"/>
      <w:r w:rsidR="001E6E56" w:rsidRPr="00833A58">
        <w:t xml:space="preserve"> </w:t>
      </w:r>
    </w:p>
    <w:p w:rsidR="006017C0" w:rsidRDefault="006017C0" w:rsidP="00833A58">
      <w:pPr>
        <w:pStyle w:val="Odsekzoznamu"/>
        <w:ind w:left="0"/>
      </w:pPr>
    </w:p>
    <w:tbl>
      <w:tblPr>
        <w:tblStyle w:val="Mriekatabuky"/>
        <w:tblW w:w="434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2"/>
        <w:gridCol w:w="6661"/>
      </w:tblGrid>
      <w:tr w:rsidR="006017C0" w:rsidRPr="00031EB6" w:rsidTr="00833A58">
        <w:tc>
          <w:tcPr>
            <w:tcW w:w="770" w:type="pct"/>
          </w:tcPr>
          <w:p w:rsidR="006017C0" w:rsidRDefault="006017C0" w:rsidP="00A5022F">
            <w:r>
              <w:t>AK</w:t>
            </w:r>
            <w:ins w:id="36" w:author="Autor">
              <w:r w:rsidR="003B7D54">
                <w:t xml:space="preserve"> EŠIF</w:t>
              </w:r>
            </w:ins>
          </w:p>
          <w:p w:rsidR="006017C0" w:rsidRDefault="006017C0" w:rsidP="00A5022F">
            <w:r>
              <w:t>CKO</w:t>
            </w:r>
          </w:p>
          <w:p w:rsidR="006017C0" w:rsidRDefault="006017C0" w:rsidP="00A5022F">
            <w:r>
              <w:t>EŠIF</w:t>
            </w:r>
          </w:p>
        </w:tc>
        <w:tc>
          <w:tcPr>
            <w:tcW w:w="4230" w:type="pct"/>
          </w:tcPr>
          <w:p w:rsidR="006017C0" w:rsidRDefault="006017C0" w:rsidP="00A5022F">
            <w:pPr>
              <w:jc w:val="both"/>
            </w:pPr>
            <w:r>
              <w:t>administratívne kapacity</w:t>
            </w:r>
            <w:ins w:id="37" w:author="Autor">
              <w:r w:rsidR="003B7D54">
                <w:t xml:space="preserve"> EŠIF</w:t>
              </w:r>
            </w:ins>
          </w:p>
          <w:p w:rsidR="006017C0" w:rsidRDefault="006017C0" w:rsidP="00A5022F">
            <w:pPr>
              <w:jc w:val="both"/>
            </w:pPr>
            <w:r>
              <w:t>Centrálny koordinačný orgán</w:t>
            </w:r>
          </w:p>
          <w:p w:rsidR="006017C0" w:rsidRDefault="006017C0" w:rsidP="00A5022F">
            <w:pPr>
              <w:jc w:val="both"/>
            </w:pPr>
            <w:r>
              <w:t>e</w:t>
            </w:r>
            <w:r w:rsidRPr="00031EB6">
              <w:t>urópske štrukturálne a investičné fondy</w:t>
            </w:r>
          </w:p>
        </w:tc>
      </w:tr>
      <w:tr w:rsidR="006017C0" w:rsidRPr="00031EB6" w:rsidTr="00833A58">
        <w:tc>
          <w:tcPr>
            <w:tcW w:w="770" w:type="pct"/>
          </w:tcPr>
          <w:p w:rsidR="006017C0" w:rsidRPr="00031EB6" w:rsidRDefault="006017C0" w:rsidP="00A5022F">
            <w:r w:rsidRPr="00031EB6">
              <w:t>EÚ</w:t>
            </w:r>
          </w:p>
        </w:tc>
        <w:tc>
          <w:tcPr>
            <w:tcW w:w="4230" w:type="pct"/>
          </w:tcPr>
          <w:p w:rsidR="006017C0" w:rsidRPr="00031EB6" w:rsidRDefault="006017C0" w:rsidP="00A5022F">
            <w:pPr>
              <w:jc w:val="both"/>
            </w:pPr>
            <w:r w:rsidRPr="00031EB6">
              <w:t>Európska únia</w:t>
            </w:r>
          </w:p>
        </w:tc>
      </w:tr>
      <w:tr w:rsidR="006017C0" w:rsidRPr="00031EB6" w:rsidTr="00833A58">
        <w:tc>
          <w:tcPr>
            <w:tcW w:w="770" w:type="pct"/>
          </w:tcPr>
          <w:p w:rsidR="006017C0" w:rsidRPr="00031EB6" w:rsidRDefault="006017C0" w:rsidP="00A5022F">
            <w:r>
              <w:t>EÚS</w:t>
            </w:r>
          </w:p>
        </w:tc>
        <w:tc>
          <w:tcPr>
            <w:tcW w:w="4230" w:type="pct"/>
          </w:tcPr>
          <w:p w:rsidR="006017C0" w:rsidRPr="00031EB6" w:rsidRDefault="006017C0" w:rsidP="00A5022F">
            <w:pPr>
              <w:jc w:val="both"/>
            </w:pPr>
            <w:r>
              <w:t>Európska územná spolupráca</w:t>
            </w:r>
          </w:p>
        </w:tc>
      </w:tr>
      <w:tr w:rsidR="006017C0" w:rsidRPr="00031EB6" w:rsidTr="00833A58">
        <w:tc>
          <w:tcPr>
            <w:tcW w:w="770" w:type="pct"/>
          </w:tcPr>
          <w:p w:rsidR="006017C0" w:rsidRDefault="006017C0" w:rsidP="00A5022F">
            <w:r>
              <w:t>FTE</w:t>
            </w:r>
          </w:p>
        </w:tc>
        <w:tc>
          <w:tcPr>
            <w:tcW w:w="4230" w:type="pct"/>
          </w:tcPr>
          <w:p w:rsidR="006017C0" w:rsidRDefault="006017C0" w:rsidP="00A5022F">
            <w:pPr>
              <w:jc w:val="both"/>
            </w:pPr>
            <w:r>
              <w:t>Full time equivalent (ekvivalent plného pracovného úväzku)</w:t>
            </w:r>
          </w:p>
        </w:tc>
      </w:tr>
      <w:tr w:rsidR="006017C0" w:rsidRPr="00031EB6" w:rsidTr="00833A58">
        <w:tc>
          <w:tcPr>
            <w:tcW w:w="770" w:type="pct"/>
          </w:tcPr>
          <w:p w:rsidR="006017C0" w:rsidRDefault="006017C0" w:rsidP="00A5022F">
            <w:pPr>
              <w:rPr>
                <w:ins w:id="38" w:author="Autor"/>
              </w:rPr>
            </w:pPr>
            <w:r>
              <w:t>CPV</w:t>
            </w:r>
          </w:p>
          <w:p w:rsidR="00E07349" w:rsidRDefault="00E07349" w:rsidP="00A5022F">
            <w:ins w:id="39" w:author="Autor">
              <w:r>
                <w:t>IS CPV</w:t>
              </w:r>
            </w:ins>
          </w:p>
        </w:tc>
        <w:tc>
          <w:tcPr>
            <w:tcW w:w="4230" w:type="pct"/>
          </w:tcPr>
          <w:p w:rsidR="00E07349" w:rsidRDefault="006017C0" w:rsidP="00A5022F">
            <w:pPr>
              <w:jc w:val="both"/>
              <w:rPr>
                <w:ins w:id="40" w:author="Autor"/>
              </w:rPr>
            </w:pPr>
            <w:r>
              <w:t>Centrálny plán vzdelávania</w:t>
            </w:r>
          </w:p>
          <w:p w:rsidR="00E07349" w:rsidRDefault="00E07349" w:rsidP="00E07349">
            <w:pPr>
              <w:jc w:val="both"/>
            </w:pPr>
            <w:ins w:id="41" w:author="Autor">
              <w:r>
                <w:t xml:space="preserve">Informačný systém </w:t>
              </w:r>
              <w:r w:rsidR="009C7C82">
                <w:t xml:space="preserve"> </w:t>
              </w:r>
              <w:r>
                <w:t>CPV</w:t>
              </w:r>
            </w:ins>
          </w:p>
        </w:tc>
      </w:tr>
      <w:tr w:rsidR="00622D18" w:rsidRPr="00031EB6" w:rsidTr="00833A58">
        <w:tc>
          <w:tcPr>
            <w:tcW w:w="770" w:type="pct"/>
          </w:tcPr>
          <w:p w:rsidR="00622D18" w:rsidRDefault="00622D18" w:rsidP="008223AE">
            <w:r>
              <w:t>NKÚ</w:t>
            </w:r>
          </w:p>
        </w:tc>
        <w:tc>
          <w:tcPr>
            <w:tcW w:w="4230" w:type="pct"/>
          </w:tcPr>
          <w:p w:rsidR="00622D18" w:rsidRDefault="00622D18" w:rsidP="008223AE">
            <w:pPr>
              <w:jc w:val="both"/>
            </w:pPr>
            <w:r>
              <w:t>Najvyšší kontrolný úrad</w:t>
            </w:r>
          </w:p>
        </w:tc>
      </w:tr>
      <w:tr w:rsidR="006017C0" w:rsidRPr="00031EB6" w:rsidTr="00833A58">
        <w:tc>
          <w:tcPr>
            <w:tcW w:w="770" w:type="pct"/>
          </w:tcPr>
          <w:p w:rsidR="006017C0" w:rsidRPr="00031EB6" w:rsidRDefault="006017C0" w:rsidP="00A5022F">
            <w:r>
              <w:t>OP</w:t>
            </w:r>
          </w:p>
        </w:tc>
        <w:tc>
          <w:tcPr>
            <w:tcW w:w="4230" w:type="pct"/>
          </w:tcPr>
          <w:p w:rsidR="006017C0" w:rsidRPr="00031EB6" w:rsidRDefault="006017C0" w:rsidP="00A5022F">
            <w:pPr>
              <w:jc w:val="both"/>
            </w:pPr>
            <w:r>
              <w:t>operačný program</w:t>
            </w:r>
          </w:p>
        </w:tc>
      </w:tr>
      <w:tr w:rsidR="006017C0" w:rsidRPr="00031EB6" w:rsidTr="00833A58">
        <w:tc>
          <w:tcPr>
            <w:tcW w:w="770" w:type="pct"/>
          </w:tcPr>
          <w:p w:rsidR="006017C0" w:rsidRPr="00031EB6" w:rsidRDefault="006017C0" w:rsidP="00A5022F">
            <w:r>
              <w:t>PJ</w:t>
            </w:r>
          </w:p>
        </w:tc>
        <w:tc>
          <w:tcPr>
            <w:tcW w:w="4230" w:type="pct"/>
          </w:tcPr>
          <w:p w:rsidR="00E96EC1" w:rsidRPr="00031EB6" w:rsidRDefault="006017C0" w:rsidP="00A5022F">
            <w:pPr>
              <w:jc w:val="both"/>
            </w:pPr>
            <w:r>
              <w:t>platobná jednotka</w:t>
            </w:r>
          </w:p>
        </w:tc>
      </w:tr>
      <w:tr w:rsidR="006017C0" w:rsidRPr="00031EB6" w:rsidTr="00833A58">
        <w:tc>
          <w:tcPr>
            <w:tcW w:w="770" w:type="pct"/>
          </w:tcPr>
          <w:p w:rsidR="00E96EC1" w:rsidRDefault="00E96EC1" w:rsidP="00A5022F">
            <w:pPr>
              <w:rPr>
                <w:ins w:id="42" w:author="Autor"/>
              </w:rPr>
            </w:pPr>
            <w:ins w:id="43" w:author="Autor">
              <w:r>
                <w:t>PO</w:t>
              </w:r>
            </w:ins>
          </w:p>
          <w:p w:rsidR="006017C0" w:rsidRDefault="006017C0" w:rsidP="00A5022F">
            <w:r>
              <w:t>RO</w:t>
            </w:r>
          </w:p>
        </w:tc>
        <w:tc>
          <w:tcPr>
            <w:tcW w:w="4230" w:type="pct"/>
          </w:tcPr>
          <w:p w:rsidR="00E96EC1" w:rsidRDefault="00E96EC1" w:rsidP="00A5022F">
            <w:pPr>
              <w:jc w:val="both"/>
              <w:rPr>
                <w:ins w:id="44" w:author="Autor"/>
              </w:rPr>
            </w:pPr>
            <w:ins w:id="45" w:author="Autor">
              <w:r>
                <w:t>programové obdobie</w:t>
              </w:r>
            </w:ins>
          </w:p>
          <w:p w:rsidR="006017C0" w:rsidRDefault="006017C0" w:rsidP="00A5022F">
            <w:pPr>
              <w:jc w:val="both"/>
            </w:pPr>
            <w:r>
              <w:t>riadiaci orgán</w:t>
            </w:r>
          </w:p>
        </w:tc>
      </w:tr>
      <w:tr w:rsidR="006017C0" w:rsidRPr="00031EB6" w:rsidTr="00833A58">
        <w:tc>
          <w:tcPr>
            <w:tcW w:w="770" w:type="pct"/>
          </w:tcPr>
          <w:p w:rsidR="006017C0" w:rsidRDefault="006017C0" w:rsidP="00A5022F">
            <w:r>
              <w:t xml:space="preserve">SO                 </w:t>
            </w:r>
          </w:p>
        </w:tc>
        <w:tc>
          <w:tcPr>
            <w:tcW w:w="4230" w:type="pct"/>
          </w:tcPr>
          <w:p w:rsidR="006017C0" w:rsidRDefault="006017C0" w:rsidP="00A5022F">
            <w:pPr>
              <w:jc w:val="both"/>
            </w:pPr>
            <w:r>
              <w:t>sprostredkovateľský orgán</w:t>
            </w:r>
          </w:p>
        </w:tc>
      </w:tr>
      <w:tr w:rsidR="006017C0" w:rsidRPr="00031EB6" w:rsidTr="00833A58">
        <w:tc>
          <w:tcPr>
            <w:tcW w:w="770" w:type="pct"/>
          </w:tcPr>
          <w:p w:rsidR="006017C0" w:rsidRDefault="006017C0" w:rsidP="00A5022F">
            <w:r>
              <w:t>ÚV SR</w:t>
            </w:r>
          </w:p>
        </w:tc>
        <w:tc>
          <w:tcPr>
            <w:tcW w:w="4230" w:type="pct"/>
          </w:tcPr>
          <w:p w:rsidR="006017C0" w:rsidRDefault="006017C0" w:rsidP="00A5022F">
            <w:pPr>
              <w:jc w:val="both"/>
            </w:pPr>
            <w:r>
              <w:t>Úrad vlády SR</w:t>
            </w:r>
          </w:p>
        </w:tc>
      </w:tr>
      <w:tr w:rsidR="00845FC0" w:rsidRPr="00031EB6" w:rsidTr="00833A58">
        <w:tc>
          <w:tcPr>
            <w:tcW w:w="770" w:type="pct"/>
          </w:tcPr>
          <w:p w:rsidR="00845FC0" w:rsidRDefault="00845FC0">
            <w:r>
              <w:t>ÚO</w:t>
            </w:r>
            <w:r w:rsidR="00F32394">
              <w:t>Š</w:t>
            </w:r>
            <w:r w:rsidR="00844F63">
              <w:t>S</w:t>
            </w:r>
          </w:p>
        </w:tc>
        <w:tc>
          <w:tcPr>
            <w:tcW w:w="4230" w:type="pct"/>
          </w:tcPr>
          <w:p w:rsidR="00845FC0" w:rsidRDefault="007F7C16" w:rsidP="008223AE">
            <w:pPr>
              <w:jc w:val="both"/>
            </w:pPr>
            <w:r>
              <w:t>Ústredný orgán štátnej správy</w:t>
            </w:r>
          </w:p>
        </w:tc>
      </w:tr>
      <w:tr w:rsidR="006017C0" w:rsidRPr="00031EB6" w:rsidTr="00833A58">
        <w:tc>
          <w:tcPr>
            <w:tcW w:w="770" w:type="pct"/>
          </w:tcPr>
          <w:p w:rsidR="006017C0" w:rsidRDefault="006017C0" w:rsidP="00A5022F">
            <w:r>
              <w:t>VO</w:t>
            </w:r>
          </w:p>
        </w:tc>
        <w:tc>
          <w:tcPr>
            <w:tcW w:w="4230" w:type="pct"/>
          </w:tcPr>
          <w:p w:rsidR="006017C0" w:rsidRDefault="006017C0" w:rsidP="00A5022F">
            <w:pPr>
              <w:jc w:val="both"/>
            </w:pPr>
            <w:r>
              <w:t>verejné obstarávanie</w:t>
            </w:r>
          </w:p>
        </w:tc>
      </w:tr>
      <w:tr w:rsidR="006017C0" w:rsidRPr="00031EB6" w:rsidTr="00833A58">
        <w:tc>
          <w:tcPr>
            <w:tcW w:w="770" w:type="pct"/>
          </w:tcPr>
          <w:p w:rsidR="006017C0" w:rsidRDefault="006017C0" w:rsidP="00A5022F">
            <w:r>
              <w:t>VŠ</w:t>
            </w:r>
          </w:p>
        </w:tc>
        <w:tc>
          <w:tcPr>
            <w:tcW w:w="4230" w:type="pct"/>
          </w:tcPr>
          <w:p w:rsidR="006017C0" w:rsidRDefault="006017C0" w:rsidP="00A5022F">
            <w:pPr>
              <w:jc w:val="both"/>
            </w:pPr>
            <w:r>
              <w:t>vysokoškolské vzdelanie</w:t>
            </w:r>
          </w:p>
        </w:tc>
      </w:tr>
      <w:tr w:rsidR="006017C0" w:rsidRPr="00031EB6" w:rsidTr="00833A58">
        <w:tc>
          <w:tcPr>
            <w:tcW w:w="770" w:type="pct"/>
          </w:tcPr>
          <w:p w:rsidR="006017C0" w:rsidRPr="00031EB6" w:rsidRDefault="006017C0" w:rsidP="00A5022F">
            <w:r>
              <w:t>ŽoNFP</w:t>
            </w:r>
          </w:p>
        </w:tc>
        <w:tc>
          <w:tcPr>
            <w:tcW w:w="4230" w:type="pct"/>
          </w:tcPr>
          <w:p w:rsidR="006017C0" w:rsidRDefault="006017C0" w:rsidP="00A5022F">
            <w:pPr>
              <w:jc w:val="both"/>
            </w:pPr>
            <w:r>
              <w:t>žiadosť o nenávratn</w:t>
            </w:r>
            <w:r w:rsidR="00AB2F64">
              <w:t>ý</w:t>
            </w:r>
            <w:r>
              <w:t xml:space="preserve"> finančn</w:t>
            </w:r>
            <w:r w:rsidR="00AB2F64">
              <w:t>ý</w:t>
            </w:r>
            <w:r>
              <w:t xml:space="preserve"> príspev</w:t>
            </w:r>
            <w:r w:rsidR="00AB2F64">
              <w:t>o</w:t>
            </w:r>
            <w:r>
              <w:t>k</w:t>
            </w:r>
          </w:p>
          <w:p w:rsidR="002472B6" w:rsidRDefault="002472B6" w:rsidP="00A5022F">
            <w:pPr>
              <w:jc w:val="both"/>
              <w:rPr>
                <w:ins w:id="46" w:author="Autor"/>
              </w:rPr>
            </w:pPr>
          </w:p>
          <w:p w:rsidR="006017C0" w:rsidRPr="00031EB6" w:rsidRDefault="006017C0" w:rsidP="00A5022F">
            <w:pPr>
              <w:jc w:val="both"/>
            </w:pPr>
          </w:p>
        </w:tc>
      </w:tr>
    </w:tbl>
    <w:p w:rsidR="006017C0" w:rsidRDefault="006017C0" w:rsidP="00833A58">
      <w:pPr>
        <w:pStyle w:val="Odsekzoznamu"/>
        <w:ind w:left="0"/>
        <w:rPr>
          <w:del w:id="47" w:author="Autor"/>
        </w:rPr>
      </w:pPr>
      <w:bookmarkStart w:id="48" w:name="_Toc484004883"/>
    </w:p>
    <w:p w:rsidR="006017C0" w:rsidRDefault="006017C0" w:rsidP="00833A58">
      <w:pPr>
        <w:pStyle w:val="Odsekzoznamu"/>
        <w:ind w:left="0"/>
        <w:rPr>
          <w:del w:id="49" w:author="Autor"/>
        </w:rPr>
      </w:pPr>
    </w:p>
    <w:p w:rsidR="00B5456A" w:rsidRPr="00833A58" w:rsidRDefault="00B5456A" w:rsidP="00833A58">
      <w:pPr>
        <w:pStyle w:val="MPCKO1"/>
      </w:pPr>
      <w:r w:rsidRPr="00833A58">
        <w:t>Súvisiace právne predpisy a dokumenty</w:t>
      </w:r>
      <w:bookmarkEnd w:id="48"/>
    </w:p>
    <w:p w:rsidR="00B5456A" w:rsidRPr="009C6A7A" w:rsidRDefault="00B5456A" w:rsidP="00B5456A">
      <w:pPr>
        <w:pStyle w:val="Odsekzoznamu"/>
        <w:numPr>
          <w:ilvl w:val="0"/>
          <w:numId w:val="31"/>
        </w:numPr>
        <w:spacing w:before="120" w:after="120"/>
        <w:contextualSpacing w:val="0"/>
        <w:jc w:val="both"/>
      </w:pPr>
      <w:r w:rsidRPr="009C6A7A">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ktorým sa zrušuje nariadenie Rady (ES) č. 1083/2006 (všeobecné nariadeni</w:t>
      </w:r>
      <w:r>
        <w:t>e</w:t>
      </w:r>
      <w:r w:rsidRPr="009C6A7A">
        <w:t>)</w:t>
      </w:r>
      <w:r>
        <w:t>.</w:t>
      </w:r>
    </w:p>
    <w:p w:rsidR="00B5456A" w:rsidRDefault="00B5456A" w:rsidP="00B5456A">
      <w:pPr>
        <w:pStyle w:val="Odsekzoznamu"/>
        <w:numPr>
          <w:ilvl w:val="0"/>
          <w:numId w:val="31"/>
        </w:numPr>
        <w:spacing w:before="120" w:after="120"/>
        <w:contextualSpacing w:val="0"/>
        <w:jc w:val="both"/>
      </w:pPr>
      <w:r>
        <w:t>Partnerská dohoda Slovenskej republiky na roky 2014 – 2020.</w:t>
      </w:r>
    </w:p>
    <w:p w:rsidR="00B5456A" w:rsidRDefault="00B5456A" w:rsidP="00B5456A">
      <w:pPr>
        <w:pStyle w:val="Odsekzoznamu"/>
        <w:numPr>
          <w:ilvl w:val="0"/>
          <w:numId w:val="31"/>
        </w:numPr>
        <w:spacing w:before="120" w:after="120"/>
        <w:contextualSpacing w:val="0"/>
        <w:jc w:val="both"/>
      </w:pPr>
      <w:r>
        <w:t>Systém riadenia Európskych štrukturálnych a investičných fondov na programové obdobie 2014 – 2020, aktuálne platná verzia.</w:t>
      </w:r>
    </w:p>
    <w:p w:rsidR="00B5456A" w:rsidRDefault="00B5456A" w:rsidP="00B5456A">
      <w:pPr>
        <w:pStyle w:val="Odsekzoznamu"/>
        <w:numPr>
          <w:ilvl w:val="0"/>
          <w:numId w:val="31"/>
        </w:numPr>
        <w:spacing w:before="120" w:after="120"/>
        <w:contextualSpacing w:val="0"/>
        <w:jc w:val="both"/>
      </w:pPr>
      <w:r>
        <w:t>„Analýza administratívnych kapacít a efektívnosti subjektov zodpovedných za Európske štrukturálne a investične fondy a administratívnych kapacít prijímateľov pomoci“, KPMG Slovensko, s.r.o. a Stengl, a.s., 2014.</w:t>
      </w:r>
    </w:p>
    <w:p w:rsidR="00B5456A" w:rsidRDefault="00B5456A" w:rsidP="00B5456A">
      <w:pPr>
        <w:pStyle w:val="Odsekzoznamu"/>
        <w:numPr>
          <w:ilvl w:val="0"/>
          <w:numId w:val="31"/>
        </w:numPr>
        <w:spacing w:before="120" w:after="120"/>
        <w:contextualSpacing w:val="0"/>
        <w:jc w:val="both"/>
      </w:pPr>
      <w:r>
        <w:t>Zákon č. 292/2014 Z. z. o príspevku poskytovanom z EŠIF a o zmene a doplnení niektorých zákonov.</w:t>
      </w:r>
    </w:p>
    <w:p w:rsidR="00B5456A" w:rsidRDefault="00B5456A" w:rsidP="00B5456A">
      <w:pPr>
        <w:pStyle w:val="Odsekzoznamu"/>
        <w:numPr>
          <w:ilvl w:val="0"/>
          <w:numId w:val="31"/>
        </w:numPr>
        <w:spacing w:before="120" w:after="120"/>
        <w:contextualSpacing w:val="0"/>
        <w:jc w:val="both"/>
      </w:pPr>
      <w:r>
        <w:t xml:space="preserve">Uznesenie vlády Slovenskej republiky č. </w:t>
      </w:r>
      <w:r w:rsidRPr="00095C75">
        <w:t>181/2017</w:t>
      </w:r>
      <w:r>
        <w:t xml:space="preserve"> k analýze stavu a určeniu počtu administratívnych kapacít pre európske štrukturálne a investičné fondy v programovom období 2014 - 2020.</w:t>
      </w:r>
    </w:p>
    <w:p w:rsidR="00B5456A" w:rsidRDefault="00B5456A" w:rsidP="00B5456A">
      <w:pPr>
        <w:pStyle w:val="Odsekzoznamu"/>
        <w:numPr>
          <w:ilvl w:val="0"/>
          <w:numId w:val="31"/>
        </w:numPr>
        <w:spacing w:before="120" w:after="120"/>
        <w:contextualSpacing w:val="0"/>
        <w:jc w:val="both"/>
      </w:pPr>
      <w:r>
        <w:t>Centrálny plán vzdelávania administratívnych kapacít EŠIF na programové obdobie 2014 – 2020</w:t>
      </w:r>
      <w:del w:id="50" w:author="Autor">
        <w:r>
          <w:delText xml:space="preserve"> účinný od 01. 03. 2017.</w:delText>
        </w:r>
      </w:del>
      <w:ins w:id="51" w:author="Autor">
        <w:r w:rsidR="00144F75">
          <w:t>.</w:t>
        </w:r>
        <w:r>
          <w:t xml:space="preserve"> </w:t>
        </w:r>
      </w:ins>
    </w:p>
    <w:p w:rsidR="00B5456A" w:rsidRPr="00561F98" w:rsidRDefault="00B5456A" w:rsidP="00B5456A">
      <w:pPr>
        <w:pStyle w:val="Odsekzoznamu"/>
        <w:numPr>
          <w:ilvl w:val="0"/>
          <w:numId w:val="31"/>
        </w:numPr>
        <w:jc w:val="both"/>
      </w:pPr>
      <w:r w:rsidRPr="00561F98">
        <w:t>Metodický pokyn ÚV SR č. 27 k realizáci</w:t>
      </w:r>
      <w:r>
        <w:t xml:space="preserve">i Centrálneho plánu vzdelávania   </w:t>
      </w:r>
      <w:r w:rsidRPr="00561F98">
        <w:t xml:space="preserve">administratívnych kapacít EŠIF v programovom období 2014 </w:t>
      </w:r>
      <w:r>
        <w:t>–</w:t>
      </w:r>
      <w:r w:rsidRPr="00561F98">
        <w:t xml:space="preserve"> 2020</w:t>
      </w:r>
      <w:r w:rsidR="00144F75">
        <w:t>.</w:t>
      </w:r>
      <w:ins w:id="52" w:author="Autor">
        <w:r w:rsidR="004050BE">
          <w:t xml:space="preserve"> </w:t>
        </w:r>
      </w:ins>
    </w:p>
    <w:p w:rsidR="00B5456A" w:rsidRDefault="00B5456A" w:rsidP="00B5456A">
      <w:pPr>
        <w:pStyle w:val="Odsekzoznamu"/>
        <w:numPr>
          <w:ilvl w:val="0"/>
          <w:numId w:val="31"/>
        </w:numPr>
        <w:spacing w:before="120" w:after="120"/>
        <w:contextualSpacing w:val="0"/>
        <w:jc w:val="both"/>
      </w:pPr>
      <w:r w:rsidRPr="00561F98">
        <w:t xml:space="preserve">Usmernenie Certifikačného orgánu MF SR č. 2/2014 - U k štruktúre manuálov procedúr, štandardizovanej organizačnej štruktúre a štandardizovaným pracovným pozíciám platobnej jednotky pre programové obdobie 2014 </w:t>
      </w:r>
      <w:r>
        <w:t>–</w:t>
      </w:r>
      <w:r w:rsidRPr="00561F98">
        <w:t xml:space="preserve"> 2020</w:t>
      </w:r>
      <w:ins w:id="53" w:author="Autor">
        <w:r w:rsidR="00144F75">
          <w:t>.</w:t>
        </w:r>
      </w:ins>
    </w:p>
    <w:p w:rsidR="00B5456A" w:rsidRDefault="00B5456A" w:rsidP="00B5456A">
      <w:pPr>
        <w:pStyle w:val="Odsekzoznamu"/>
        <w:numPr>
          <w:ilvl w:val="0"/>
          <w:numId w:val="31"/>
        </w:numPr>
        <w:spacing w:before="120" w:after="120"/>
        <w:jc w:val="both"/>
        <w:rPr>
          <w:ins w:id="54" w:author="Autor"/>
        </w:rPr>
      </w:pPr>
      <w:r>
        <w:t>Zákon č. 55/2017 Z. z. o štátnej službe a o zmene a doplnení niektorých zákonov</w:t>
      </w:r>
      <w:ins w:id="55" w:author="Autor">
        <w:r w:rsidR="00144F75">
          <w:t xml:space="preserve"> v platnom znení</w:t>
        </w:r>
        <w:r w:rsidR="009D5ECF">
          <w:t>.</w:t>
        </w:r>
      </w:ins>
    </w:p>
    <w:p w:rsidR="003303AA" w:rsidRDefault="003303AA" w:rsidP="003303AA">
      <w:pPr>
        <w:pStyle w:val="Odsekzoznamu"/>
        <w:numPr>
          <w:ilvl w:val="0"/>
          <w:numId w:val="31"/>
        </w:numPr>
        <w:spacing w:before="120" w:after="120"/>
        <w:jc w:val="both"/>
      </w:pPr>
      <w:ins w:id="56" w:author="Autor">
        <w:r w:rsidRPr="003303AA">
          <w:t xml:space="preserve">Systém finančného riadenia štrukturálnych fondov, Kohézneho fondu a Európskeho námorného a rybárskeho fondu na programové obdobie 2014 </w:t>
        </w:r>
        <w:r w:rsidR="001F163D">
          <w:t>–</w:t>
        </w:r>
        <w:r w:rsidRPr="003303AA">
          <w:t xml:space="preserve"> 2020</w:t>
        </w:r>
        <w:r w:rsidR="001F163D">
          <w:t>, aktuálne platná verzia</w:t>
        </w:r>
      </w:ins>
      <w:r w:rsidR="001F163D">
        <w:t>.</w:t>
      </w:r>
    </w:p>
    <w:p w:rsidR="00B5456A" w:rsidRDefault="00B5456A" w:rsidP="00833A58">
      <w:pPr>
        <w:pStyle w:val="Odsekzoznamu"/>
        <w:spacing w:before="120" w:after="120"/>
        <w:ind w:left="360"/>
        <w:jc w:val="both"/>
      </w:pPr>
    </w:p>
    <w:p w:rsidR="007A0A10" w:rsidRPr="00502866" w:rsidRDefault="00850467" w:rsidP="005E22C2">
      <w:pPr>
        <w:pStyle w:val="MPCKO1"/>
        <w:ind w:left="284" w:hanging="284"/>
      </w:pPr>
      <w:bookmarkStart w:id="57" w:name="_Toc484004884"/>
      <w:r w:rsidRPr="00502866">
        <w:t>Úvod</w:t>
      </w:r>
      <w:bookmarkEnd w:id="57"/>
      <w:bookmarkEnd w:id="29"/>
      <w:bookmarkEnd w:id="28"/>
    </w:p>
    <w:p w:rsidR="002B0536" w:rsidRPr="00D20FCF" w:rsidRDefault="00AB293D" w:rsidP="00522921">
      <w:pPr>
        <w:pStyle w:val="Odsekzoznamu"/>
        <w:numPr>
          <w:ilvl w:val="0"/>
          <w:numId w:val="10"/>
        </w:numPr>
        <w:spacing w:before="120" w:after="120"/>
        <w:ind w:left="425" w:hanging="425"/>
        <w:jc w:val="both"/>
        <w:rPr>
          <w:bCs/>
          <w:color w:val="000000" w:themeColor="text1"/>
        </w:rPr>
      </w:pPr>
      <w:bookmarkStart w:id="58" w:name="_Toc404872046"/>
      <w:bookmarkStart w:id="59" w:name="_Toc404872121"/>
      <w:r w:rsidRPr="00BC76EA">
        <w:rPr>
          <w:color w:val="000000" w:themeColor="text1"/>
        </w:rPr>
        <w:t>Úrad vlády S</w:t>
      </w:r>
      <w:r w:rsidR="00103241" w:rsidRPr="00BC76EA">
        <w:rPr>
          <w:color w:val="000000" w:themeColor="text1"/>
        </w:rPr>
        <w:t>lovenskej republiky</w:t>
      </w:r>
      <w:r w:rsidR="001857F1" w:rsidRPr="00BC76EA">
        <w:rPr>
          <w:color w:val="000000" w:themeColor="text1"/>
        </w:rPr>
        <w:t xml:space="preserve"> </w:t>
      </w:r>
      <w:del w:id="60" w:author="Autor">
        <w:r w:rsidR="001857F1" w:rsidRPr="009675B9">
          <w:rPr>
            <w:color w:val="000000" w:themeColor="text1"/>
          </w:rPr>
          <w:delText>(ďalej len „</w:delText>
        </w:r>
        <w:r w:rsidRPr="009675B9">
          <w:rPr>
            <w:color w:val="000000" w:themeColor="text1"/>
          </w:rPr>
          <w:delText>ÚV SR</w:delText>
        </w:r>
        <w:r w:rsidR="001857F1" w:rsidRPr="009675B9">
          <w:rPr>
            <w:color w:val="000000" w:themeColor="text1"/>
          </w:rPr>
          <w:delText xml:space="preserve">“) </w:delText>
        </w:r>
      </w:del>
      <w:r w:rsidR="001857F1" w:rsidRPr="00BC76EA">
        <w:rPr>
          <w:color w:val="000000" w:themeColor="text1"/>
        </w:rPr>
        <w:t>vydáva tento metodický pokyn za ú</w:t>
      </w:r>
      <w:r w:rsidR="001046A5" w:rsidRPr="00BC76EA">
        <w:rPr>
          <w:color w:val="000000" w:themeColor="text1"/>
        </w:rPr>
        <w:t>čelom poskytn</w:t>
      </w:r>
      <w:r w:rsidR="001857F1" w:rsidRPr="00BC76EA">
        <w:rPr>
          <w:color w:val="000000" w:themeColor="text1"/>
        </w:rPr>
        <w:t xml:space="preserve">utia </w:t>
      </w:r>
      <w:r w:rsidR="004244C6" w:rsidRPr="00BC76EA">
        <w:rPr>
          <w:color w:val="000000" w:themeColor="text1"/>
        </w:rPr>
        <w:t>usmerneni</w:t>
      </w:r>
      <w:r w:rsidR="001857F1" w:rsidRPr="00BC76EA">
        <w:rPr>
          <w:color w:val="000000" w:themeColor="text1"/>
        </w:rPr>
        <w:t>a</w:t>
      </w:r>
      <w:r w:rsidR="004244C6" w:rsidRPr="00BC76EA">
        <w:rPr>
          <w:color w:val="000000" w:themeColor="text1"/>
        </w:rPr>
        <w:t xml:space="preserve"> </w:t>
      </w:r>
      <w:r w:rsidR="001046A5" w:rsidRPr="00BC76EA">
        <w:rPr>
          <w:color w:val="000000" w:themeColor="text1"/>
        </w:rPr>
        <w:t>riadiacim orgánom</w:t>
      </w:r>
      <w:del w:id="61" w:author="Autor">
        <w:r w:rsidR="001046A5" w:rsidRPr="007A2DDD">
          <w:rPr>
            <w:color w:val="000000" w:themeColor="text1"/>
          </w:rPr>
          <w:delText xml:space="preserve"> (ďalej len „RO“)</w:delText>
        </w:r>
        <w:r w:rsidR="009675B9">
          <w:rPr>
            <w:color w:val="000000" w:themeColor="text1"/>
          </w:rPr>
          <w:delText>,</w:delText>
        </w:r>
      </w:del>
      <w:ins w:id="62" w:author="Autor">
        <w:r w:rsidR="009675B9" w:rsidRPr="00BC76EA">
          <w:rPr>
            <w:color w:val="000000" w:themeColor="text1"/>
          </w:rPr>
          <w:t>,</w:t>
        </w:r>
      </w:ins>
      <w:r w:rsidR="009675B9" w:rsidRPr="00BC76EA">
        <w:rPr>
          <w:color w:val="000000" w:themeColor="text1"/>
        </w:rPr>
        <w:t xml:space="preserve"> </w:t>
      </w:r>
      <w:r w:rsidR="00AA7EDA" w:rsidRPr="00BC76EA">
        <w:rPr>
          <w:color w:val="000000" w:themeColor="text1"/>
        </w:rPr>
        <w:t>sprostredkovateľským orgánom</w:t>
      </w:r>
      <w:del w:id="63" w:author="Autor">
        <w:r w:rsidR="00AA7EDA" w:rsidRPr="007A2DDD">
          <w:rPr>
            <w:color w:val="000000" w:themeColor="text1"/>
          </w:rPr>
          <w:delText xml:space="preserve"> (ďalej len „SO“)</w:delText>
        </w:r>
      </w:del>
      <w:ins w:id="64" w:author="Autor">
        <w:r w:rsidR="002472B6">
          <w:rPr>
            <w:color w:val="000000" w:themeColor="text1"/>
          </w:rPr>
          <w:t xml:space="preserve">, </w:t>
        </w:r>
        <w:r w:rsidR="002472B6" w:rsidRPr="00302E51">
          <w:rPr>
            <w:color w:val="000000" w:themeColor="text1"/>
          </w:rPr>
          <w:t>platobným jednotkám</w:t>
        </w:r>
      </w:ins>
      <w:r w:rsidR="002472B6" w:rsidRPr="00302E51">
        <w:rPr>
          <w:color w:val="000000" w:themeColor="text1"/>
        </w:rPr>
        <w:t xml:space="preserve"> </w:t>
      </w:r>
      <w:r w:rsidR="009675B9" w:rsidRPr="00BC76EA">
        <w:rPr>
          <w:color w:val="000000" w:themeColor="text1"/>
        </w:rPr>
        <w:t>a </w:t>
      </w:r>
      <w:r w:rsidR="0050233E" w:rsidRPr="00BC76EA">
        <w:rPr>
          <w:color w:val="000000" w:themeColor="text1"/>
        </w:rPr>
        <w:t xml:space="preserve">ostatným subjektom zapojeným </w:t>
      </w:r>
      <w:r w:rsidR="00F31849" w:rsidRPr="00BC76EA">
        <w:rPr>
          <w:color w:val="000000" w:themeColor="text1"/>
        </w:rPr>
        <w:t xml:space="preserve">do </w:t>
      </w:r>
      <w:r w:rsidR="002B0536" w:rsidRPr="00BC76EA">
        <w:rPr>
          <w:color w:val="000000" w:themeColor="text1"/>
        </w:rPr>
        <w:t xml:space="preserve">riadenia, </w:t>
      </w:r>
      <w:r w:rsidR="00F31849" w:rsidRPr="00BC76EA">
        <w:rPr>
          <w:color w:val="000000" w:themeColor="text1"/>
        </w:rPr>
        <w:t>implementácie</w:t>
      </w:r>
      <w:r w:rsidR="002B0536" w:rsidRPr="00BC76EA">
        <w:rPr>
          <w:color w:val="000000" w:themeColor="text1"/>
        </w:rPr>
        <w:t>, kontroly a auditu</w:t>
      </w:r>
      <w:r w:rsidR="00F31849" w:rsidRPr="00BC76EA">
        <w:rPr>
          <w:color w:val="000000" w:themeColor="text1"/>
        </w:rPr>
        <w:t xml:space="preserve"> </w:t>
      </w:r>
      <w:r w:rsidR="00103241" w:rsidRPr="00BC76EA">
        <w:rPr>
          <w:color w:val="000000" w:themeColor="text1"/>
        </w:rPr>
        <w:t>e</w:t>
      </w:r>
      <w:r w:rsidR="00F31849" w:rsidRPr="00BC76EA">
        <w:rPr>
          <w:color w:val="000000" w:themeColor="text1"/>
        </w:rPr>
        <w:t xml:space="preserve">urópskych štrukturálnych a investičných fondov </w:t>
      </w:r>
      <w:del w:id="65" w:author="Autor">
        <w:r w:rsidR="00F31849" w:rsidRPr="007A2DDD">
          <w:rPr>
            <w:color w:val="000000" w:themeColor="text1"/>
          </w:rPr>
          <w:delText xml:space="preserve">(ďalej „EŠIF“) </w:delText>
        </w:r>
      </w:del>
      <w:r w:rsidR="00F31849" w:rsidRPr="00BC76EA">
        <w:rPr>
          <w:color w:val="000000" w:themeColor="text1"/>
        </w:rPr>
        <w:t>v programovom období 2014 – 2020</w:t>
      </w:r>
      <w:r w:rsidR="00AA7EDA" w:rsidRPr="00BC76EA">
        <w:rPr>
          <w:color w:val="000000" w:themeColor="text1"/>
        </w:rPr>
        <w:t xml:space="preserve"> pri tvorbe </w:t>
      </w:r>
      <w:r w:rsidR="00987C67" w:rsidRPr="00BC76EA">
        <w:rPr>
          <w:color w:val="000000" w:themeColor="text1"/>
        </w:rPr>
        <w:t xml:space="preserve">ich </w:t>
      </w:r>
      <w:r w:rsidR="00F31849" w:rsidRPr="00BC76EA">
        <w:rPr>
          <w:color w:val="000000" w:themeColor="text1"/>
        </w:rPr>
        <w:t>organizačnej štruktúr</w:t>
      </w:r>
      <w:r w:rsidR="000A670D" w:rsidRPr="00BC76EA">
        <w:rPr>
          <w:color w:val="000000" w:themeColor="text1"/>
        </w:rPr>
        <w:t>y</w:t>
      </w:r>
      <w:r w:rsidR="009675B9" w:rsidRPr="00BC76EA">
        <w:rPr>
          <w:color w:val="000000" w:themeColor="text1"/>
        </w:rPr>
        <w:t xml:space="preserve">, </w:t>
      </w:r>
      <w:r w:rsidR="00AA7EDA" w:rsidRPr="00BC76EA">
        <w:rPr>
          <w:color w:val="000000" w:themeColor="text1"/>
        </w:rPr>
        <w:t>štandardizovaných</w:t>
      </w:r>
      <w:r w:rsidR="00987C67" w:rsidRPr="00BC76EA">
        <w:rPr>
          <w:color w:val="000000" w:themeColor="text1"/>
        </w:rPr>
        <w:t xml:space="preserve"> </w:t>
      </w:r>
      <w:r w:rsidR="009675B9" w:rsidRPr="00BC76EA">
        <w:rPr>
          <w:color w:val="000000" w:themeColor="text1"/>
        </w:rPr>
        <w:t xml:space="preserve">a neštandardizovaných </w:t>
      </w:r>
      <w:r w:rsidR="00987C67" w:rsidRPr="00BC76EA">
        <w:rPr>
          <w:color w:val="000000" w:themeColor="text1"/>
        </w:rPr>
        <w:t>pracovných</w:t>
      </w:r>
      <w:r w:rsidR="00AA7EDA" w:rsidRPr="00BC76EA">
        <w:rPr>
          <w:color w:val="000000" w:themeColor="text1"/>
        </w:rPr>
        <w:t xml:space="preserve"> pozícií</w:t>
      </w:r>
      <w:r w:rsidR="004244C6" w:rsidRPr="00BC76EA">
        <w:rPr>
          <w:color w:val="000000" w:themeColor="text1"/>
        </w:rPr>
        <w:t>.</w:t>
      </w:r>
      <w:r w:rsidR="00A5022F" w:rsidRPr="00BC76EA">
        <w:rPr>
          <w:color w:val="000000" w:themeColor="text1"/>
        </w:rPr>
        <w:t xml:space="preserve"> </w:t>
      </w:r>
      <w:r w:rsidR="00A5022F" w:rsidRPr="00D20FCF">
        <w:rPr>
          <w:color w:val="000000" w:themeColor="text1"/>
        </w:rPr>
        <w:t xml:space="preserve">Tento MP nenahrádza </w:t>
      </w:r>
      <w:r w:rsidR="00A5022F" w:rsidRPr="00D20FCF">
        <w:rPr>
          <w:bCs/>
          <w:color w:val="000000" w:themeColor="text1"/>
        </w:rPr>
        <w:t xml:space="preserve">usmernenie č. 2/2014 - U k štruktúre manuálov procedúr, štandardizovanej organizačnej štruktúre a štandardizovaným pracovným pozíciám platobnej jednotky pre programové obdobie 2014 – 2020. </w:t>
      </w:r>
      <w:del w:id="66" w:author="Autor">
        <w:r w:rsidR="00A5022F">
          <w:rPr>
            <w:bCs/>
            <w:color w:val="000000" w:themeColor="text1"/>
          </w:rPr>
          <w:delText>Zahrnutie PJ do MP č.</w:delText>
        </w:r>
        <w:r w:rsidR="009D5ECF">
          <w:rPr>
            <w:bCs/>
            <w:color w:val="000000" w:themeColor="text1"/>
          </w:rPr>
          <w:delText xml:space="preserve"> </w:delText>
        </w:r>
        <w:r w:rsidR="00A5022F">
          <w:rPr>
            <w:bCs/>
            <w:color w:val="000000" w:themeColor="text1"/>
          </w:rPr>
          <w:delText>22 je z</w:delText>
        </w:r>
      </w:del>
      <w:ins w:id="67" w:author="Autor">
        <w:r w:rsidR="00077C29">
          <w:rPr>
            <w:bCs/>
            <w:color w:val="000000" w:themeColor="text1"/>
          </w:rPr>
          <w:t>Z</w:t>
        </w:r>
      </w:ins>
      <w:r w:rsidR="00077C29" w:rsidRPr="00A60502">
        <w:rPr>
          <w:bCs/>
          <w:color w:val="000000" w:themeColor="text1"/>
        </w:rPr>
        <w:t xml:space="preserve"> dôvodu vytvorenia uceleného metodického pokynu pre </w:t>
      </w:r>
      <w:del w:id="68" w:author="Autor">
        <w:r w:rsidR="00844F63">
          <w:rPr>
            <w:bCs/>
            <w:color w:val="000000" w:themeColor="text1"/>
          </w:rPr>
          <w:delText xml:space="preserve"> </w:delText>
        </w:r>
      </w:del>
      <w:r w:rsidR="00077C29" w:rsidRPr="00A60502">
        <w:rPr>
          <w:bCs/>
          <w:color w:val="000000" w:themeColor="text1"/>
        </w:rPr>
        <w:t xml:space="preserve">všetky inštitúcie zapojené do riadenia, implementácie, kontroly </w:t>
      </w:r>
      <w:r w:rsidR="00077C29" w:rsidRPr="00A60502">
        <w:rPr>
          <w:bCs/>
          <w:color w:val="000000" w:themeColor="text1"/>
        </w:rPr>
        <w:lastRenderedPageBreak/>
        <w:t>a auditu EŠIF</w:t>
      </w:r>
      <w:del w:id="69" w:author="Autor">
        <w:r w:rsidR="00C6654A">
          <w:rPr>
            <w:bCs/>
            <w:color w:val="000000" w:themeColor="text1"/>
          </w:rPr>
          <w:delText xml:space="preserve">. </w:delText>
        </w:r>
      </w:del>
      <w:ins w:id="70" w:author="Autor">
        <w:r w:rsidR="00077C29">
          <w:rPr>
            <w:bCs/>
            <w:color w:val="000000" w:themeColor="text1"/>
          </w:rPr>
          <w:t xml:space="preserve"> sú do tohto MP z</w:t>
        </w:r>
        <w:r w:rsidR="00077C29" w:rsidRPr="00D20FCF">
          <w:rPr>
            <w:bCs/>
            <w:color w:val="000000" w:themeColor="text1"/>
          </w:rPr>
          <w:t>ahrnut</w:t>
        </w:r>
        <w:r w:rsidR="00077C29">
          <w:rPr>
            <w:bCs/>
            <w:color w:val="000000" w:themeColor="text1"/>
          </w:rPr>
          <w:t>é aj platobné jednotky</w:t>
        </w:r>
        <w:r w:rsidR="00BC76EA" w:rsidRPr="00D20FCF">
          <w:rPr>
            <w:bCs/>
            <w:color w:val="000000" w:themeColor="text1"/>
          </w:rPr>
          <w:t xml:space="preserve">, </w:t>
        </w:r>
        <w:r w:rsidR="004E386B">
          <w:rPr>
            <w:bCs/>
            <w:color w:val="000000" w:themeColor="text1"/>
          </w:rPr>
          <w:t>a teda aj</w:t>
        </w:r>
        <w:r w:rsidR="00BC76EA" w:rsidRPr="00D20FCF">
          <w:rPr>
            <w:bCs/>
            <w:color w:val="000000" w:themeColor="text1"/>
          </w:rPr>
          <w:t xml:space="preserve"> kapitol</w:t>
        </w:r>
        <w:r w:rsidR="004E386B">
          <w:rPr>
            <w:bCs/>
            <w:color w:val="000000" w:themeColor="text1"/>
          </w:rPr>
          <w:t>a</w:t>
        </w:r>
        <w:r w:rsidR="00BC76EA" w:rsidRPr="00D20FCF">
          <w:rPr>
            <w:bCs/>
            <w:color w:val="000000" w:themeColor="text1"/>
          </w:rPr>
          <w:t xml:space="preserve"> 5</w:t>
        </w:r>
        <w:r w:rsidR="004E386B">
          <w:rPr>
            <w:bCs/>
            <w:color w:val="000000" w:themeColor="text1"/>
          </w:rPr>
          <w:t xml:space="preserve"> </w:t>
        </w:r>
        <w:r w:rsidR="00BC76EA" w:rsidRPr="00D20FCF">
          <w:rPr>
            <w:bCs/>
            <w:color w:val="000000" w:themeColor="text1"/>
          </w:rPr>
          <w:t xml:space="preserve">má pre </w:t>
        </w:r>
        <w:r w:rsidR="004E386B">
          <w:rPr>
            <w:bCs/>
            <w:color w:val="000000" w:themeColor="text1"/>
          </w:rPr>
          <w:t>ne</w:t>
        </w:r>
        <w:r w:rsidR="00BC76EA" w:rsidRPr="00D20FCF">
          <w:rPr>
            <w:bCs/>
            <w:color w:val="000000" w:themeColor="text1"/>
          </w:rPr>
          <w:t xml:space="preserve"> záväzný charakter.</w:t>
        </w:r>
      </w:ins>
    </w:p>
    <w:p w:rsidR="00A738DD" w:rsidRPr="0073633B" w:rsidRDefault="00A738DD" w:rsidP="00B403A8">
      <w:pPr>
        <w:pStyle w:val="Odsekzoznamu"/>
        <w:numPr>
          <w:ilvl w:val="0"/>
          <w:numId w:val="10"/>
        </w:numPr>
        <w:spacing w:before="120" w:after="120"/>
        <w:ind w:left="425" w:hanging="425"/>
        <w:contextualSpacing w:val="0"/>
        <w:jc w:val="both"/>
        <w:rPr>
          <w:color w:val="000000" w:themeColor="text1"/>
        </w:rPr>
      </w:pPr>
      <w:r w:rsidRPr="0073633B">
        <w:rPr>
          <w:color w:val="000000" w:themeColor="text1"/>
        </w:rPr>
        <w:t xml:space="preserve">Metodický pokyn má </w:t>
      </w:r>
      <w:r w:rsidRPr="00D20FCF">
        <w:rPr>
          <w:color w:val="000000" w:themeColor="text1"/>
        </w:rPr>
        <w:t xml:space="preserve">v kapitole </w:t>
      </w:r>
      <w:del w:id="71" w:author="Autor">
        <w:r w:rsidR="005E22C2" w:rsidRPr="00B403A8">
          <w:rPr>
            <w:color w:val="000000" w:themeColor="text1"/>
          </w:rPr>
          <w:delText>3</w:delText>
        </w:r>
        <w:r w:rsidR="00B647CB" w:rsidRPr="00B403A8">
          <w:rPr>
            <w:color w:val="000000" w:themeColor="text1"/>
          </w:rPr>
          <w:delText>, </w:delText>
        </w:r>
        <w:r w:rsidR="001F418A" w:rsidRPr="00B403A8">
          <w:rPr>
            <w:color w:val="000000" w:themeColor="text1"/>
          </w:rPr>
          <w:delText xml:space="preserve">4, </w:delText>
        </w:r>
        <w:r w:rsidR="00176525" w:rsidRPr="00B403A8">
          <w:rPr>
            <w:color w:val="000000" w:themeColor="text1"/>
          </w:rPr>
          <w:delText>5</w:delText>
        </w:r>
        <w:r w:rsidR="00B647CB" w:rsidRPr="00B403A8">
          <w:rPr>
            <w:color w:val="000000" w:themeColor="text1"/>
          </w:rPr>
          <w:delText xml:space="preserve"> a 6</w:delText>
        </w:r>
      </w:del>
      <w:ins w:id="72" w:author="Autor">
        <w:r w:rsidR="00BC76EA" w:rsidRPr="00D20FCF">
          <w:rPr>
            <w:color w:val="000000" w:themeColor="text1"/>
          </w:rPr>
          <w:t>1</w:t>
        </w:r>
        <w:r w:rsidR="004E386B">
          <w:rPr>
            <w:color w:val="000000" w:themeColor="text1"/>
          </w:rPr>
          <w:t xml:space="preserve"> </w:t>
        </w:r>
        <w:r w:rsidR="00BC76EA" w:rsidRPr="00D20FCF">
          <w:rPr>
            <w:color w:val="000000" w:themeColor="text1"/>
          </w:rPr>
          <w:t>-</w:t>
        </w:r>
        <w:r w:rsidR="004E386B">
          <w:rPr>
            <w:color w:val="000000" w:themeColor="text1"/>
          </w:rPr>
          <w:t xml:space="preserve"> </w:t>
        </w:r>
        <w:r w:rsidR="00E07349">
          <w:rPr>
            <w:color w:val="000000" w:themeColor="text1"/>
          </w:rPr>
          <w:t>8</w:t>
        </w:r>
      </w:ins>
      <w:r w:rsidR="00BC76EA" w:rsidRPr="00D20FCF">
        <w:rPr>
          <w:color w:val="000000" w:themeColor="text1"/>
        </w:rPr>
        <w:t xml:space="preserve"> </w:t>
      </w:r>
      <w:r w:rsidRPr="00D20FCF">
        <w:rPr>
          <w:color w:val="000000" w:themeColor="text1"/>
        </w:rPr>
        <w:t xml:space="preserve">záväzný charakter pre RO a SO </w:t>
      </w:r>
      <w:ins w:id="73" w:author="Autor">
        <w:r w:rsidR="009E334A" w:rsidRPr="00D20FCF">
          <w:rPr>
            <w:color w:val="000000" w:themeColor="text1"/>
          </w:rPr>
          <w:t xml:space="preserve">a PJ </w:t>
        </w:r>
      </w:ins>
      <w:r w:rsidRPr="00D20FCF">
        <w:rPr>
          <w:color w:val="000000" w:themeColor="text1"/>
        </w:rPr>
        <w:t xml:space="preserve">operačných programov zapojených do </w:t>
      </w:r>
      <w:ins w:id="74" w:author="Autor">
        <w:r w:rsidR="004E386B">
          <w:rPr>
            <w:color w:val="000000" w:themeColor="text1"/>
          </w:rPr>
          <w:t xml:space="preserve">riadenia, </w:t>
        </w:r>
      </w:ins>
      <w:r w:rsidRPr="00D20FCF">
        <w:rPr>
          <w:color w:val="000000" w:themeColor="text1"/>
        </w:rPr>
        <w:t>implementácie</w:t>
      </w:r>
      <w:ins w:id="75" w:author="Autor">
        <w:r w:rsidR="004E386B">
          <w:rPr>
            <w:color w:val="000000" w:themeColor="text1"/>
          </w:rPr>
          <w:t>, kontroly a auditu</w:t>
        </w:r>
      </w:ins>
      <w:r w:rsidRPr="00D20FCF">
        <w:rPr>
          <w:color w:val="000000" w:themeColor="text1"/>
        </w:rPr>
        <w:t xml:space="preserve"> EŠIF</w:t>
      </w:r>
      <w:r w:rsidRPr="0073633B">
        <w:rPr>
          <w:color w:val="000000" w:themeColor="text1"/>
        </w:rPr>
        <w:t xml:space="preserve"> v programovom období 2014 – 2020. </w:t>
      </w:r>
    </w:p>
    <w:p w:rsidR="00EB4930" w:rsidRPr="00833A58" w:rsidRDefault="00A738DD" w:rsidP="003B134A">
      <w:pPr>
        <w:pStyle w:val="Odsekzoznamu"/>
        <w:numPr>
          <w:ilvl w:val="0"/>
          <w:numId w:val="10"/>
        </w:numPr>
        <w:spacing w:before="120" w:after="120"/>
        <w:ind w:left="425" w:hanging="425"/>
        <w:contextualSpacing w:val="0"/>
        <w:jc w:val="both"/>
        <w:rPr>
          <w:color w:val="000000" w:themeColor="text1"/>
        </w:rPr>
      </w:pPr>
      <w:r w:rsidRPr="0073633B">
        <w:rPr>
          <w:color w:val="000000" w:themeColor="text1"/>
        </w:rPr>
        <w:t xml:space="preserve">Metodický pokyn má </w:t>
      </w:r>
      <w:r w:rsidRPr="00D20FCF">
        <w:rPr>
          <w:color w:val="000000" w:themeColor="text1"/>
        </w:rPr>
        <w:t>v</w:t>
      </w:r>
      <w:r w:rsidR="00077C29">
        <w:rPr>
          <w:color w:val="000000" w:themeColor="text1"/>
        </w:rPr>
        <w:t> </w:t>
      </w:r>
      <w:r w:rsidRPr="00D20FCF">
        <w:rPr>
          <w:color w:val="000000" w:themeColor="text1"/>
        </w:rPr>
        <w:t>kapitole</w:t>
      </w:r>
      <w:r w:rsidR="00077C29">
        <w:rPr>
          <w:color w:val="000000" w:themeColor="text1"/>
        </w:rPr>
        <w:t xml:space="preserve"> </w:t>
      </w:r>
      <w:del w:id="76" w:author="Autor">
        <w:r w:rsidR="006159A7" w:rsidRPr="00833A58">
          <w:rPr>
            <w:color w:val="000000" w:themeColor="text1"/>
          </w:rPr>
          <w:delText>7</w:delText>
        </w:r>
      </w:del>
      <w:ins w:id="77" w:author="Autor">
        <w:r w:rsidR="00E07349" w:rsidRPr="00E07349">
          <w:rPr>
            <w:color w:val="000000" w:themeColor="text1"/>
          </w:rPr>
          <w:t>9</w:t>
        </w:r>
      </w:ins>
      <w:r w:rsidRPr="00D20FCF">
        <w:rPr>
          <w:color w:val="000000" w:themeColor="text1"/>
        </w:rPr>
        <w:t xml:space="preserve"> odporúčací charakter</w:t>
      </w:r>
      <w:r w:rsidRPr="0073633B">
        <w:rPr>
          <w:color w:val="000000" w:themeColor="text1"/>
        </w:rPr>
        <w:t xml:space="preserve"> pre RO a SO operačných programov (ďalej </w:t>
      </w:r>
      <w:r w:rsidR="00176525" w:rsidRPr="00E07349">
        <w:rPr>
          <w:color w:val="000000" w:themeColor="text1"/>
        </w:rPr>
        <w:t xml:space="preserve">aj </w:t>
      </w:r>
      <w:r w:rsidRPr="00E07349">
        <w:rPr>
          <w:color w:val="000000" w:themeColor="text1"/>
        </w:rPr>
        <w:t>„OP“) zapojen</w:t>
      </w:r>
      <w:r w:rsidR="0050233E" w:rsidRPr="00E07349">
        <w:rPr>
          <w:color w:val="000000" w:themeColor="text1"/>
        </w:rPr>
        <w:t>ých</w:t>
      </w:r>
      <w:r w:rsidRPr="00E07349">
        <w:rPr>
          <w:color w:val="000000" w:themeColor="text1"/>
        </w:rPr>
        <w:t xml:space="preserve"> do </w:t>
      </w:r>
      <w:ins w:id="78" w:author="Autor">
        <w:r w:rsidR="008E2A0A">
          <w:rPr>
            <w:color w:val="000000" w:themeColor="text1"/>
          </w:rPr>
          <w:t xml:space="preserve">riadenia, </w:t>
        </w:r>
      </w:ins>
      <w:r w:rsidRPr="00E07349">
        <w:rPr>
          <w:color w:val="000000" w:themeColor="text1"/>
        </w:rPr>
        <w:t>implementácie</w:t>
      </w:r>
      <w:ins w:id="79" w:author="Autor">
        <w:r w:rsidR="008E2A0A">
          <w:rPr>
            <w:color w:val="000000" w:themeColor="text1"/>
          </w:rPr>
          <w:t>, kontroly a auditu</w:t>
        </w:r>
      </w:ins>
      <w:r w:rsidRPr="00E07349">
        <w:rPr>
          <w:color w:val="000000" w:themeColor="text1"/>
        </w:rPr>
        <w:t xml:space="preserve"> EŠIF v programovom období 2014 – 2020</w:t>
      </w:r>
      <w:ins w:id="80" w:author="Autor">
        <w:r w:rsidR="009E334A" w:rsidRPr="00232242">
          <w:rPr>
            <w:color w:val="000000" w:themeColor="text1"/>
          </w:rPr>
          <w:t>,</w:t>
        </w:r>
      </w:ins>
      <w:r w:rsidR="0065602B">
        <w:rPr>
          <w:color w:val="000000" w:themeColor="text1"/>
        </w:rPr>
        <w:t xml:space="preserve"> </w:t>
      </w:r>
      <w:r w:rsidRPr="00232242">
        <w:rPr>
          <w:color w:val="000000" w:themeColor="text1"/>
        </w:rPr>
        <w:t>s výnimkou bodu 12</w:t>
      </w:r>
      <w:r w:rsidR="009C63E2" w:rsidRPr="00232242">
        <w:rPr>
          <w:color w:val="000000" w:themeColor="text1"/>
        </w:rPr>
        <w:t xml:space="preserve"> a 13</w:t>
      </w:r>
      <w:r w:rsidRPr="00232242">
        <w:rPr>
          <w:color w:val="000000" w:themeColor="text1"/>
        </w:rPr>
        <w:t xml:space="preserve"> kapitoly</w:t>
      </w:r>
      <w:ins w:id="81" w:author="Autor">
        <w:r w:rsidR="00302E51">
          <w:rPr>
            <w:color w:val="000000" w:themeColor="text1"/>
          </w:rPr>
          <w:t xml:space="preserve"> 9</w:t>
        </w:r>
      </w:ins>
      <w:r w:rsidR="00CC3F2C" w:rsidRPr="004A41F5">
        <w:rPr>
          <w:color w:val="000000" w:themeColor="text1"/>
        </w:rPr>
        <w:t>, ktor</w:t>
      </w:r>
      <w:r w:rsidR="009C63E2" w:rsidRPr="004A41F5">
        <w:rPr>
          <w:color w:val="000000" w:themeColor="text1"/>
        </w:rPr>
        <w:t>é</w:t>
      </w:r>
      <w:r w:rsidR="00CC3F2C" w:rsidRPr="004A41F5">
        <w:rPr>
          <w:color w:val="000000" w:themeColor="text1"/>
        </w:rPr>
        <w:t xml:space="preserve"> </w:t>
      </w:r>
      <w:r w:rsidR="009C63E2" w:rsidRPr="004A41F5">
        <w:rPr>
          <w:color w:val="000000" w:themeColor="text1"/>
        </w:rPr>
        <w:t>sú</w:t>
      </w:r>
      <w:r w:rsidR="00CC3F2C" w:rsidRPr="004A41F5">
        <w:rPr>
          <w:color w:val="000000" w:themeColor="text1"/>
        </w:rPr>
        <w:t xml:space="preserve"> záväzn</w:t>
      </w:r>
      <w:r w:rsidR="009C63E2" w:rsidRPr="004A41F5">
        <w:rPr>
          <w:color w:val="000000" w:themeColor="text1"/>
        </w:rPr>
        <w:t>é</w:t>
      </w:r>
      <w:ins w:id="82" w:author="Autor">
        <w:r w:rsidR="009E334A">
          <w:rPr>
            <w:color w:val="000000" w:themeColor="text1"/>
          </w:rPr>
          <w:t xml:space="preserve"> pre všetky RO, SO</w:t>
        </w:r>
      </w:ins>
      <w:r w:rsidR="009E334A">
        <w:rPr>
          <w:color w:val="000000" w:themeColor="text1"/>
        </w:rPr>
        <w:t>.</w:t>
      </w:r>
    </w:p>
    <w:p w:rsidR="009C4736" w:rsidRPr="006D28BF" w:rsidRDefault="009C4736" w:rsidP="00C01632">
      <w:pPr>
        <w:pStyle w:val="Odsekzoznamu"/>
        <w:spacing w:before="120" w:after="120"/>
        <w:ind w:left="425"/>
        <w:contextualSpacing w:val="0"/>
        <w:jc w:val="both"/>
      </w:pPr>
      <w:bookmarkStart w:id="83" w:name="_Toc407542693"/>
      <w:bookmarkStart w:id="84" w:name="_Toc407549060"/>
      <w:bookmarkStart w:id="85" w:name="_Toc407549134"/>
      <w:bookmarkStart w:id="86" w:name="_Toc407556625"/>
      <w:bookmarkStart w:id="87" w:name="_Toc407557032"/>
      <w:bookmarkEnd w:id="58"/>
      <w:bookmarkEnd w:id="59"/>
      <w:bookmarkEnd w:id="83"/>
      <w:bookmarkEnd w:id="84"/>
      <w:bookmarkEnd w:id="85"/>
      <w:bookmarkEnd w:id="86"/>
      <w:bookmarkEnd w:id="87"/>
    </w:p>
    <w:p w:rsidR="005E22C2" w:rsidRDefault="005E22C2" w:rsidP="00C01C54">
      <w:pPr>
        <w:pStyle w:val="MPCKO1"/>
        <w:ind w:left="284" w:hanging="284"/>
        <w:jc w:val="both"/>
      </w:pPr>
      <w:bookmarkStart w:id="88" w:name="_Toc407542695"/>
      <w:bookmarkStart w:id="89" w:name="_Toc407549062"/>
      <w:bookmarkStart w:id="90" w:name="_Toc407549136"/>
      <w:bookmarkStart w:id="91" w:name="_Toc407556627"/>
      <w:bookmarkStart w:id="92" w:name="_Toc407557034"/>
      <w:bookmarkStart w:id="93" w:name="_Toc407542696"/>
      <w:bookmarkStart w:id="94" w:name="_Toc407549063"/>
      <w:bookmarkStart w:id="95" w:name="_Toc407549137"/>
      <w:bookmarkStart w:id="96" w:name="_Toc407556628"/>
      <w:bookmarkStart w:id="97" w:name="_Toc407557035"/>
      <w:bookmarkStart w:id="98" w:name="_Toc407542697"/>
      <w:bookmarkStart w:id="99" w:name="_Toc407549064"/>
      <w:bookmarkStart w:id="100" w:name="_Toc407549138"/>
      <w:bookmarkStart w:id="101" w:name="_Toc407556629"/>
      <w:bookmarkStart w:id="102" w:name="_Toc407557036"/>
      <w:bookmarkStart w:id="103" w:name="_Toc407542698"/>
      <w:bookmarkStart w:id="104" w:name="_Toc407549065"/>
      <w:bookmarkStart w:id="105" w:name="_Toc407549139"/>
      <w:bookmarkStart w:id="106" w:name="_Toc407556630"/>
      <w:bookmarkStart w:id="107" w:name="_Toc407557037"/>
      <w:bookmarkStart w:id="108" w:name="_Toc407542699"/>
      <w:bookmarkStart w:id="109" w:name="_Toc407549066"/>
      <w:bookmarkStart w:id="110" w:name="_Toc407549140"/>
      <w:bookmarkStart w:id="111" w:name="_Toc407556631"/>
      <w:bookmarkStart w:id="112" w:name="_Toc407557038"/>
      <w:bookmarkStart w:id="113" w:name="_Toc484004885"/>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t>Základné pojmy</w:t>
      </w:r>
      <w:bookmarkEnd w:id="113"/>
      <w:r>
        <w:t xml:space="preserve"> </w:t>
      </w:r>
    </w:p>
    <w:p w:rsidR="005E22C2" w:rsidRDefault="005E22C2">
      <w:pPr>
        <w:pStyle w:val="Odsekzoznamu"/>
        <w:numPr>
          <w:ilvl w:val="0"/>
          <w:numId w:val="21"/>
        </w:numPr>
        <w:jc w:val="both"/>
      </w:pPr>
      <w:r w:rsidRPr="005E22C2">
        <w:t xml:space="preserve">Administratívna kapacita EŠIF </w:t>
      </w:r>
      <w:r w:rsidR="001A26E9">
        <w:t>(ďalej aj „AK EŠIF“)</w:t>
      </w:r>
      <w:r w:rsidRPr="005E22C2">
        <w:t xml:space="preserve"> je definovaná ako špecifické pracovné miesto vo verejnej správe (štátnej správe a územnej samospráve) vytvorené na výkon činností na zabezpečenie riadenia, implementácie, kontroly a auditu EŠIF v PO 2014 -</w:t>
      </w:r>
      <w:r w:rsidR="00B403A8">
        <w:t xml:space="preserve"> </w:t>
      </w:r>
      <w:r w:rsidRPr="005E22C2">
        <w:t xml:space="preserve">2020. Maximálny počet miest AK EŠIF pre jednotlivé ÚOŠS, Najvyšší kontrolný úrad Slovenskej republiky a vybrané orgány územnej samosprávy stanovuje uznesenie vlády SR č. 181/2017 k </w:t>
      </w:r>
      <w:r w:rsidR="006159A7">
        <w:t>A</w:t>
      </w:r>
      <w:r w:rsidRPr="005E22C2">
        <w:t xml:space="preserve">nalýze stavu a určeniu počtu administratívnych kapacít pre </w:t>
      </w:r>
      <w:del w:id="114" w:author="Autor">
        <w:r w:rsidRPr="005E22C2">
          <w:delText>európske štrukturálne a investičné fondy</w:delText>
        </w:r>
      </w:del>
      <w:ins w:id="115" w:author="Autor">
        <w:r w:rsidR="00D4068D">
          <w:t>EŠIF</w:t>
        </w:r>
      </w:ins>
      <w:r w:rsidRPr="005E22C2">
        <w:t xml:space="preserve"> v programovom období 2014 - 2020. Osobné výdavky</w:t>
      </w:r>
      <w:r>
        <w:rPr>
          <w:rStyle w:val="Odkaznapoznmkupodiarou"/>
        </w:rPr>
        <w:footnoteReference w:id="2"/>
      </w:r>
      <w:r w:rsidRPr="005E22C2">
        <w:t xml:space="preserve"> zamestnanca  vykonávajúceho činnosti súvisiace s riadením, implementáciou, kontrolou a auditom EŠIF v rámci pracovného miesta AK EŠIF sú oprávnenými na </w:t>
      </w:r>
      <w:r w:rsidR="00940BEC">
        <w:t>financovanie</w:t>
      </w:r>
      <w:r w:rsidR="00940BEC" w:rsidRPr="005E22C2">
        <w:t xml:space="preserve"> </w:t>
      </w:r>
      <w:r w:rsidRPr="005E22C2">
        <w:t xml:space="preserve">z prostriedkov technickej pomoci za podmienky, že zamestnanec pôsobí v stálej alebo dočasnej štátnej službe alebo zamestnanec vykonáva prácu vo verejnom záujme. </w:t>
      </w:r>
    </w:p>
    <w:p w:rsidR="005E22C2" w:rsidRPr="005E22C2" w:rsidRDefault="005E22C2" w:rsidP="00C01632">
      <w:pPr>
        <w:pStyle w:val="Odsekzoznamu"/>
        <w:ind w:left="360"/>
        <w:jc w:val="both"/>
      </w:pPr>
    </w:p>
    <w:p w:rsidR="00BD3853" w:rsidRPr="00D20FCF" w:rsidRDefault="00BD3853">
      <w:pPr>
        <w:pStyle w:val="Odsekzoznamu"/>
        <w:numPr>
          <w:ilvl w:val="0"/>
          <w:numId w:val="21"/>
        </w:numPr>
        <w:jc w:val="both"/>
        <w:pPrChange w:id="116" w:author="Autor">
          <w:pPr>
            <w:numPr>
              <w:numId w:val="21"/>
            </w:numPr>
            <w:spacing w:before="120" w:after="120" w:line="276" w:lineRule="auto"/>
            <w:ind w:left="360" w:hanging="360"/>
            <w:jc w:val="both"/>
          </w:pPr>
        </w:pPrChange>
      </w:pPr>
      <w:r w:rsidRPr="00D20FCF">
        <w:t>Zamestnanci vykonávajúci podporné činnosti - sú zamestnanci subjektu, ktorí priamo nevykonávajú  riadenie, implementáciu, kontrolu a audit EŠIF, ale sú nevyhnutn</w:t>
      </w:r>
      <w:r w:rsidR="00024D4D" w:rsidRPr="00D20FCF">
        <w:t>í</w:t>
      </w:r>
      <w:r w:rsidRPr="00D20FCF">
        <w:t xml:space="preserve"> na ich zabezpečenie, vykonávajú tzv. podporné činnosti. Pracovné miesta, v rámci ktorých sa vykonávajú podporné činnosti, resp. zamestnanci vykonávajúci podporné činnosti nie sú AK EŠIF. Oprávnené na </w:t>
      </w:r>
      <w:r w:rsidR="00940BEC" w:rsidRPr="00D20FCF">
        <w:t>financovanie</w:t>
      </w:r>
      <w:r w:rsidRPr="00D20FCF">
        <w:t xml:space="preserve"> z prostriedkov technickej pomoci sú len nižšie uvedené podporné činnosti:</w:t>
      </w:r>
    </w:p>
    <w:p w:rsidR="00CD2DF0" w:rsidRPr="0075007C" w:rsidRDefault="00CD2DF0">
      <w:pPr>
        <w:pStyle w:val="Odsekzoznamu"/>
        <w:numPr>
          <w:ilvl w:val="0"/>
          <w:numId w:val="48"/>
        </w:numPr>
        <w:jc w:val="both"/>
        <w:pPrChange w:id="117" w:author="Autor">
          <w:pPr>
            <w:numPr>
              <w:numId w:val="22"/>
            </w:numPr>
            <w:spacing w:before="120" w:after="120" w:line="276" w:lineRule="auto"/>
            <w:ind w:left="928" w:hanging="360"/>
            <w:contextualSpacing/>
            <w:jc w:val="both"/>
          </w:pPr>
        </w:pPrChange>
      </w:pPr>
      <w:r w:rsidRPr="0075007C">
        <w:t xml:space="preserve">mzdová agenda, </w:t>
      </w:r>
    </w:p>
    <w:p w:rsidR="00CD2DF0" w:rsidRPr="0075007C" w:rsidRDefault="00CD2DF0">
      <w:pPr>
        <w:pStyle w:val="Odsekzoznamu"/>
        <w:numPr>
          <w:ilvl w:val="0"/>
          <w:numId w:val="48"/>
        </w:numPr>
        <w:jc w:val="both"/>
        <w:pPrChange w:id="118" w:author="Autor">
          <w:pPr>
            <w:numPr>
              <w:numId w:val="22"/>
            </w:numPr>
            <w:spacing w:before="120" w:after="120" w:line="276" w:lineRule="auto"/>
            <w:ind w:left="928" w:hanging="360"/>
            <w:contextualSpacing/>
            <w:jc w:val="both"/>
          </w:pPr>
        </w:pPrChange>
      </w:pPr>
      <w:del w:id="119" w:author="Autor">
        <w:r w:rsidRPr="005E22C2">
          <w:delText>personalistika,</w:delText>
        </w:r>
      </w:del>
      <w:ins w:id="120" w:author="Autor">
        <w:r w:rsidRPr="0075007C">
          <w:t>personalistika</w:t>
        </w:r>
        <w:r w:rsidR="00050DF5" w:rsidRPr="0075007C">
          <w:t xml:space="preserve"> (vrátane agendy vzdelávania</w:t>
        </w:r>
        <w:r w:rsidR="00805EBC" w:rsidRPr="0075007C">
          <w:t xml:space="preserve">, </w:t>
        </w:r>
        <w:r w:rsidR="0075007C" w:rsidRPr="00FC6C10">
          <w:t xml:space="preserve">organizovania </w:t>
        </w:r>
        <w:r w:rsidR="00805EBC" w:rsidRPr="0075007C">
          <w:t>konferencií EŠIF a pracovných ciest pre AK EŠIF</w:t>
        </w:r>
        <w:r w:rsidR="00050DF5" w:rsidRPr="0075007C">
          <w:t>)</w:t>
        </w:r>
        <w:r w:rsidRPr="0075007C">
          <w:t>,</w:t>
        </w:r>
      </w:ins>
      <w:r w:rsidRPr="0075007C">
        <w:t xml:space="preserve"> </w:t>
      </w:r>
    </w:p>
    <w:p w:rsidR="00CD2DF0" w:rsidRPr="000975C3" w:rsidRDefault="00CD2DF0">
      <w:pPr>
        <w:pStyle w:val="Odsekzoznamu"/>
        <w:numPr>
          <w:ilvl w:val="0"/>
          <w:numId w:val="48"/>
        </w:numPr>
        <w:jc w:val="both"/>
        <w:pPrChange w:id="121" w:author="Autor">
          <w:pPr>
            <w:numPr>
              <w:numId w:val="22"/>
            </w:numPr>
            <w:spacing w:before="120" w:after="120" w:line="276" w:lineRule="auto"/>
            <w:ind w:left="928" w:hanging="360"/>
            <w:contextualSpacing/>
            <w:jc w:val="both"/>
          </w:pPr>
        </w:pPrChange>
      </w:pPr>
      <w:r w:rsidRPr="000975C3">
        <w:t xml:space="preserve">účtovníctvo/výkazníctvo, </w:t>
      </w:r>
    </w:p>
    <w:p w:rsidR="00CD2DF0" w:rsidRPr="005E22C2" w:rsidRDefault="00CD2DF0">
      <w:pPr>
        <w:pStyle w:val="Odsekzoznamu"/>
        <w:numPr>
          <w:ilvl w:val="0"/>
          <w:numId w:val="48"/>
        </w:numPr>
        <w:jc w:val="both"/>
        <w:pPrChange w:id="122" w:author="Autor">
          <w:pPr>
            <w:numPr>
              <w:numId w:val="22"/>
            </w:numPr>
            <w:spacing w:before="120" w:after="120" w:line="276" w:lineRule="auto"/>
            <w:ind w:left="928" w:hanging="360"/>
            <w:contextualSpacing/>
            <w:jc w:val="both"/>
          </w:pPr>
        </w:pPrChange>
      </w:pPr>
      <w:r w:rsidRPr="005E22C2">
        <w:t>verejné obstarávanie,</w:t>
      </w:r>
    </w:p>
    <w:p w:rsidR="00CD2DF0" w:rsidRDefault="00CD2DF0">
      <w:pPr>
        <w:pStyle w:val="Odsekzoznamu"/>
        <w:numPr>
          <w:ilvl w:val="0"/>
          <w:numId w:val="48"/>
        </w:numPr>
        <w:jc w:val="both"/>
        <w:pPrChange w:id="123" w:author="Autor">
          <w:pPr>
            <w:numPr>
              <w:numId w:val="22"/>
            </w:numPr>
            <w:spacing w:before="120" w:after="120" w:line="276" w:lineRule="auto"/>
            <w:ind w:left="928" w:hanging="360"/>
            <w:contextualSpacing/>
            <w:jc w:val="both"/>
          </w:pPr>
        </w:pPrChange>
      </w:pPr>
      <w:r w:rsidRPr="005E22C2">
        <w:t>správa informačných sietí a systémov,</w:t>
      </w:r>
    </w:p>
    <w:p w:rsidR="00CD2DF0" w:rsidRPr="005E22C2" w:rsidRDefault="00CD2DF0">
      <w:pPr>
        <w:pStyle w:val="Odsekzoznamu"/>
        <w:numPr>
          <w:ilvl w:val="0"/>
          <w:numId w:val="48"/>
        </w:numPr>
        <w:jc w:val="both"/>
        <w:pPrChange w:id="124" w:author="Autor">
          <w:pPr>
            <w:numPr>
              <w:numId w:val="22"/>
            </w:numPr>
            <w:spacing w:before="120" w:after="120"/>
            <w:ind w:left="928" w:hanging="360"/>
            <w:contextualSpacing/>
            <w:jc w:val="both"/>
          </w:pPr>
        </w:pPrChange>
      </w:pPr>
      <w:r>
        <w:t>administratívne činnosti (</w:t>
      </w:r>
      <w:r w:rsidRPr="00CD2DF0">
        <w:t>ak nie sú vykonávané činnosti priamej implementácie EŠIF</w:t>
      </w:r>
      <w:r>
        <w:t>),</w:t>
      </w:r>
    </w:p>
    <w:p w:rsidR="00805EBC" w:rsidRPr="00FC6C10" w:rsidRDefault="00CD2DF0">
      <w:pPr>
        <w:pStyle w:val="Odsekzoznamu"/>
        <w:numPr>
          <w:ilvl w:val="0"/>
          <w:numId w:val="48"/>
        </w:numPr>
        <w:jc w:val="both"/>
        <w:pPrChange w:id="125" w:author="Autor">
          <w:pPr>
            <w:numPr>
              <w:numId w:val="22"/>
            </w:numPr>
            <w:spacing w:before="120" w:after="120" w:line="276" w:lineRule="auto"/>
            <w:ind w:left="928" w:hanging="360"/>
            <w:contextualSpacing/>
            <w:jc w:val="both"/>
          </w:pPr>
        </w:pPrChange>
      </w:pPr>
      <w:r w:rsidRPr="00885318">
        <w:t>právne služby, posudky a stanoviská (</w:t>
      </w:r>
      <w:r w:rsidRPr="00530435">
        <w:t>ak nie sú vykonávané činnosti priamej implementácie EŠIF</w:t>
      </w:r>
      <w:del w:id="126" w:author="Autor">
        <w:r w:rsidRPr="005E22C2">
          <w:delText>).</w:delText>
        </w:r>
      </w:del>
      <w:ins w:id="127" w:author="Autor">
        <w:r w:rsidRPr="00530435">
          <w:t>)</w:t>
        </w:r>
        <w:r w:rsidR="004A28A5">
          <w:t>,</w:t>
        </w:r>
        <w:r w:rsidR="00805EBC" w:rsidRPr="00FA3938">
          <w:t xml:space="preserve"> </w:t>
        </w:r>
      </w:ins>
    </w:p>
    <w:p w:rsidR="00BD3853" w:rsidRDefault="00BD3853" w:rsidP="00833A58">
      <w:pPr>
        <w:spacing w:before="120" w:after="120" w:line="276" w:lineRule="auto"/>
        <w:ind w:left="1146"/>
        <w:contextualSpacing/>
        <w:jc w:val="both"/>
        <w:rPr>
          <w:del w:id="128" w:author="Autor"/>
        </w:rPr>
      </w:pPr>
    </w:p>
    <w:p w:rsidR="0037488D" w:rsidRPr="00885318" w:rsidRDefault="00885318" w:rsidP="00885318">
      <w:pPr>
        <w:pStyle w:val="Odsekzoznamu"/>
        <w:numPr>
          <w:ilvl w:val="0"/>
          <w:numId w:val="48"/>
        </w:numPr>
        <w:jc w:val="both"/>
        <w:rPr>
          <w:ins w:id="129" w:author="Autor"/>
        </w:rPr>
      </w:pPr>
      <w:ins w:id="130" w:author="Autor">
        <w:r w:rsidRPr="00FC6C10">
          <w:t>p</w:t>
        </w:r>
        <w:r w:rsidR="00805EBC" w:rsidRPr="00885318">
          <w:t>rotokol</w:t>
        </w:r>
        <w:r w:rsidR="004A28A5">
          <w:t>,</w:t>
        </w:r>
        <w:r w:rsidR="00805EBC" w:rsidRPr="00885318">
          <w:t xml:space="preserve"> </w:t>
        </w:r>
      </w:ins>
    </w:p>
    <w:p w:rsidR="0037488D" w:rsidRPr="00530435" w:rsidRDefault="00885318" w:rsidP="00805EBC">
      <w:pPr>
        <w:pStyle w:val="Odsekzoznamu"/>
        <w:numPr>
          <w:ilvl w:val="0"/>
          <w:numId w:val="48"/>
        </w:numPr>
        <w:jc w:val="both"/>
        <w:rPr>
          <w:ins w:id="131" w:author="Autor"/>
        </w:rPr>
      </w:pPr>
      <w:ins w:id="132" w:author="Autor">
        <w:r w:rsidRPr="00FC6C10">
          <w:t>i</w:t>
        </w:r>
        <w:r w:rsidR="00805EBC" w:rsidRPr="00885318">
          <w:t>nformačná bezpečnosť</w:t>
        </w:r>
        <w:r w:rsidR="004A28A5">
          <w:t>,</w:t>
        </w:r>
      </w:ins>
    </w:p>
    <w:p w:rsidR="0037488D" w:rsidRPr="00FC6C10" w:rsidRDefault="00885318" w:rsidP="00805EBC">
      <w:pPr>
        <w:pStyle w:val="Odsekzoznamu"/>
        <w:numPr>
          <w:ilvl w:val="0"/>
          <w:numId w:val="48"/>
        </w:numPr>
        <w:jc w:val="both"/>
        <w:rPr>
          <w:ins w:id="133" w:author="Autor"/>
        </w:rPr>
      </w:pPr>
      <w:ins w:id="134" w:author="Autor">
        <w:r w:rsidRPr="00FA3938">
          <w:t>a</w:t>
        </w:r>
        <w:r w:rsidR="0037488D" w:rsidRPr="00FC6C10">
          <w:t>genda vykonávaná poradcom ústavného činiteľa</w:t>
        </w:r>
        <w:r w:rsidR="004A28A5">
          <w:t>.</w:t>
        </w:r>
      </w:ins>
    </w:p>
    <w:p w:rsidR="00984D5D" w:rsidRPr="00984D5D" w:rsidRDefault="00BD3853">
      <w:pPr>
        <w:pStyle w:val="Odsekzoznamu"/>
        <w:numPr>
          <w:ilvl w:val="0"/>
          <w:numId w:val="21"/>
        </w:numPr>
        <w:jc w:val="both"/>
        <w:pPrChange w:id="135" w:author="Autor">
          <w:pPr>
            <w:numPr>
              <w:numId w:val="21"/>
            </w:numPr>
            <w:spacing w:before="120" w:after="120" w:line="276" w:lineRule="auto"/>
            <w:ind w:left="360" w:hanging="360"/>
            <w:jc w:val="both"/>
          </w:pPr>
        </w:pPrChange>
      </w:pPr>
      <w:r w:rsidRPr="00D20FCF">
        <w:t xml:space="preserve">Centrálny plán vzdelávania administratívnych kapacít EŠIF na programové obdobie 2014 – 2020 je základný nástroj pre vzdelávanie administratívnych kapacít na národnej úrovni, </w:t>
      </w:r>
      <w:r w:rsidRPr="00D20FCF">
        <w:lastRenderedPageBreak/>
        <w:t>vytvorený v súlade s ustanoveniami uvedenými v Partnerskej dohode Slovenskej republiky na roky 2014</w:t>
      </w:r>
      <w:r w:rsidR="00535868" w:rsidRPr="00D20FCF">
        <w:t xml:space="preserve"> </w:t>
      </w:r>
      <w:r w:rsidRPr="00D20FCF">
        <w:t>-</w:t>
      </w:r>
      <w:r w:rsidR="00535868" w:rsidRPr="00D20FCF">
        <w:t xml:space="preserve"> </w:t>
      </w:r>
      <w:r w:rsidRPr="00D20FCF">
        <w:t>2020.</w:t>
      </w:r>
    </w:p>
    <w:p w:rsidR="00984D5D" w:rsidRPr="00984D5D" w:rsidRDefault="00C05BC6" w:rsidP="00984D5D">
      <w:pPr>
        <w:numPr>
          <w:ilvl w:val="0"/>
          <w:numId w:val="21"/>
        </w:numPr>
        <w:spacing w:before="120" w:after="120"/>
        <w:jc w:val="both"/>
        <w:rPr>
          <w:del w:id="136" w:author="Autor"/>
        </w:rPr>
      </w:pPr>
      <w:del w:id="137" w:author="Autor">
        <w:r w:rsidRPr="00BD32D2">
          <w:delText xml:space="preserve">FTE </w:delText>
        </w:r>
        <w:r>
          <w:delText xml:space="preserve">(full time equivalent) </w:delText>
        </w:r>
        <w:r w:rsidRPr="00BD32D2">
          <w:delText xml:space="preserve">– </w:delText>
        </w:r>
        <w:r w:rsidR="00984D5D" w:rsidRPr="00984D5D">
          <w:delText xml:space="preserve">ekvivalent plného pracovného úväzku. Pri  stanovení  počtu AK </w:delText>
        </w:r>
        <w:r w:rsidR="00845FC0">
          <w:delText xml:space="preserve">EŠIF </w:delText>
        </w:r>
        <w:r w:rsidR="00984D5D" w:rsidRPr="00984D5D">
          <w:delText>podieľajúcich sa na</w:delText>
        </w:r>
        <w:r w:rsidR="0083202E">
          <w:delText xml:space="preserve"> </w:delText>
        </w:r>
        <w:r w:rsidR="00984D5D" w:rsidRPr="00984D5D">
          <w:delText>riadení, implementácii, kontrole a audite EŠIF ide o prepočítaný plný pracovný úväzok za celý rok n</w:delText>
        </w:r>
        <w:r w:rsidR="004604A7">
          <w:delText xml:space="preserve"> (pri zohľadnení</w:delText>
        </w:r>
        <w:r w:rsidR="004604A7" w:rsidRPr="004604A7">
          <w:delText xml:space="preserve"> percentuálneho podielu pracovného úväzku zamestnanca zo 100 %</w:delText>
        </w:r>
        <w:r w:rsidR="004604A7">
          <w:delText xml:space="preserve"> </w:delText>
        </w:r>
        <w:r w:rsidR="004604A7" w:rsidRPr="004604A7">
          <w:delText>-</w:delText>
        </w:r>
        <w:r w:rsidR="004604A7">
          <w:delText xml:space="preserve"> </w:delText>
        </w:r>
        <w:r w:rsidR="004604A7" w:rsidRPr="004604A7">
          <w:delText>ného pracovného úväzku, percentuálneho podielu pracovného úväzku zamestnanca na implementácii EŠIF v rámci zmluvného pracovného úväzku, obsadenosti miesta v priebehu roka, príp. iných vplyvov</w:delText>
        </w:r>
        <w:r w:rsidR="004604A7">
          <w:delText>)</w:delText>
        </w:r>
        <w:r w:rsidR="00984D5D" w:rsidRPr="00984D5D">
          <w:delText>, pričom ekvivalent plného pracovného úväzku zväčša nie je identický s počtom fyzických osôb AK</w:delText>
        </w:r>
        <w:r w:rsidR="00845FC0">
          <w:delText xml:space="preserve"> EŠIF</w:delText>
        </w:r>
        <w:r w:rsidR="00984D5D" w:rsidRPr="00984D5D">
          <w:delText>.</w:delText>
        </w:r>
      </w:del>
    </w:p>
    <w:p w:rsidR="005E22C2" w:rsidRPr="005E22C2" w:rsidRDefault="005E22C2" w:rsidP="001B1D6E">
      <w:pPr>
        <w:spacing w:before="120" w:after="120"/>
        <w:ind w:left="360"/>
        <w:jc w:val="both"/>
      </w:pPr>
    </w:p>
    <w:p w:rsidR="006272A0" w:rsidRPr="00502866" w:rsidRDefault="007D07A0" w:rsidP="00C01C54">
      <w:pPr>
        <w:pStyle w:val="MPCKO1"/>
        <w:ind w:left="284" w:hanging="284"/>
        <w:jc w:val="both"/>
      </w:pPr>
      <w:bookmarkStart w:id="138" w:name="_Toc484004886"/>
      <w:r w:rsidRPr="00502866">
        <w:t>Š</w:t>
      </w:r>
      <w:r w:rsidR="00241966" w:rsidRPr="00502866">
        <w:t>tandardizovan</w:t>
      </w:r>
      <w:r w:rsidRPr="00502866">
        <w:t>é</w:t>
      </w:r>
      <w:r w:rsidR="00241966" w:rsidRPr="00502866">
        <w:t xml:space="preserve"> </w:t>
      </w:r>
      <w:ins w:id="139" w:author="Autor">
        <w:r w:rsidR="00D0344F">
          <w:t xml:space="preserve">pracovné </w:t>
        </w:r>
      </w:ins>
      <w:r w:rsidR="00241966" w:rsidRPr="00502866">
        <w:t>pozíci</w:t>
      </w:r>
      <w:r w:rsidRPr="00502866">
        <w:t>e</w:t>
      </w:r>
      <w:r w:rsidR="00FF15B5" w:rsidRPr="00502866">
        <w:t xml:space="preserve"> subjektov zapojených </w:t>
      </w:r>
      <w:r w:rsidR="00241966" w:rsidRPr="00502866">
        <w:t>do implementácie EŠIF</w:t>
      </w:r>
      <w:bookmarkEnd w:id="138"/>
    </w:p>
    <w:p w:rsidR="00241966" w:rsidRPr="00F041F1" w:rsidRDefault="007D07A0" w:rsidP="00C013A5">
      <w:pPr>
        <w:pStyle w:val="Zkladntext"/>
        <w:numPr>
          <w:ilvl w:val="0"/>
          <w:numId w:val="14"/>
        </w:numPr>
        <w:spacing w:before="120"/>
        <w:ind w:left="426" w:hanging="426"/>
        <w:jc w:val="both"/>
      </w:pPr>
      <w:r w:rsidRPr="00536549">
        <w:t>Š</w:t>
      </w:r>
      <w:r w:rsidR="00241966" w:rsidRPr="00536549">
        <w:t xml:space="preserve">tandardizované </w:t>
      </w:r>
      <w:ins w:id="140" w:author="Autor">
        <w:r w:rsidR="00D0344F">
          <w:t xml:space="preserve">pracovné </w:t>
        </w:r>
      </w:ins>
      <w:r w:rsidR="00241966" w:rsidRPr="00536549">
        <w:t xml:space="preserve">pozície a kvalifikačné predpoklady pre štandardizované </w:t>
      </w:r>
      <w:ins w:id="141" w:author="Autor">
        <w:r w:rsidR="00D0344F">
          <w:t xml:space="preserve">pracovné </w:t>
        </w:r>
      </w:ins>
      <w:r w:rsidR="00241966" w:rsidRPr="00536549">
        <w:t>pozície bližšie špecifikujú požiadavky a potreby RO</w:t>
      </w:r>
      <w:del w:id="142" w:author="Autor">
        <w:r w:rsidR="00241966" w:rsidRPr="00536549">
          <w:delText>/</w:delText>
        </w:r>
      </w:del>
      <w:ins w:id="143" w:author="Autor">
        <w:r w:rsidR="009C7C82">
          <w:t xml:space="preserve">, </w:t>
        </w:r>
      </w:ins>
      <w:r w:rsidR="00241966" w:rsidRPr="00536549">
        <w:t>SO</w:t>
      </w:r>
      <w:ins w:id="144" w:author="Autor">
        <w:r w:rsidR="009C7C82">
          <w:t xml:space="preserve"> a PJ</w:t>
        </w:r>
      </w:ins>
      <w:r w:rsidR="00241966" w:rsidRPr="00536549">
        <w:t xml:space="preserve"> v súvislosti s obsadzovaním štátnozamestnaneckých miest zamestnancov v štátnej službe, resp. pracovných miest zamestnancov </w:t>
      </w:r>
      <w:ins w:id="145" w:author="Autor">
        <w:r w:rsidR="007A4BC5">
          <w:t xml:space="preserve">pri výkone práce </w:t>
        </w:r>
      </w:ins>
      <w:r w:rsidR="007A4BC5">
        <w:t xml:space="preserve">vo </w:t>
      </w:r>
      <w:del w:id="146" w:author="Autor">
        <w:r w:rsidR="00241966" w:rsidRPr="00536549">
          <w:delText>verejnej službe</w:delText>
        </w:r>
      </w:del>
      <w:ins w:id="147" w:author="Autor">
        <w:r w:rsidR="007A4BC5">
          <w:t>verejnom záujme</w:t>
        </w:r>
      </w:ins>
      <w:r w:rsidR="00241966" w:rsidRPr="00536549">
        <w:t xml:space="preserve"> a vykonávaním činností.</w:t>
      </w:r>
      <w:r w:rsidR="00326454">
        <w:t xml:space="preserve"> </w:t>
      </w:r>
      <w:r w:rsidR="000C6FD4">
        <w:t>Pre zamestnancov RO</w:t>
      </w:r>
      <w:del w:id="148" w:author="Autor">
        <w:r w:rsidR="000C6FD4">
          <w:delText>/</w:delText>
        </w:r>
      </w:del>
      <w:ins w:id="149" w:author="Autor">
        <w:r w:rsidR="009C7C82">
          <w:t xml:space="preserve">, </w:t>
        </w:r>
      </w:ins>
      <w:r w:rsidR="000C6FD4">
        <w:t>SO</w:t>
      </w:r>
      <w:ins w:id="150" w:author="Autor">
        <w:r w:rsidR="009C7C82">
          <w:t xml:space="preserve"> a PJ</w:t>
        </w:r>
      </w:ins>
      <w:r w:rsidR="000C6FD4">
        <w:t xml:space="preserve">, ktorí vykonávajú činnosti vo </w:t>
      </w:r>
      <w:del w:id="151" w:author="Autor">
        <w:r w:rsidR="000C6FD4">
          <w:delText>verejnej službe</w:delText>
        </w:r>
      </w:del>
      <w:ins w:id="152" w:author="Autor">
        <w:r w:rsidR="000C6FD4">
          <w:t>v</w:t>
        </w:r>
        <w:r w:rsidR="00513605">
          <w:t xml:space="preserve">erejnom </w:t>
        </w:r>
        <w:r w:rsidR="00DD236D">
          <w:t>sektore</w:t>
        </w:r>
      </w:ins>
      <w:r w:rsidR="000C6FD4">
        <w:t xml:space="preserve"> sa aplikuje </w:t>
      </w:r>
      <w:r w:rsidR="00D25FE6">
        <w:t>táto kapitola metodického</w:t>
      </w:r>
      <w:r w:rsidR="000C6FD4">
        <w:t xml:space="preserve"> pokyn</w:t>
      </w:r>
      <w:r w:rsidR="00D25FE6">
        <w:t>u</w:t>
      </w:r>
      <w:r w:rsidR="000C6FD4">
        <w:t xml:space="preserve"> primerane v súlade so zákonom č.</w:t>
      </w:r>
      <w:r w:rsidR="00C013A5">
        <w:t xml:space="preserve"> </w:t>
      </w:r>
      <w:del w:id="153" w:author="Autor">
        <w:r w:rsidR="000C6FD4">
          <w:delText>313/2001</w:delText>
        </w:r>
      </w:del>
      <w:ins w:id="154" w:author="Autor">
        <w:r w:rsidR="00C013A5" w:rsidRPr="00C013A5">
          <w:t>552/2003</w:t>
        </w:r>
      </w:ins>
      <w:r w:rsidR="00C013A5" w:rsidRPr="00C013A5">
        <w:t xml:space="preserve"> Z.</w:t>
      </w:r>
      <w:ins w:id="155" w:author="Autor">
        <w:r w:rsidR="00C013A5" w:rsidRPr="00C013A5">
          <w:t xml:space="preserve"> </w:t>
        </w:r>
      </w:ins>
      <w:r w:rsidR="00C013A5" w:rsidRPr="00C013A5">
        <w:t>z. o</w:t>
      </w:r>
      <w:del w:id="156" w:author="Autor">
        <w:r w:rsidR="000C6FD4">
          <w:delText xml:space="preserve"> verejnej službe. </w:delText>
        </w:r>
      </w:del>
      <w:ins w:id="157" w:author="Autor">
        <w:r w:rsidR="00C013A5" w:rsidRPr="00C013A5">
          <w:t xml:space="preserve"> výkone práce vo verejnom záujme v znení neskorších predpisov a zákonom č. 553/2003 Z. z. o odmeňovaní niektorých zamestnancov pri výkone práce vo verejnom záujme a o zmene a doplnení niektorých zákonov v znení neskorších predpisov</w:t>
        </w:r>
        <w:r w:rsidR="00C013A5">
          <w:t>.</w:t>
        </w:r>
      </w:ins>
      <w:r w:rsidR="000C6FD4">
        <w:t xml:space="preserve"> </w:t>
      </w:r>
    </w:p>
    <w:p w:rsidR="00241966" w:rsidRPr="00536549" w:rsidRDefault="00DF3937">
      <w:pPr>
        <w:pStyle w:val="Odsekzoznamu"/>
        <w:numPr>
          <w:ilvl w:val="0"/>
          <w:numId w:val="14"/>
        </w:numPr>
        <w:spacing w:before="120" w:after="120"/>
        <w:ind w:left="425" w:hanging="425"/>
        <w:jc w:val="both"/>
        <w:pPrChange w:id="158" w:author="Autor">
          <w:pPr>
            <w:pStyle w:val="Odsekzoznamu"/>
            <w:numPr>
              <w:numId w:val="14"/>
            </w:numPr>
            <w:spacing w:before="120" w:after="120"/>
            <w:ind w:hanging="360"/>
            <w:jc w:val="both"/>
          </w:pPr>
        </w:pPrChange>
      </w:pPr>
      <w:r w:rsidRPr="00536549">
        <w:t>Cieľom š</w:t>
      </w:r>
      <w:r w:rsidR="00241966" w:rsidRPr="00536549">
        <w:t>tandardizáci</w:t>
      </w:r>
      <w:r w:rsidRPr="00536549">
        <w:t>e</w:t>
      </w:r>
      <w:r w:rsidR="00241966" w:rsidRPr="00536549">
        <w:t xml:space="preserve"> pracovných pozícií na úrovni subjektov zodpovedných za implementáciu EŠIF </w:t>
      </w:r>
      <w:r w:rsidRPr="00536549">
        <w:t xml:space="preserve">je </w:t>
      </w:r>
      <w:r w:rsidR="00241966" w:rsidRPr="00536549">
        <w:t>elimin</w:t>
      </w:r>
      <w:r w:rsidRPr="00536549">
        <w:t>ovať</w:t>
      </w:r>
      <w:r w:rsidR="00241966" w:rsidRPr="00536549">
        <w:t xml:space="preserve"> duplic</w:t>
      </w:r>
      <w:r w:rsidRPr="00536549">
        <w:t>ity</w:t>
      </w:r>
      <w:r w:rsidR="00241966" w:rsidRPr="00536549">
        <w:t xml:space="preserve"> v procesoch implementácie a neprehľadnos</w:t>
      </w:r>
      <w:r w:rsidRPr="00536549">
        <w:t>ť</w:t>
      </w:r>
      <w:r w:rsidR="00241966" w:rsidRPr="00536549">
        <w:t xml:space="preserve"> vykonávaných činností. </w:t>
      </w:r>
    </w:p>
    <w:p w:rsidR="00241966" w:rsidRPr="00536549" w:rsidRDefault="00241966" w:rsidP="00833A58">
      <w:pPr>
        <w:pStyle w:val="Odsekzoznamu"/>
        <w:numPr>
          <w:ilvl w:val="0"/>
          <w:numId w:val="14"/>
        </w:numPr>
        <w:spacing w:before="120" w:after="120"/>
        <w:ind w:left="426" w:hanging="426"/>
        <w:jc w:val="both"/>
      </w:pPr>
      <w:r w:rsidRPr="00536549">
        <w:t xml:space="preserve">Vychádzajúc </w:t>
      </w:r>
      <w:r w:rsidR="00FB4616" w:rsidRPr="00FB4616">
        <w:t>zo vzorovej organizačnej štruktúry</w:t>
      </w:r>
      <w:r w:rsidRPr="00536549">
        <w:t xml:space="preserve"> je možné nastaviť nasledujúce štandardizované </w:t>
      </w:r>
      <w:ins w:id="159" w:author="Autor">
        <w:r w:rsidR="00D0344F">
          <w:t xml:space="preserve">pracovné </w:t>
        </w:r>
      </w:ins>
      <w:r w:rsidRPr="00536549">
        <w:t xml:space="preserve">pozície pre jednotlivé subjekty zodpovedné za </w:t>
      </w:r>
      <w:ins w:id="160" w:author="Autor">
        <w:r w:rsidR="009E334A">
          <w:t xml:space="preserve">riadenie, </w:t>
        </w:r>
      </w:ins>
      <w:r w:rsidRPr="00536549">
        <w:t>implementáciu</w:t>
      </w:r>
      <w:ins w:id="161" w:author="Autor">
        <w:r w:rsidR="009E334A">
          <w:t>, kontrolu a audit</w:t>
        </w:r>
      </w:ins>
      <w:r w:rsidRPr="00536549">
        <w:t xml:space="preserve"> EŠIF</w:t>
      </w:r>
      <w:ins w:id="162" w:author="Autor">
        <w:r w:rsidR="009E334A">
          <w:t xml:space="preserve"> v PO 2014</w:t>
        </w:r>
        <w:r w:rsidR="00B038B3">
          <w:t xml:space="preserve"> </w:t>
        </w:r>
        <w:r w:rsidR="009E334A">
          <w:t>-</w:t>
        </w:r>
        <w:r w:rsidR="00B038B3">
          <w:t xml:space="preserve"> </w:t>
        </w:r>
        <w:r w:rsidR="009E334A">
          <w:t>2020</w:t>
        </w:r>
      </w:ins>
      <w:r w:rsidRPr="00536549">
        <w:t>, t.j. RO</w:t>
      </w:r>
      <w:del w:id="163" w:author="Autor">
        <w:r w:rsidRPr="00536549">
          <w:delText>/</w:delText>
        </w:r>
      </w:del>
      <w:ins w:id="164" w:author="Autor">
        <w:r w:rsidR="009E334A">
          <w:t>,</w:t>
        </w:r>
        <w:r w:rsidR="008E2A0A">
          <w:t xml:space="preserve"> </w:t>
        </w:r>
      </w:ins>
      <w:r w:rsidRPr="00536549">
        <w:t>SO</w:t>
      </w:r>
      <w:ins w:id="165" w:author="Autor">
        <w:r w:rsidR="009E334A">
          <w:t xml:space="preserve"> a PJ</w:t>
        </w:r>
      </w:ins>
      <w:r w:rsidRPr="00536549">
        <w:t>, v rámci jednotlivých útvarov</w:t>
      </w:r>
      <w:r w:rsidR="00F23F46">
        <w:rPr>
          <w:rStyle w:val="Odkaznapoznmkupodiarou"/>
        </w:rPr>
        <w:footnoteReference w:id="3"/>
      </w:r>
      <w:r w:rsidRPr="00536549">
        <w:t>:</w:t>
      </w:r>
    </w:p>
    <w:p w:rsidR="00241966" w:rsidRPr="00536549" w:rsidRDefault="00241966" w:rsidP="00C01C54">
      <w:pPr>
        <w:pStyle w:val="Zoznamsodrkami"/>
        <w:tabs>
          <w:tab w:val="clear" w:pos="340"/>
        </w:tabs>
        <w:spacing w:before="120" w:after="120"/>
        <w:ind w:left="851" w:hanging="425"/>
        <w:rPr>
          <w:sz w:val="24"/>
          <w:szCs w:val="24"/>
          <w:lang w:val="sk-SK"/>
        </w:rPr>
      </w:pPr>
      <w:r w:rsidRPr="00536549">
        <w:rPr>
          <w:sz w:val="24"/>
          <w:szCs w:val="24"/>
          <w:lang w:val="sk-SK"/>
        </w:rPr>
        <w:t xml:space="preserve">odbor riadenia operačného programu: </w:t>
      </w:r>
    </w:p>
    <w:p w:rsidR="00241966" w:rsidRPr="00121AD0" w:rsidRDefault="00241966" w:rsidP="00FF2B42">
      <w:pPr>
        <w:pStyle w:val="Zoznamsodrkami2"/>
        <w:tabs>
          <w:tab w:val="clear" w:pos="680"/>
        </w:tabs>
        <w:spacing w:before="120" w:after="120"/>
        <w:ind w:left="1276" w:hanging="425"/>
        <w:rPr>
          <w:b/>
          <w:sz w:val="24"/>
          <w:lang w:val="sk-SK"/>
          <w:rPrChange w:id="167" w:author="Autor">
            <w:rPr>
              <w:sz w:val="24"/>
              <w:lang w:val="sk-SK"/>
            </w:rPr>
          </w:rPrChange>
        </w:rPr>
      </w:pPr>
      <w:r w:rsidRPr="00536549">
        <w:rPr>
          <w:sz w:val="24"/>
          <w:szCs w:val="24"/>
          <w:lang w:val="sk-SK"/>
        </w:rPr>
        <w:t xml:space="preserve">oddelenie programovania a metodiky – </w:t>
      </w:r>
      <w:r w:rsidRPr="00121AD0">
        <w:rPr>
          <w:b/>
          <w:i/>
          <w:sz w:val="24"/>
          <w:lang w:val="sk-SK"/>
          <w:rPrChange w:id="168" w:author="Autor">
            <w:rPr>
              <w:i/>
              <w:sz w:val="24"/>
              <w:lang w:val="sk-SK"/>
            </w:rPr>
          </w:rPrChange>
        </w:rPr>
        <w:t>manažér programovania</w:t>
      </w:r>
      <w:r w:rsidRPr="00121AD0">
        <w:rPr>
          <w:b/>
          <w:sz w:val="24"/>
          <w:lang w:val="sk-SK"/>
          <w:rPrChange w:id="169" w:author="Autor">
            <w:rPr>
              <w:sz w:val="24"/>
              <w:lang w:val="sk-SK"/>
            </w:rPr>
          </w:rPrChange>
        </w:rPr>
        <w:t>,</w:t>
      </w:r>
      <w:r w:rsidRPr="00121AD0">
        <w:rPr>
          <w:b/>
          <w:i/>
          <w:sz w:val="24"/>
          <w:lang w:val="sk-SK"/>
          <w:rPrChange w:id="170" w:author="Autor">
            <w:rPr>
              <w:i/>
              <w:sz w:val="24"/>
              <w:lang w:val="sk-SK"/>
            </w:rPr>
          </w:rPrChange>
        </w:rPr>
        <w:t xml:space="preserve"> manažér pre metodiku, sektorový/rezortný expert</w:t>
      </w:r>
      <w:r w:rsidR="003D5CA3" w:rsidRPr="00121AD0">
        <w:rPr>
          <w:b/>
          <w:i/>
          <w:sz w:val="24"/>
          <w:lang w:val="sk-SK"/>
          <w:rPrChange w:id="171" w:author="Autor">
            <w:rPr>
              <w:i/>
              <w:sz w:val="24"/>
              <w:lang w:val="sk-SK"/>
            </w:rPr>
          </w:rPrChange>
        </w:rPr>
        <w:t>,</w:t>
      </w:r>
      <w:r w:rsidRPr="00121AD0">
        <w:rPr>
          <w:b/>
          <w:sz w:val="24"/>
          <w:lang w:val="sk-SK"/>
          <w:rPrChange w:id="172" w:author="Autor">
            <w:rPr>
              <w:sz w:val="24"/>
              <w:lang w:val="sk-SK"/>
            </w:rPr>
          </w:rPrChange>
        </w:rPr>
        <w:t xml:space="preserve"> </w:t>
      </w:r>
    </w:p>
    <w:p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 xml:space="preserve">oddelenie monitorovania OP, hodnotenia OP a informovania a </w:t>
      </w:r>
      <w:r w:rsidR="007A1D8E" w:rsidRPr="00536549">
        <w:rPr>
          <w:sz w:val="24"/>
          <w:szCs w:val="24"/>
          <w:lang w:val="sk-SK"/>
        </w:rPr>
        <w:t>komunikácie</w:t>
      </w:r>
      <w:r w:rsidRPr="00536549">
        <w:rPr>
          <w:sz w:val="24"/>
          <w:szCs w:val="24"/>
          <w:lang w:val="sk-SK"/>
        </w:rPr>
        <w:t xml:space="preserve"> - </w:t>
      </w:r>
      <w:r w:rsidRPr="00121AD0">
        <w:rPr>
          <w:b/>
          <w:i/>
          <w:sz w:val="24"/>
          <w:lang w:val="sk-SK"/>
          <w:rPrChange w:id="173" w:author="Autor">
            <w:rPr>
              <w:i/>
              <w:sz w:val="24"/>
              <w:lang w:val="sk-SK"/>
            </w:rPr>
          </w:rPrChange>
        </w:rPr>
        <w:t xml:space="preserve">manažér monitorovania OP, manažér hodnotenia OP, manažér </w:t>
      </w:r>
      <w:r w:rsidR="00CB2074" w:rsidRPr="00121AD0">
        <w:rPr>
          <w:b/>
          <w:i/>
          <w:sz w:val="24"/>
          <w:lang w:val="sk-SK"/>
          <w:rPrChange w:id="174" w:author="Autor">
            <w:rPr>
              <w:i/>
              <w:sz w:val="24"/>
              <w:lang w:val="sk-SK"/>
            </w:rPr>
          </w:rPrChange>
        </w:rPr>
        <w:t xml:space="preserve">pre </w:t>
      </w:r>
      <w:r w:rsidRPr="00121AD0">
        <w:rPr>
          <w:b/>
          <w:i/>
          <w:sz w:val="24"/>
          <w:lang w:val="sk-SK"/>
          <w:rPrChange w:id="175" w:author="Autor">
            <w:rPr>
              <w:i/>
              <w:sz w:val="24"/>
              <w:lang w:val="sk-SK"/>
            </w:rPr>
          </w:rPrChange>
        </w:rPr>
        <w:t>informovani</w:t>
      </w:r>
      <w:r w:rsidR="00CB2074" w:rsidRPr="00121AD0">
        <w:rPr>
          <w:b/>
          <w:i/>
          <w:sz w:val="24"/>
          <w:lang w:val="sk-SK"/>
          <w:rPrChange w:id="176" w:author="Autor">
            <w:rPr>
              <w:i/>
              <w:sz w:val="24"/>
              <w:lang w:val="sk-SK"/>
            </w:rPr>
          </w:rPrChange>
        </w:rPr>
        <w:t>e</w:t>
      </w:r>
      <w:r w:rsidRPr="00121AD0">
        <w:rPr>
          <w:b/>
          <w:i/>
          <w:sz w:val="24"/>
          <w:lang w:val="sk-SK"/>
          <w:rPrChange w:id="177" w:author="Autor">
            <w:rPr>
              <w:i/>
              <w:sz w:val="24"/>
              <w:lang w:val="sk-SK"/>
            </w:rPr>
          </w:rPrChange>
        </w:rPr>
        <w:t xml:space="preserve"> a </w:t>
      </w:r>
      <w:r w:rsidR="00CB2074" w:rsidRPr="00121AD0">
        <w:rPr>
          <w:b/>
          <w:i/>
          <w:sz w:val="24"/>
          <w:lang w:val="sk-SK"/>
          <w:rPrChange w:id="178" w:author="Autor">
            <w:rPr>
              <w:i/>
              <w:sz w:val="24"/>
              <w:lang w:val="sk-SK"/>
            </w:rPr>
          </w:rPrChange>
        </w:rPr>
        <w:t>komunikáciu</w:t>
      </w:r>
      <w:r w:rsidRPr="00121AD0">
        <w:rPr>
          <w:b/>
          <w:i/>
          <w:sz w:val="24"/>
          <w:lang w:val="sk-SK"/>
          <w:rPrChange w:id="179" w:author="Autor">
            <w:rPr>
              <w:i/>
              <w:sz w:val="24"/>
              <w:lang w:val="sk-SK"/>
            </w:rPr>
          </w:rPrChange>
        </w:rPr>
        <w:t>,</w:t>
      </w:r>
    </w:p>
    <w:p w:rsidR="00241966" w:rsidRPr="00536549" w:rsidRDefault="00241966" w:rsidP="00FF2B42">
      <w:pPr>
        <w:pStyle w:val="Zoznamsodrkami2"/>
        <w:tabs>
          <w:tab w:val="clear" w:pos="680"/>
        </w:tabs>
        <w:spacing w:before="120" w:after="120"/>
        <w:ind w:left="1276" w:hanging="425"/>
        <w:rPr>
          <w:sz w:val="24"/>
          <w:szCs w:val="24"/>
          <w:lang w:val="sk-SK"/>
        </w:rPr>
      </w:pPr>
      <w:r w:rsidRPr="00536549">
        <w:rPr>
          <w:sz w:val="24"/>
          <w:szCs w:val="24"/>
          <w:lang w:val="sk-SK"/>
        </w:rPr>
        <w:t xml:space="preserve">oddelenie ITMS – </w:t>
      </w:r>
      <w:r w:rsidRPr="00121AD0">
        <w:rPr>
          <w:b/>
          <w:i/>
          <w:sz w:val="24"/>
          <w:lang w:val="sk-SK"/>
          <w:rPrChange w:id="180" w:author="Autor">
            <w:rPr>
              <w:i/>
              <w:sz w:val="24"/>
              <w:lang w:val="sk-SK"/>
            </w:rPr>
          </w:rPrChange>
        </w:rPr>
        <w:t>manažér ITMS</w:t>
      </w:r>
      <w:r w:rsidRPr="00121AD0">
        <w:rPr>
          <w:b/>
          <w:sz w:val="24"/>
          <w:lang w:val="sk-SK"/>
          <w:rPrChange w:id="181" w:author="Autor">
            <w:rPr>
              <w:sz w:val="24"/>
              <w:lang w:val="sk-SK"/>
            </w:rPr>
          </w:rPrChange>
        </w:rPr>
        <w:t>,</w:t>
      </w:r>
      <w:r w:rsidRPr="00536549">
        <w:rPr>
          <w:sz w:val="24"/>
          <w:szCs w:val="24"/>
          <w:lang w:val="sk-SK"/>
        </w:rPr>
        <w:t xml:space="preserve"> </w:t>
      </w:r>
    </w:p>
    <w:p w:rsidR="00241966" w:rsidRPr="00121AD0" w:rsidRDefault="00241966" w:rsidP="00FF2B42">
      <w:pPr>
        <w:pStyle w:val="Zoznamsodrkami2"/>
        <w:tabs>
          <w:tab w:val="clear" w:pos="680"/>
        </w:tabs>
        <w:spacing w:before="120" w:after="120"/>
        <w:ind w:left="1276" w:hanging="425"/>
        <w:rPr>
          <w:b/>
          <w:i/>
          <w:sz w:val="24"/>
          <w:lang w:val="sk-SK"/>
          <w:rPrChange w:id="182" w:author="Autor">
            <w:rPr>
              <w:i/>
              <w:sz w:val="24"/>
              <w:lang w:val="sk-SK"/>
            </w:rPr>
          </w:rPrChange>
        </w:rPr>
      </w:pPr>
      <w:r w:rsidRPr="00536549">
        <w:rPr>
          <w:sz w:val="24"/>
          <w:szCs w:val="24"/>
          <w:lang w:val="sk-SK"/>
        </w:rPr>
        <w:t xml:space="preserve">oddelenie koordinácie auditov a certifikačných overovaní </w:t>
      </w:r>
      <w:r w:rsidRPr="00121AD0">
        <w:rPr>
          <w:b/>
          <w:sz w:val="24"/>
          <w:lang w:val="sk-SK"/>
          <w:rPrChange w:id="183" w:author="Autor">
            <w:rPr>
              <w:sz w:val="24"/>
              <w:lang w:val="sk-SK"/>
            </w:rPr>
          </w:rPrChange>
        </w:rPr>
        <w:t xml:space="preserve">- </w:t>
      </w:r>
      <w:r w:rsidRPr="00121AD0">
        <w:rPr>
          <w:b/>
          <w:i/>
          <w:sz w:val="24"/>
          <w:lang w:val="sk-SK"/>
          <w:rPrChange w:id="184" w:author="Autor">
            <w:rPr>
              <w:i/>
              <w:sz w:val="24"/>
              <w:lang w:val="sk-SK"/>
            </w:rPr>
          </w:rPrChange>
        </w:rPr>
        <w:t>koordinátor auditov a certifikačných overovaní,</w:t>
      </w:r>
    </w:p>
    <w:p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posudzovania projektov – </w:t>
      </w:r>
      <w:r w:rsidRPr="00121AD0">
        <w:rPr>
          <w:b/>
          <w:i/>
          <w:sz w:val="24"/>
          <w:lang w:val="sk-SK"/>
          <w:rPrChange w:id="185" w:author="Autor">
            <w:rPr>
              <w:i/>
              <w:sz w:val="24"/>
              <w:lang w:val="sk-SK"/>
            </w:rPr>
          </w:rPrChange>
        </w:rPr>
        <w:t>manažér posudzovania projektov</w:t>
      </w:r>
      <w:r w:rsidRPr="00536549">
        <w:rPr>
          <w:sz w:val="24"/>
          <w:szCs w:val="24"/>
          <w:lang w:val="sk-SK"/>
        </w:rPr>
        <w:t>,</w:t>
      </w:r>
    </w:p>
    <w:p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implementácie projektov: </w:t>
      </w:r>
    </w:p>
    <w:p w:rsidR="00241966" w:rsidRPr="00121AD0" w:rsidRDefault="00241966" w:rsidP="00FF2B42">
      <w:pPr>
        <w:pStyle w:val="Zoznamsodrkami2"/>
        <w:tabs>
          <w:tab w:val="clear" w:pos="680"/>
        </w:tabs>
        <w:spacing w:before="120" w:after="120"/>
        <w:ind w:left="1276" w:hanging="425"/>
        <w:rPr>
          <w:b/>
          <w:i/>
          <w:sz w:val="24"/>
          <w:lang w:val="sk-SK"/>
          <w:rPrChange w:id="186" w:author="Autor">
            <w:rPr>
              <w:i/>
              <w:sz w:val="24"/>
              <w:lang w:val="sk-SK"/>
            </w:rPr>
          </w:rPrChange>
        </w:rPr>
      </w:pPr>
      <w:r w:rsidRPr="00536549">
        <w:rPr>
          <w:sz w:val="24"/>
          <w:szCs w:val="24"/>
          <w:lang w:val="sk-SK"/>
        </w:rPr>
        <w:t xml:space="preserve">oddelenie implementácie projektov I./oddelenie projektového riadenia – </w:t>
      </w:r>
      <w:r w:rsidRPr="00121AD0">
        <w:rPr>
          <w:b/>
          <w:i/>
          <w:sz w:val="24"/>
          <w:lang w:val="sk-SK"/>
          <w:rPrChange w:id="187" w:author="Autor">
            <w:rPr>
              <w:i/>
              <w:sz w:val="24"/>
              <w:lang w:val="sk-SK"/>
            </w:rPr>
          </w:rPrChange>
        </w:rPr>
        <w:t>projektový manažér,</w:t>
      </w:r>
    </w:p>
    <w:p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oddelenie implementácie projektov II./ oddelenie finančného riadenia a kontroly projektov</w:t>
      </w:r>
      <w:r w:rsidR="003D5CA3">
        <w:rPr>
          <w:sz w:val="24"/>
          <w:szCs w:val="24"/>
          <w:lang w:val="sk-SK"/>
        </w:rPr>
        <w:t xml:space="preserve"> </w:t>
      </w:r>
      <w:r w:rsidRPr="00536549">
        <w:rPr>
          <w:sz w:val="24"/>
          <w:szCs w:val="24"/>
          <w:lang w:val="sk-SK"/>
        </w:rPr>
        <w:t xml:space="preserve">- </w:t>
      </w:r>
      <w:r w:rsidRPr="00121AD0">
        <w:rPr>
          <w:b/>
          <w:i/>
          <w:sz w:val="24"/>
          <w:lang w:val="sk-SK"/>
          <w:rPrChange w:id="188" w:author="Autor">
            <w:rPr>
              <w:i/>
              <w:sz w:val="24"/>
              <w:lang w:val="sk-SK"/>
            </w:rPr>
          </w:rPrChange>
        </w:rPr>
        <w:t>projektový manažér</w:t>
      </w:r>
      <w:r w:rsidRPr="00536549">
        <w:rPr>
          <w:i/>
          <w:sz w:val="24"/>
          <w:szCs w:val="24"/>
          <w:lang w:val="sk-SK"/>
        </w:rPr>
        <w:t>,</w:t>
      </w:r>
    </w:p>
    <w:p w:rsidR="00241966" w:rsidRPr="00121AD0" w:rsidRDefault="00241966" w:rsidP="00FF2B42">
      <w:pPr>
        <w:pStyle w:val="Zoznamsodrkami2"/>
        <w:tabs>
          <w:tab w:val="clear" w:pos="680"/>
        </w:tabs>
        <w:spacing w:before="120" w:after="120"/>
        <w:ind w:left="1276" w:hanging="425"/>
        <w:rPr>
          <w:b/>
          <w:sz w:val="24"/>
          <w:lang w:val="sk-SK"/>
          <w:rPrChange w:id="189" w:author="Autor">
            <w:rPr>
              <w:sz w:val="24"/>
              <w:lang w:val="sk-SK"/>
            </w:rPr>
          </w:rPrChange>
        </w:rPr>
      </w:pPr>
      <w:r w:rsidRPr="00536549">
        <w:rPr>
          <w:sz w:val="24"/>
          <w:szCs w:val="24"/>
          <w:lang w:val="sk-SK"/>
        </w:rPr>
        <w:t xml:space="preserve">oddelenie kontroly verejného obstarávania – </w:t>
      </w:r>
      <w:r w:rsidRPr="00121AD0">
        <w:rPr>
          <w:b/>
          <w:i/>
          <w:sz w:val="24"/>
          <w:lang w:val="sk-SK"/>
          <w:rPrChange w:id="190" w:author="Autor">
            <w:rPr>
              <w:i/>
              <w:sz w:val="24"/>
              <w:lang w:val="sk-SK"/>
            </w:rPr>
          </w:rPrChange>
        </w:rPr>
        <w:t>manažér kontroly verejného obstarávania</w:t>
      </w:r>
      <w:r w:rsidRPr="00121AD0">
        <w:rPr>
          <w:b/>
          <w:sz w:val="24"/>
          <w:lang w:val="sk-SK"/>
          <w:rPrChange w:id="191" w:author="Autor">
            <w:rPr>
              <w:sz w:val="24"/>
              <w:lang w:val="sk-SK"/>
            </w:rPr>
          </w:rPrChange>
        </w:rPr>
        <w:t>,</w:t>
      </w:r>
    </w:p>
    <w:p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lastRenderedPageBreak/>
        <w:t xml:space="preserve">odbor národných a veľkých projektov: </w:t>
      </w:r>
    </w:p>
    <w:p w:rsidR="00241966" w:rsidRPr="00536549" w:rsidRDefault="00241966" w:rsidP="00FF2B42">
      <w:pPr>
        <w:pStyle w:val="Zoznamsodrkami2"/>
        <w:tabs>
          <w:tab w:val="clear" w:pos="680"/>
        </w:tabs>
        <w:spacing w:before="120" w:after="120"/>
        <w:ind w:left="1276" w:hanging="425"/>
        <w:rPr>
          <w:sz w:val="24"/>
          <w:szCs w:val="24"/>
          <w:lang w:val="sk-SK"/>
        </w:rPr>
      </w:pPr>
      <w:r w:rsidRPr="00536549">
        <w:rPr>
          <w:sz w:val="24"/>
          <w:szCs w:val="24"/>
          <w:lang w:val="sk-SK"/>
        </w:rPr>
        <w:t xml:space="preserve">oddelenie prípravy národných a veľkých projektov – </w:t>
      </w:r>
      <w:r w:rsidR="00DB0658" w:rsidRPr="00F041F1">
        <w:rPr>
          <w:sz w:val="24"/>
          <w:szCs w:val="24"/>
          <w:lang w:val="sk-SK"/>
        </w:rPr>
        <w:t>koordinátor prípravy národných a veľkých projektov</w:t>
      </w:r>
      <w:r w:rsidR="00126F5B">
        <w:rPr>
          <w:rStyle w:val="Odkaznapoznmkupodiarou"/>
          <w:sz w:val="24"/>
          <w:szCs w:val="24"/>
          <w:lang w:val="sk-SK"/>
        </w:rPr>
        <w:footnoteReference w:id="4"/>
      </w:r>
      <w:r w:rsidRPr="00536549">
        <w:rPr>
          <w:sz w:val="24"/>
          <w:szCs w:val="24"/>
          <w:lang w:val="sk-SK"/>
        </w:rPr>
        <w:t>,</w:t>
      </w:r>
    </w:p>
    <w:p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 xml:space="preserve">oddelenie implementácie národných a veľkých projektov – </w:t>
      </w:r>
      <w:r w:rsidR="00DB0658" w:rsidRPr="00F041F1">
        <w:rPr>
          <w:sz w:val="24"/>
          <w:szCs w:val="24"/>
          <w:lang w:val="sk-SK"/>
        </w:rPr>
        <w:t xml:space="preserve">koordinátor </w:t>
      </w:r>
      <w:r w:rsidR="00C32F2B">
        <w:rPr>
          <w:sz w:val="24"/>
          <w:szCs w:val="24"/>
          <w:lang w:val="sk-SK"/>
        </w:rPr>
        <w:t>implementácie</w:t>
      </w:r>
      <w:r w:rsidR="00DB0658" w:rsidRPr="00F041F1">
        <w:rPr>
          <w:sz w:val="24"/>
          <w:szCs w:val="24"/>
          <w:lang w:val="sk-SK"/>
        </w:rPr>
        <w:t xml:space="preserve"> národných a veľkých projektov</w:t>
      </w:r>
      <w:r w:rsidR="00126F5B">
        <w:rPr>
          <w:rStyle w:val="Odkaznapoznmkupodiarou"/>
          <w:sz w:val="24"/>
          <w:szCs w:val="24"/>
          <w:lang w:val="sk-SK"/>
        </w:rPr>
        <w:footnoteReference w:id="5"/>
      </w:r>
      <w:r w:rsidR="003D5CA3">
        <w:rPr>
          <w:sz w:val="24"/>
          <w:szCs w:val="24"/>
          <w:lang w:val="sk-SK"/>
        </w:rPr>
        <w:t>,</w:t>
      </w:r>
      <w:r w:rsidRPr="00536549">
        <w:rPr>
          <w:i/>
          <w:sz w:val="24"/>
          <w:szCs w:val="24"/>
          <w:lang w:val="sk-SK"/>
        </w:rPr>
        <w:t xml:space="preserve"> </w:t>
      </w:r>
    </w:p>
    <w:p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odbor legislatívno</w:t>
      </w:r>
      <w:r w:rsidR="00341ED0">
        <w:rPr>
          <w:sz w:val="24"/>
          <w:szCs w:val="24"/>
          <w:lang w:val="sk-SK"/>
        </w:rPr>
        <w:t>-</w:t>
      </w:r>
      <w:r w:rsidRPr="00536549">
        <w:rPr>
          <w:sz w:val="24"/>
          <w:szCs w:val="24"/>
          <w:lang w:val="sk-SK"/>
        </w:rPr>
        <w:t xml:space="preserve">právny – </w:t>
      </w:r>
      <w:r w:rsidRPr="00121AD0">
        <w:rPr>
          <w:b/>
          <w:i/>
          <w:sz w:val="24"/>
          <w:lang w:val="sk-SK"/>
          <w:rPrChange w:id="192" w:author="Autor">
            <w:rPr>
              <w:i/>
              <w:sz w:val="24"/>
              <w:lang w:val="sk-SK"/>
            </w:rPr>
          </w:rPrChange>
        </w:rPr>
        <w:t>manažér pre nezrovnalosti</w:t>
      </w:r>
      <w:r w:rsidR="009A26AC" w:rsidRPr="00121AD0">
        <w:rPr>
          <w:b/>
          <w:i/>
          <w:sz w:val="24"/>
          <w:lang w:val="sk-SK"/>
          <w:rPrChange w:id="193" w:author="Autor">
            <w:rPr>
              <w:i/>
              <w:sz w:val="24"/>
              <w:lang w:val="sk-SK"/>
            </w:rPr>
          </w:rPrChange>
        </w:rPr>
        <w:t>,</w:t>
      </w:r>
      <w:r w:rsidR="008A352D" w:rsidRPr="00121AD0">
        <w:rPr>
          <w:b/>
          <w:i/>
          <w:sz w:val="24"/>
          <w:lang w:val="sk-SK"/>
          <w:rPrChange w:id="194" w:author="Autor">
            <w:rPr>
              <w:i/>
              <w:sz w:val="24"/>
              <w:lang w:val="sk-SK"/>
            </w:rPr>
          </w:rPrChange>
        </w:rPr>
        <w:t xml:space="preserve"> </w:t>
      </w:r>
      <w:r w:rsidRPr="00121AD0">
        <w:rPr>
          <w:b/>
          <w:i/>
          <w:sz w:val="24"/>
          <w:lang w:val="sk-SK"/>
          <w:rPrChange w:id="195" w:author="Autor">
            <w:rPr>
              <w:i/>
              <w:sz w:val="24"/>
              <w:lang w:val="sk-SK"/>
            </w:rPr>
          </w:rPrChange>
        </w:rPr>
        <w:t>právnik</w:t>
      </w:r>
      <w:r w:rsidR="003D5CA3" w:rsidRPr="00121AD0">
        <w:rPr>
          <w:b/>
          <w:sz w:val="24"/>
          <w:lang w:val="sk-SK"/>
          <w:rPrChange w:id="196" w:author="Autor">
            <w:rPr>
              <w:sz w:val="24"/>
              <w:lang w:val="sk-SK"/>
            </w:rPr>
          </w:rPrChange>
        </w:rPr>
        <w:t>,</w:t>
      </w:r>
    </w:p>
    <w:p w:rsidR="00241966" w:rsidRPr="00121AD0" w:rsidRDefault="00241966" w:rsidP="00FF2B42">
      <w:pPr>
        <w:pStyle w:val="Zoznamsodrkami"/>
        <w:tabs>
          <w:tab w:val="clear" w:pos="340"/>
        </w:tabs>
        <w:spacing w:before="120" w:after="120"/>
        <w:ind w:left="851" w:hanging="425"/>
        <w:rPr>
          <w:b/>
          <w:i/>
          <w:sz w:val="24"/>
          <w:lang w:val="sk-SK"/>
          <w:rPrChange w:id="197" w:author="Autor">
            <w:rPr>
              <w:i/>
              <w:sz w:val="24"/>
              <w:lang w:val="sk-SK"/>
            </w:rPr>
          </w:rPrChange>
        </w:rPr>
      </w:pPr>
      <w:r w:rsidRPr="00F1279B">
        <w:rPr>
          <w:sz w:val="24"/>
          <w:szCs w:val="24"/>
          <w:lang w:val="sk-SK"/>
        </w:rPr>
        <w:t xml:space="preserve">odbor technickej pomoci a riadenia ľudských zdrojov – </w:t>
      </w:r>
      <w:r w:rsidRPr="00121AD0">
        <w:rPr>
          <w:b/>
          <w:i/>
          <w:sz w:val="24"/>
          <w:lang w:val="sk-SK"/>
          <w:rPrChange w:id="198" w:author="Autor">
            <w:rPr>
              <w:i/>
              <w:sz w:val="24"/>
              <w:lang w:val="sk-SK"/>
            </w:rPr>
          </w:rPrChange>
        </w:rPr>
        <w:t>manažér technickej pomoc</w:t>
      </w:r>
      <w:r w:rsidR="009A26AC" w:rsidRPr="00121AD0">
        <w:rPr>
          <w:b/>
          <w:i/>
          <w:sz w:val="24"/>
          <w:lang w:val="sk-SK"/>
          <w:rPrChange w:id="199" w:author="Autor">
            <w:rPr>
              <w:i/>
              <w:sz w:val="24"/>
              <w:lang w:val="sk-SK"/>
            </w:rPr>
          </w:rPrChange>
        </w:rPr>
        <w:t>i</w:t>
      </w:r>
      <w:r w:rsidRPr="00121AD0">
        <w:rPr>
          <w:b/>
          <w:i/>
          <w:sz w:val="24"/>
          <w:lang w:val="sk-SK"/>
          <w:rPrChange w:id="200" w:author="Autor">
            <w:rPr>
              <w:i/>
              <w:sz w:val="24"/>
              <w:lang w:val="sk-SK"/>
            </w:rPr>
          </w:rPrChange>
        </w:rPr>
        <w:t>, manažér pre riadenie ľudských zdrojov,</w:t>
      </w:r>
    </w:p>
    <w:p w:rsidR="00241966" w:rsidRPr="00121AD0" w:rsidRDefault="00241966" w:rsidP="00FF2B42">
      <w:pPr>
        <w:pStyle w:val="Zoznamsodrkami"/>
        <w:tabs>
          <w:tab w:val="clear" w:pos="340"/>
        </w:tabs>
        <w:spacing w:before="120" w:after="120"/>
        <w:ind w:left="851" w:hanging="425"/>
        <w:rPr>
          <w:b/>
          <w:sz w:val="24"/>
          <w:lang w:val="sk-SK"/>
          <w:rPrChange w:id="201" w:author="Autor">
            <w:rPr>
              <w:sz w:val="24"/>
              <w:lang w:val="sk-SK"/>
            </w:rPr>
          </w:rPrChange>
        </w:rPr>
      </w:pPr>
      <w:r w:rsidRPr="00F1279B">
        <w:rPr>
          <w:sz w:val="24"/>
          <w:szCs w:val="24"/>
          <w:lang w:val="sk-SK"/>
        </w:rPr>
        <w:t xml:space="preserve">odbor kontroly sekcie implementácie EŠIF – </w:t>
      </w:r>
      <w:r w:rsidRPr="00121AD0">
        <w:rPr>
          <w:b/>
          <w:i/>
          <w:sz w:val="24"/>
          <w:lang w:val="sk-SK"/>
          <w:rPrChange w:id="202" w:author="Autor">
            <w:rPr>
              <w:i/>
              <w:sz w:val="24"/>
              <w:lang w:val="sk-SK"/>
            </w:rPr>
          </w:rPrChange>
        </w:rPr>
        <w:t>kontrolór</w:t>
      </w:r>
      <w:r w:rsidR="00CB2074" w:rsidRPr="00121AD0">
        <w:rPr>
          <w:b/>
          <w:i/>
          <w:sz w:val="24"/>
          <w:lang w:val="sk-SK"/>
          <w:rPrChange w:id="203" w:author="Autor">
            <w:rPr>
              <w:i/>
              <w:sz w:val="24"/>
              <w:lang w:val="sk-SK"/>
            </w:rPr>
          </w:rPrChange>
        </w:rPr>
        <w:t xml:space="preserve"> (EŠIF</w:t>
      </w:r>
      <w:r w:rsidR="002465B5" w:rsidRPr="00121AD0">
        <w:rPr>
          <w:b/>
          <w:i/>
          <w:sz w:val="24"/>
          <w:lang w:val="sk-SK"/>
          <w:rPrChange w:id="204" w:author="Autor">
            <w:rPr>
              <w:i/>
              <w:sz w:val="24"/>
              <w:lang w:val="sk-SK"/>
            </w:rPr>
          </w:rPrChange>
        </w:rPr>
        <w:t xml:space="preserve">), kontrolór </w:t>
      </w:r>
      <w:r w:rsidR="007A4868" w:rsidRPr="00121AD0">
        <w:rPr>
          <w:b/>
          <w:i/>
          <w:sz w:val="24"/>
          <w:lang w:val="sk-SK"/>
          <w:rPrChange w:id="205" w:author="Autor">
            <w:rPr>
              <w:i/>
              <w:sz w:val="24"/>
              <w:lang w:val="sk-SK"/>
            </w:rPr>
          </w:rPrChange>
        </w:rPr>
        <w:t>plnenia úloh sprostredkovateľského orgánu</w:t>
      </w:r>
      <w:r w:rsidR="00125251" w:rsidRPr="00121AD0">
        <w:rPr>
          <w:b/>
          <w:i/>
          <w:sz w:val="24"/>
          <w:lang w:val="sk-SK"/>
          <w:rPrChange w:id="206" w:author="Autor">
            <w:rPr>
              <w:i/>
              <w:sz w:val="24"/>
              <w:lang w:val="sk-SK"/>
            </w:rPr>
          </w:rPrChange>
        </w:rPr>
        <w:t>, manažér overovania podnetov</w:t>
      </w:r>
      <w:r w:rsidRPr="00121AD0">
        <w:rPr>
          <w:b/>
          <w:i/>
          <w:sz w:val="24"/>
          <w:lang w:val="sk-SK"/>
          <w:rPrChange w:id="207" w:author="Autor">
            <w:rPr>
              <w:i/>
              <w:sz w:val="24"/>
              <w:lang w:val="sk-SK"/>
            </w:rPr>
          </w:rPrChange>
        </w:rPr>
        <w:t>.</w:t>
      </w:r>
    </w:p>
    <w:p w:rsidR="00752C2D" w:rsidRPr="00121AD0" w:rsidRDefault="00B403A8">
      <w:pPr>
        <w:pStyle w:val="Zoznamsodrkami"/>
        <w:tabs>
          <w:tab w:val="clear" w:pos="340"/>
        </w:tabs>
        <w:spacing w:before="120" w:after="120"/>
        <w:ind w:left="851" w:hanging="425"/>
        <w:rPr>
          <w:b/>
          <w:sz w:val="24"/>
          <w:lang w:val="sk-SK"/>
          <w:rPrChange w:id="208" w:author="Autor">
            <w:rPr>
              <w:sz w:val="24"/>
              <w:lang w:val="sk-SK"/>
            </w:rPr>
          </w:rPrChange>
        </w:rPr>
      </w:pPr>
      <w:r>
        <w:rPr>
          <w:sz w:val="24"/>
          <w:lang w:val="sk-SK"/>
        </w:rPr>
        <w:t>o</w:t>
      </w:r>
      <w:r w:rsidR="00752C2D" w:rsidRPr="00F1279B">
        <w:rPr>
          <w:sz w:val="24"/>
          <w:lang w:val="sk-SK"/>
        </w:rPr>
        <w:t xml:space="preserve">dbor/oddelenie platobnej jednotky </w:t>
      </w:r>
      <w:r w:rsidR="009C4B45" w:rsidRPr="00F1279B">
        <w:rPr>
          <w:sz w:val="24"/>
          <w:lang w:val="sk-SK"/>
        </w:rPr>
        <w:t>–</w:t>
      </w:r>
      <w:r w:rsidR="000E6927" w:rsidRPr="00F1279B">
        <w:rPr>
          <w:sz w:val="24"/>
          <w:lang w:val="sk-SK"/>
        </w:rPr>
        <w:t xml:space="preserve"> </w:t>
      </w:r>
      <w:r w:rsidR="000E6927" w:rsidRPr="00121AD0">
        <w:rPr>
          <w:b/>
          <w:i/>
          <w:sz w:val="24"/>
          <w:lang w:val="sk-SK"/>
          <w:rPrChange w:id="209" w:author="Autor">
            <w:rPr>
              <w:i/>
              <w:sz w:val="24"/>
              <w:lang w:val="sk-SK"/>
            </w:rPr>
          </w:rPrChange>
        </w:rPr>
        <w:t xml:space="preserve">vedúci zamestnanec </w:t>
      </w:r>
      <w:del w:id="210" w:author="Autor">
        <w:r w:rsidR="000E6927" w:rsidRPr="00833A58">
          <w:rPr>
            <w:i/>
            <w:sz w:val="24"/>
            <w:szCs w:val="24"/>
            <w:lang w:val="sk-SK"/>
          </w:rPr>
          <w:delText>platobnej jednotky</w:delText>
        </w:r>
      </w:del>
      <w:ins w:id="211" w:author="Autor">
        <w:r w:rsidR="00653409">
          <w:rPr>
            <w:b/>
            <w:i/>
            <w:sz w:val="24"/>
            <w:szCs w:val="24"/>
            <w:lang w:val="sk-SK"/>
          </w:rPr>
          <w:t>PJ</w:t>
        </w:r>
      </w:ins>
      <w:r w:rsidR="000E6927" w:rsidRPr="00121AD0">
        <w:rPr>
          <w:b/>
          <w:i/>
          <w:sz w:val="24"/>
          <w:lang w:val="sk-SK"/>
          <w:rPrChange w:id="212" w:author="Autor">
            <w:rPr>
              <w:i/>
              <w:sz w:val="24"/>
              <w:lang w:val="sk-SK"/>
            </w:rPr>
          </w:rPrChange>
        </w:rPr>
        <w:t>,</w:t>
      </w:r>
      <w:r w:rsidR="00752C2D" w:rsidRPr="00121AD0">
        <w:rPr>
          <w:b/>
          <w:i/>
          <w:sz w:val="24"/>
          <w:lang w:val="sk-SK"/>
          <w:rPrChange w:id="213" w:author="Autor">
            <w:rPr>
              <w:i/>
              <w:sz w:val="24"/>
              <w:lang w:val="sk-SK"/>
            </w:rPr>
          </w:rPrChange>
        </w:rPr>
        <w:t xml:space="preserve"> </w:t>
      </w:r>
      <w:r w:rsidR="000E6927" w:rsidRPr="00121AD0">
        <w:rPr>
          <w:b/>
          <w:i/>
          <w:sz w:val="24"/>
          <w:lang w:val="sk-SK"/>
          <w:rPrChange w:id="214" w:author="Autor">
            <w:rPr>
              <w:i/>
              <w:sz w:val="24"/>
              <w:lang w:val="sk-SK"/>
            </w:rPr>
          </w:rPrChange>
        </w:rPr>
        <w:t>finančný manažér</w:t>
      </w:r>
      <w:ins w:id="215" w:author="Autor">
        <w:r w:rsidR="00653409">
          <w:rPr>
            <w:b/>
            <w:i/>
            <w:sz w:val="24"/>
            <w:lang w:val="sk-SK"/>
          </w:rPr>
          <w:t xml:space="preserve"> PJ</w:t>
        </w:r>
      </w:ins>
      <w:r w:rsidR="000E6927" w:rsidRPr="00121AD0">
        <w:rPr>
          <w:b/>
          <w:i/>
          <w:sz w:val="24"/>
          <w:lang w:val="sk-SK"/>
          <w:rPrChange w:id="216" w:author="Autor">
            <w:rPr>
              <w:i/>
              <w:sz w:val="24"/>
              <w:lang w:val="sk-SK"/>
            </w:rPr>
          </w:rPrChange>
        </w:rPr>
        <w:t>, finančný overovateľ</w:t>
      </w:r>
      <w:ins w:id="217" w:author="Autor">
        <w:r w:rsidR="00653409">
          <w:rPr>
            <w:b/>
            <w:i/>
            <w:sz w:val="24"/>
            <w:lang w:val="sk-SK"/>
          </w:rPr>
          <w:t xml:space="preserve"> PJ</w:t>
        </w:r>
      </w:ins>
      <w:r w:rsidR="000E6927" w:rsidRPr="00121AD0">
        <w:rPr>
          <w:b/>
          <w:i/>
          <w:sz w:val="24"/>
          <w:lang w:val="sk-SK"/>
          <w:rPrChange w:id="218" w:author="Autor">
            <w:rPr>
              <w:i/>
              <w:sz w:val="24"/>
              <w:lang w:val="sk-SK"/>
            </w:rPr>
          </w:rPrChange>
        </w:rPr>
        <w:t>, účtovník</w:t>
      </w:r>
      <w:ins w:id="219" w:author="Autor">
        <w:r w:rsidR="00653409">
          <w:rPr>
            <w:b/>
            <w:i/>
            <w:sz w:val="24"/>
            <w:lang w:val="sk-SK"/>
          </w:rPr>
          <w:t xml:space="preserve"> PJ</w:t>
        </w:r>
      </w:ins>
      <w:r w:rsidR="000E6927" w:rsidRPr="00121AD0">
        <w:rPr>
          <w:b/>
          <w:i/>
          <w:sz w:val="24"/>
          <w:lang w:val="sk-SK"/>
          <w:rPrChange w:id="220" w:author="Autor">
            <w:rPr>
              <w:i/>
              <w:sz w:val="24"/>
              <w:lang w:val="sk-SK"/>
            </w:rPr>
          </w:rPrChange>
        </w:rPr>
        <w:t>.</w:t>
      </w:r>
    </w:p>
    <w:p w:rsidR="009C4736" w:rsidRDefault="009C4736">
      <w:pPr>
        <w:spacing w:after="200" w:line="276" w:lineRule="auto"/>
        <w:rPr>
          <w:del w:id="221" w:author="Autor"/>
          <w:i/>
          <w:lang w:eastAsia="en-US"/>
        </w:rPr>
      </w:pPr>
      <w:r>
        <w:rPr>
          <w:i/>
        </w:rPr>
        <w:br w:type="page"/>
      </w:r>
    </w:p>
    <w:p w:rsidR="00241966" w:rsidRPr="00A140BD" w:rsidRDefault="00241966">
      <w:pPr>
        <w:spacing w:after="200" w:line="276" w:lineRule="auto"/>
        <w:pPrChange w:id="222" w:author="Autor">
          <w:pPr>
            <w:pStyle w:val="Zkladntext"/>
            <w:spacing w:before="120"/>
            <w:ind w:left="-567" w:right="-569"/>
          </w:pPr>
        </w:pPrChange>
      </w:pPr>
      <w:r w:rsidRPr="00EF0B2F">
        <w:rPr>
          <w:b/>
        </w:rPr>
        <w:t>Tabuľka č. 1: Zadefinovan</w:t>
      </w:r>
      <w:r w:rsidR="00DF3937">
        <w:rPr>
          <w:b/>
        </w:rPr>
        <w:t>é</w:t>
      </w:r>
      <w:r w:rsidRPr="00EF0B2F">
        <w:rPr>
          <w:b/>
        </w:rPr>
        <w:t xml:space="preserve"> vykonávan</w:t>
      </w:r>
      <w:r w:rsidR="00DF3937">
        <w:rPr>
          <w:b/>
        </w:rPr>
        <w:t>é</w:t>
      </w:r>
      <w:r w:rsidRPr="00EF0B2F">
        <w:rPr>
          <w:b/>
        </w:rPr>
        <w:t xml:space="preserve"> proces</w:t>
      </w:r>
      <w:r w:rsidR="00DF3937">
        <w:rPr>
          <w:b/>
        </w:rPr>
        <w:t>y</w:t>
      </w:r>
      <w:r w:rsidRPr="00EF0B2F">
        <w:rPr>
          <w:b/>
        </w:rPr>
        <w:t xml:space="preserve"> k navrhovaným štandardizovaným</w:t>
      </w:r>
      <w:r w:rsidR="000B270E">
        <w:rPr>
          <w:b/>
        </w:rPr>
        <w:t xml:space="preserve"> </w:t>
      </w:r>
      <w:ins w:id="223" w:author="Autor">
        <w:r w:rsidR="000B270E">
          <w:rPr>
            <w:b/>
          </w:rPr>
          <w:t>pracovným</w:t>
        </w:r>
        <w:r w:rsidRPr="00EF0B2F">
          <w:rPr>
            <w:b/>
          </w:rPr>
          <w:t xml:space="preserve"> </w:t>
        </w:r>
      </w:ins>
      <w:r w:rsidRPr="00EF0B2F">
        <w:rPr>
          <w:b/>
        </w:rPr>
        <w:t>pozíciám</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3118"/>
        <w:gridCol w:w="4394"/>
      </w:tblGrid>
      <w:tr w:rsidR="00241966" w:rsidRPr="00835DCF" w:rsidTr="00C30E1A">
        <w:trPr>
          <w:cantSplit/>
          <w:trHeight w:val="449"/>
          <w:tblHeader/>
        </w:trPr>
        <w:tc>
          <w:tcPr>
            <w:tcW w:w="2694" w:type="dxa"/>
            <w:shd w:val="clear" w:color="auto" w:fill="auto"/>
            <w:vAlign w:val="center"/>
          </w:tcPr>
          <w:p w:rsidR="00241966" w:rsidRPr="0004217B" w:rsidRDefault="00241966" w:rsidP="0004217B">
            <w:pPr>
              <w:pStyle w:val="Odsekzoznamu"/>
              <w:ind w:left="0"/>
              <w:jc w:val="center"/>
              <w:rPr>
                <w:rFonts w:eastAsia="Calibri"/>
                <w:b/>
                <w:bCs/>
                <w:iCs/>
              </w:rPr>
            </w:pPr>
            <w:r w:rsidRPr="0004217B">
              <w:rPr>
                <w:rFonts w:eastAsia="Calibri"/>
                <w:b/>
                <w:bCs/>
                <w:iCs/>
              </w:rPr>
              <w:t>Procesy</w:t>
            </w:r>
            <w:r w:rsidR="00F041F1">
              <w:rPr>
                <w:rStyle w:val="Odkaznapoznmkupodiarou"/>
                <w:rFonts w:eastAsia="Calibri"/>
                <w:b/>
                <w:bCs/>
                <w:iCs/>
              </w:rPr>
              <w:footnoteReference w:id="6"/>
            </w:r>
          </w:p>
        </w:tc>
        <w:tc>
          <w:tcPr>
            <w:tcW w:w="3118" w:type="dxa"/>
            <w:shd w:val="clear" w:color="auto" w:fill="auto"/>
            <w:vAlign w:val="center"/>
          </w:tcPr>
          <w:p w:rsidR="00241966" w:rsidRPr="0004217B" w:rsidRDefault="00241966" w:rsidP="0004217B">
            <w:pPr>
              <w:jc w:val="center"/>
              <w:rPr>
                <w:rFonts w:eastAsia="Calibri"/>
                <w:b/>
                <w:bCs/>
              </w:rPr>
            </w:pPr>
            <w:r w:rsidRPr="0004217B">
              <w:rPr>
                <w:rFonts w:eastAsia="Calibri"/>
                <w:b/>
                <w:bCs/>
              </w:rPr>
              <w:t xml:space="preserve">Názov </w:t>
            </w:r>
            <w:r w:rsidR="009A26AC">
              <w:rPr>
                <w:rFonts w:eastAsia="Calibri"/>
                <w:b/>
                <w:bCs/>
              </w:rPr>
              <w:t xml:space="preserve">štandardizovanej </w:t>
            </w:r>
            <w:r w:rsidRPr="0004217B">
              <w:rPr>
                <w:rFonts w:eastAsia="Calibri"/>
                <w:b/>
                <w:bCs/>
              </w:rPr>
              <w:t>pozície</w:t>
            </w:r>
            <w:r w:rsidR="00F041F1">
              <w:rPr>
                <w:rStyle w:val="Odkaznapoznmkupodiarou"/>
                <w:rFonts w:eastAsia="Calibri"/>
                <w:b/>
                <w:bCs/>
              </w:rPr>
              <w:footnoteReference w:id="7"/>
            </w:r>
          </w:p>
        </w:tc>
        <w:tc>
          <w:tcPr>
            <w:tcW w:w="4394" w:type="dxa"/>
            <w:vAlign w:val="center"/>
          </w:tcPr>
          <w:p w:rsidR="00241966" w:rsidRPr="0004217B" w:rsidRDefault="00241966" w:rsidP="0004217B">
            <w:pPr>
              <w:jc w:val="center"/>
              <w:rPr>
                <w:rFonts w:eastAsia="Calibri"/>
                <w:b/>
                <w:bCs/>
              </w:rPr>
            </w:pPr>
            <w:r w:rsidRPr="0004217B">
              <w:rPr>
                <w:rFonts w:eastAsia="Calibri"/>
                <w:b/>
                <w:bCs/>
              </w:rPr>
              <w:t>Odbor (Oddelenie)</w:t>
            </w:r>
            <w:r w:rsidR="00B061D9">
              <w:rPr>
                <w:rStyle w:val="Odkaznapoznmkupodiarou"/>
                <w:rFonts w:eastAsia="Calibri"/>
                <w:b/>
                <w:bCs/>
              </w:rPr>
              <w:footnoteReference w:id="8"/>
            </w:r>
          </w:p>
        </w:tc>
      </w:tr>
      <w:tr w:rsidR="00241966" w:rsidRPr="00835DCF" w:rsidTr="00C30E1A">
        <w:trPr>
          <w:cantSplit/>
          <w:trHeight w:val="449"/>
        </w:trPr>
        <w:tc>
          <w:tcPr>
            <w:tcW w:w="2694" w:type="dxa"/>
            <w:shd w:val="clear" w:color="auto" w:fill="auto"/>
          </w:tcPr>
          <w:p w:rsidR="00241966" w:rsidRPr="0004217B" w:rsidRDefault="00241966" w:rsidP="0082404E">
            <w:pPr>
              <w:pStyle w:val="Odsekzoznamu"/>
              <w:ind w:left="0"/>
              <w:rPr>
                <w:rFonts w:eastAsia="Calibri"/>
                <w:b/>
                <w:i/>
                <w:iCs/>
                <w:szCs w:val="20"/>
              </w:rPr>
            </w:pPr>
            <w:r w:rsidRPr="0004217B">
              <w:rPr>
                <w:rFonts w:eastAsia="Calibri"/>
                <w:b/>
                <w:iCs/>
                <w:szCs w:val="20"/>
              </w:rPr>
              <w:t>programovanie a metodika</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manažér programovania</w:t>
            </w:r>
          </w:p>
          <w:p w:rsidR="00241966" w:rsidRPr="0004217B" w:rsidRDefault="00241966" w:rsidP="0082404E">
            <w:pPr>
              <w:rPr>
                <w:rFonts w:eastAsia="Calibri"/>
                <w:szCs w:val="20"/>
              </w:rPr>
            </w:pPr>
            <w:r w:rsidRPr="0004217B">
              <w:rPr>
                <w:rFonts w:eastAsia="Calibri"/>
                <w:szCs w:val="20"/>
              </w:rPr>
              <w:t>manažér pre metodiku</w:t>
            </w:r>
          </w:p>
          <w:p w:rsidR="00241966" w:rsidRPr="0004217B" w:rsidRDefault="00241966" w:rsidP="0082404E">
            <w:pPr>
              <w:rPr>
                <w:rFonts w:eastAsia="Calibri"/>
                <w:szCs w:val="20"/>
              </w:rPr>
            </w:pPr>
            <w:r w:rsidRPr="0004217B">
              <w:rPr>
                <w:rFonts w:eastAsia="Calibri"/>
                <w:szCs w:val="20"/>
              </w:rPr>
              <w:t xml:space="preserve">sektorový/rezortný expert </w:t>
            </w:r>
          </w:p>
        </w:tc>
        <w:tc>
          <w:tcPr>
            <w:tcW w:w="4394" w:type="dxa"/>
          </w:tcPr>
          <w:p w:rsidR="00241966" w:rsidRPr="0004217B" w:rsidRDefault="00241966" w:rsidP="0082404E">
            <w:pPr>
              <w:rPr>
                <w:rFonts w:eastAsia="Calibri"/>
                <w:szCs w:val="20"/>
              </w:rPr>
            </w:pPr>
            <w:r w:rsidRPr="0004217B">
              <w:rPr>
                <w:rFonts w:eastAsia="Calibri"/>
                <w:szCs w:val="20"/>
              </w:rPr>
              <w:t>oddelenie programovania a metodiky</w:t>
            </w:r>
          </w:p>
        </w:tc>
      </w:tr>
      <w:tr w:rsidR="00241966" w:rsidRPr="00835DCF" w:rsidTr="00C30E1A">
        <w:trPr>
          <w:cantSplit/>
          <w:trHeight w:val="408"/>
        </w:trPr>
        <w:tc>
          <w:tcPr>
            <w:tcW w:w="2694" w:type="dxa"/>
            <w:shd w:val="clear" w:color="auto" w:fill="auto"/>
          </w:tcPr>
          <w:p w:rsidR="00241966" w:rsidRPr="0004217B" w:rsidRDefault="00241966" w:rsidP="00CC09CE">
            <w:pPr>
              <w:pStyle w:val="Odsekzoznamu"/>
              <w:ind w:left="0"/>
              <w:rPr>
                <w:rFonts w:eastAsia="Calibri"/>
                <w:b/>
                <w:i/>
                <w:iCs/>
                <w:szCs w:val="20"/>
              </w:rPr>
            </w:pPr>
            <w:r w:rsidRPr="0004217B">
              <w:rPr>
                <w:rFonts w:eastAsia="Calibri"/>
                <w:b/>
                <w:iCs/>
                <w:szCs w:val="20"/>
              </w:rPr>
              <w:t>informovanosť a </w:t>
            </w:r>
            <w:r w:rsidR="00CC09CE" w:rsidRPr="0004217B">
              <w:rPr>
                <w:rFonts w:eastAsia="Calibri"/>
                <w:b/>
                <w:iCs/>
                <w:szCs w:val="20"/>
              </w:rPr>
              <w:t>komunikácia</w:t>
            </w:r>
          </w:p>
        </w:tc>
        <w:tc>
          <w:tcPr>
            <w:tcW w:w="3118" w:type="dxa"/>
            <w:shd w:val="clear" w:color="auto" w:fill="auto"/>
          </w:tcPr>
          <w:p w:rsidR="00241966" w:rsidRPr="0004217B" w:rsidRDefault="00CB2074" w:rsidP="0082404E">
            <w:pPr>
              <w:rPr>
                <w:rFonts w:eastAsia="Calibri"/>
                <w:szCs w:val="20"/>
              </w:rPr>
            </w:pPr>
            <w:r w:rsidRPr="0004217B">
              <w:rPr>
                <w:rFonts w:eastAsia="Calibri"/>
                <w:szCs w:val="20"/>
              </w:rPr>
              <w:t>manažér pre informovanie a komunikáciu</w:t>
            </w:r>
          </w:p>
        </w:tc>
        <w:tc>
          <w:tcPr>
            <w:tcW w:w="4394" w:type="dxa"/>
          </w:tcPr>
          <w:p w:rsidR="00241966" w:rsidRPr="0004217B" w:rsidRDefault="00241966" w:rsidP="00CC09CE">
            <w:pPr>
              <w:rPr>
                <w:rFonts w:eastAsia="Calibri"/>
                <w:szCs w:val="20"/>
              </w:rPr>
            </w:pPr>
            <w:r w:rsidRPr="0004217B">
              <w:rPr>
                <w:rFonts w:eastAsia="Calibri"/>
                <w:szCs w:val="20"/>
              </w:rPr>
              <w:t xml:space="preserve">oddelenie monitorovania OP, hodnotenia OP a informovania a </w:t>
            </w:r>
            <w:r w:rsidR="00CC09CE" w:rsidRPr="0004217B">
              <w:rPr>
                <w:rFonts w:eastAsia="Calibri"/>
                <w:szCs w:val="20"/>
              </w:rPr>
              <w:t>komunikácie</w:t>
            </w:r>
          </w:p>
        </w:tc>
      </w:tr>
      <w:tr w:rsidR="00241966" w:rsidRPr="005236A9" w:rsidTr="00584A8B">
        <w:trPr>
          <w:cantSplit/>
          <w:trHeight w:val="778"/>
        </w:trPr>
        <w:tc>
          <w:tcPr>
            <w:tcW w:w="2694" w:type="dxa"/>
            <w:shd w:val="clear" w:color="auto" w:fill="auto"/>
          </w:tcPr>
          <w:p w:rsidR="00241966" w:rsidRPr="0004217B" w:rsidRDefault="00241966" w:rsidP="0082404E">
            <w:pPr>
              <w:pStyle w:val="Odsekzoznamu"/>
              <w:ind w:left="0"/>
              <w:rPr>
                <w:rFonts w:eastAsia="Calibri"/>
                <w:b/>
                <w:i/>
                <w:iCs/>
                <w:szCs w:val="20"/>
              </w:rPr>
            </w:pPr>
            <w:r w:rsidRPr="0004217B">
              <w:rPr>
                <w:rFonts w:eastAsia="Calibri"/>
                <w:b/>
                <w:iCs/>
                <w:szCs w:val="20"/>
              </w:rPr>
              <w:t>výber a implementácia projektov</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manažér posudzovania projektov</w:t>
            </w:r>
          </w:p>
          <w:p w:rsidR="006B22AA" w:rsidRDefault="00241966" w:rsidP="00584A8B">
            <w:pPr>
              <w:rPr>
                <w:rFonts w:eastAsia="Calibri"/>
                <w:szCs w:val="20"/>
              </w:rPr>
            </w:pPr>
            <w:r w:rsidRPr="0004217B">
              <w:rPr>
                <w:rFonts w:eastAsia="Calibri"/>
                <w:szCs w:val="20"/>
              </w:rPr>
              <w:t>projektový manažér</w:t>
            </w:r>
          </w:p>
          <w:p w:rsidR="003236B6" w:rsidRPr="0004217B" w:rsidRDefault="006B22AA" w:rsidP="00584A8B">
            <w:pPr>
              <w:rPr>
                <w:rFonts w:eastAsia="Calibri"/>
                <w:szCs w:val="20"/>
                <w:highlight w:val="yellow"/>
              </w:rPr>
            </w:pPr>
            <w:r>
              <w:rPr>
                <w:rFonts w:eastAsia="Calibri"/>
                <w:szCs w:val="20"/>
              </w:rPr>
              <w:t>sektorový/rezortný expert</w:t>
            </w:r>
            <w:r w:rsidR="00241966" w:rsidRPr="0004217B">
              <w:rPr>
                <w:rFonts w:eastAsia="Calibri"/>
                <w:szCs w:val="20"/>
              </w:rPr>
              <w:t xml:space="preserve"> </w:t>
            </w:r>
          </w:p>
        </w:tc>
        <w:tc>
          <w:tcPr>
            <w:tcW w:w="4394" w:type="dxa"/>
          </w:tcPr>
          <w:p w:rsidR="00241966" w:rsidRPr="0004217B" w:rsidRDefault="00241966" w:rsidP="0082404E">
            <w:pPr>
              <w:rPr>
                <w:rFonts w:eastAsia="Calibri"/>
                <w:szCs w:val="20"/>
              </w:rPr>
            </w:pPr>
            <w:r w:rsidRPr="0004217B">
              <w:rPr>
                <w:rFonts w:eastAsia="Calibri"/>
                <w:szCs w:val="20"/>
              </w:rPr>
              <w:t>odbor posudzovania projektov</w:t>
            </w:r>
          </w:p>
          <w:p w:rsidR="00241966" w:rsidRPr="0004217B" w:rsidRDefault="00241966" w:rsidP="00584A8B">
            <w:pPr>
              <w:rPr>
                <w:rFonts w:eastAsia="Calibri"/>
                <w:szCs w:val="20"/>
              </w:rPr>
            </w:pPr>
            <w:r w:rsidRPr="0004217B">
              <w:rPr>
                <w:rFonts w:eastAsia="Calibri"/>
                <w:szCs w:val="20"/>
              </w:rPr>
              <w:t>oddelenie implementácie projektov/oddelenie projektového riadenia</w:t>
            </w:r>
          </w:p>
        </w:tc>
      </w:tr>
      <w:tr w:rsidR="00241966" w:rsidRPr="00835DCF" w:rsidTr="00C30E1A">
        <w:trPr>
          <w:cantSplit/>
          <w:trHeight w:val="408"/>
        </w:trPr>
        <w:tc>
          <w:tcPr>
            <w:tcW w:w="2694" w:type="dxa"/>
            <w:shd w:val="clear" w:color="auto" w:fill="auto"/>
          </w:tcPr>
          <w:p w:rsidR="00241966" w:rsidRPr="0004217B" w:rsidRDefault="00241966" w:rsidP="0082404E">
            <w:pPr>
              <w:pStyle w:val="Odsekzoznamu"/>
              <w:ind w:left="0"/>
              <w:rPr>
                <w:rFonts w:eastAsia="Calibri"/>
                <w:b/>
                <w:i/>
                <w:iCs/>
                <w:szCs w:val="20"/>
              </w:rPr>
            </w:pPr>
            <w:r w:rsidRPr="0004217B">
              <w:rPr>
                <w:rFonts w:eastAsia="Calibri"/>
                <w:b/>
                <w:iCs/>
                <w:szCs w:val="20"/>
              </w:rPr>
              <w:t>finančné riadenie</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projektový manažér</w:t>
            </w:r>
            <w:r w:rsidRPr="0004217B">
              <w:rPr>
                <w:rStyle w:val="Odkaznapoznmkupodiarou"/>
                <w:rFonts w:eastAsia="Calibri"/>
                <w:szCs w:val="20"/>
              </w:rPr>
              <w:footnoteReference w:id="9"/>
            </w:r>
          </w:p>
        </w:tc>
        <w:tc>
          <w:tcPr>
            <w:tcW w:w="4394" w:type="dxa"/>
          </w:tcPr>
          <w:p w:rsidR="00241966" w:rsidRPr="0004217B" w:rsidRDefault="00241966" w:rsidP="0082404E">
            <w:pPr>
              <w:rPr>
                <w:rFonts w:eastAsia="Calibri"/>
                <w:szCs w:val="20"/>
              </w:rPr>
            </w:pPr>
            <w:r w:rsidRPr="0004217B">
              <w:rPr>
                <w:rFonts w:eastAsia="Calibri"/>
                <w:szCs w:val="20"/>
              </w:rPr>
              <w:t xml:space="preserve">oddelenie implementácie projektov/oddelenie finančného riadenia a kontroly projektov </w:t>
            </w:r>
          </w:p>
        </w:tc>
      </w:tr>
      <w:tr w:rsidR="00241966" w:rsidRPr="00835DCF" w:rsidTr="00C30E1A">
        <w:trPr>
          <w:cantSplit/>
          <w:trHeight w:val="408"/>
        </w:trPr>
        <w:tc>
          <w:tcPr>
            <w:tcW w:w="2694" w:type="dxa"/>
            <w:shd w:val="clear" w:color="auto" w:fill="auto"/>
          </w:tcPr>
          <w:p w:rsidR="00241966" w:rsidRPr="0004217B" w:rsidRDefault="00241966" w:rsidP="0082404E">
            <w:pPr>
              <w:pStyle w:val="Odsekzoznamu"/>
              <w:ind w:left="0"/>
              <w:rPr>
                <w:rFonts w:eastAsia="Calibri"/>
                <w:b/>
                <w:i/>
                <w:iCs/>
                <w:szCs w:val="20"/>
              </w:rPr>
            </w:pPr>
            <w:r w:rsidRPr="0004217B">
              <w:rPr>
                <w:rFonts w:eastAsia="Calibri"/>
                <w:b/>
                <w:iCs/>
                <w:szCs w:val="20"/>
              </w:rPr>
              <w:t>kontrola</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projektový manažér</w:t>
            </w:r>
          </w:p>
          <w:p w:rsidR="00241966" w:rsidRDefault="00241966" w:rsidP="00A9244A">
            <w:pPr>
              <w:rPr>
                <w:rFonts w:eastAsia="Calibri"/>
                <w:szCs w:val="20"/>
              </w:rPr>
            </w:pPr>
            <w:r w:rsidRPr="0004217B">
              <w:rPr>
                <w:rFonts w:eastAsia="Calibri"/>
                <w:szCs w:val="20"/>
              </w:rPr>
              <w:t>manažér kontroly</w:t>
            </w:r>
            <w:r w:rsidR="001E1E29">
              <w:rPr>
                <w:rFonts w:eastAsia="Calibri"/>
                <w:szCs w:val="20"/>
              </w:rPr>
              <w:t xml:space="preserve"> </w:t>
            </w:r>
            <w:r w:rsidRPr="0004217B">
              <w:rPr>
                <w:rFonts w:eastAsia="Calibri"/>
                <w:szCs w:val="20"/>
              </w:rPr>
              <w:t>verejného obstarávania</w:t>
            </w:r>
          </w:p>
          <w:p w:rsidR="00883740" w:rsidRPr="0004217B" w:rsidRDefault="00883740" w:rsidP="00A9244A">
            <w:pPr>
              <w:rPr>
                <w:rFonts w:eastAsia="Calibri"/>
                <w:szCs w:val="20"/>
              </w:rPr>
            </w:pPr>
          </w:p>
        </w:tc>
        <w:tc>
          <w:tcPr>
            <w:tcW w:w="4394" w:type="dxa"/>
          </w:tcPr>
          <w:p w:rsidR="00241966" w:rsidRPr="0004217B" w:rsidRDefault="00241966" w:rsidP="0082404E">
            <w:pPr>
              <w:rPr>
                <w:rFonts w:eastAsia="Calibri"/>
                <w:szCs w:val="20"/>
              </w:rPr>
            </w:pPr>
            <w:r w:rsidRPr="0004217B">
              <w:rPr>
                <w:rFonts w:eastAsia="Calibri"/>
                <w:szCs w:val="20"/>
              </w:rPr>
              <w:t>oddelenie implementácie projektov/oddelenie finančného riadenia a kontroly projektov/oddelenie kontroly VO</w:t>
            </w:r>
            <w:r w:rsidR="009A26AC">
              <w:rPr>
                <w:rFonts w:eastAsia="Calibri"/>
                <w:szCs w:val="20"/>
              </w:rPr>
              <w:t>/oddelenie prípravy národných a veľkých projektov/oddelenie implementácie národných a veľkých projektov</w:t>
            </w:r>
          </w:p>
        </w:tc>
      </w:tr>
      <w:tr w:rsidR="00241966" w:rsidRPr="00835DCF" w:rsidTr="00C30E1A">
        <w:trPr>
          <w:cantSplit/>
          <w:trHeight w:val="408"/>
        </w:trPr>
        <w:tc>
          <w:tcPr>
            <w:tcW w:w="2694" w:type="dxa"/>
            <w:shd w:val="clear" w:color="auto" w:fill="auto"/>
          </w:tcPr>
          <w:p w:rsidR="00241966" w:rsidRPr="0004217B" w:rsidRDefault="00241966" w:rsidP="0082404E">
            <w:pPr>
              <w:pStyle w:val="Odsekzoznamu"/>
              <w:ind w:left="0"/>
              <w:rPr>
                <w:rFonts w:eastAsia="Calibri"/>
                <w:b/>
                <w:i/>
                <w:iCs/>
                <w:szCs w:val="20"/>
              </w:rPr>
            </w:pPr>
            <w:r w:rsidRPr="0004217B">
              <w:rPr>
                <w:rFonts w:eastAsia="Calibri"/>
                <w:b/>
                <w:iCs/>
                <w:szCs w:val="20"/>
              </w:rPr>
              <w:t>monitorovanie OP</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manažér monitorovania OP</w:t>
            </w:r>
          </w:p>
        </w:tc>
        <w:tc>
          <w:tcPr>
            <w:tcW w:w="4394" w:type="dxa"/>
          </w:tcPr>
          <w:p w:rsidR="00241966" w:rsidRPr="0004217B" w:rsidRDefault="00241966" w:rsidP="0082404E">
            <w:pPr>
              <w:rPr>
                <w:rFonts w:eastAsia="Calibri"/>
                <w:szCs w:val="20"/>
              </w:rPr>
            </w:pPr>
            <w:r w:rsidRPr="0004217B">
              <w:rPr>
                <w:rFonts w:eastAsia="Calibri"/>
                <w:szCs w:val="20"/>
              </w:rPr>
              <w:t xml:space="preserve">oddelenie monitorovania OP, hodnotenia OP a informovania </w:t>
            </w:r>
            <w:r w:rsidR="007D07A0" w:rsidRPr="0004217B">
              <w:rPr>
                <w:rFonts w:eastAsia="Calibri"/>
                <w:szCs w:val="20"/>
              </w:rPr>
              <w:t xml:space="preserve"> </w:t>
            </w:r>
            <w:r w:rsidRPr="0004217B">
              <w:rPr>
                <w:rFonts w:eastAsia="Calibri"/>
                <w:szCs w:val="20"/>
              </w:rPr>
              <w:t xml:space="preserve">a </w:t>
            </w:r>
            <w:r w:rsidR="0001610E" w:rsidRPr="0004217B">
              <w:rPr>
                <w:rFonts w:eastAsia="Calibri"/>
                <w:szCs w:val="20"/>
              </w:rPr>
              <w:t>komunikácie</w:t>
            </w:r>
          </w:p>
        </w:tc>
      </w:tr>
      <w:tr w:rsidR="00241966" w:rsidRPr="00835DCF" w:rsidTr="00C30E1A">
        <w:trPr>
          <w:cantSplit/>
          <w:trHeight w:val="459"/>
        </w:trPr>
        <w:tc>
          <w:tcPr>
            <w:tcW w:w="2694" w:type="dxa"/>
            <w:shd w:val="clear" w:color="auto" w:fill="auto"/>
          </w:tcPr>
          <w:p w:rsidR="00241966" w:rsidRPr="0004217B" w:rsidRDefault="00241966" w:rsidP="0082404E">
            <w:pPr>
              <w:pStyle w:val="Odsekzoznamu"/>
              <w:ind w:left="0"/>
              <w:rPr>
                <w:rFonts w:eastAsia="Calibri"/>
                <w:b/>
                <w:i/>
                <w:iCs/>
                <w:szCs w:val="20"/>
              </w:rPr>
            </w:pPr>
            <w:r w:rsidRPr="0004217B">
              <w:rPr>
                <w:rFonts w:eastAsia="Calibri"/>
                <w:b/>
                <w:iCs/>
                <w:szCs w:val="20"/>
              </w:rPr>
              <w:t>hodnotenie OP</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manažér hodnotenia OP</w:t>
            </w:r>
          </w:p>
        </w:tc>
        <w:tc>
          <w:tcPr>
            <w:tcW w:w="4394" w:type="dxa"/>
          </w:tcPr>
          <w:p w:rsidR="00241966" w:rsidRPr="0004217B" w:rsidRDefault="00241966" w:rsidP="00F041F1">
            <w:pPr>
              <w:rPr>
                <w:rFonts w:eastAsia="Calibri"/>
                <w:szCs w:val="20"/>
              </w:rPr>
            </w:pPr>
            <w:r w:rsidRPr="0004217B">
              <w:rPr>
                <w:rFonts w:eastAsia="Calibri"/>
                <w:szCs w:val="20"/>
              </w:rPr>
              <w:t xml:space="preserve">oddelenie monitorovania OP, hodnotenia OP a informovania a </w:t>
            </w:r>
            <w:r w:rsidR="0001610E" w:rsidRPr="0004217B">
              <w:rPr>
                <w:rFonts w:eastAsia="Calibri"/>
                <w:szCs w:val="20"/>
              </w:rPr>
              <w:t>komunikácie</w:t>
            </w:r>
          </w:p>
        </w:tc>
      </w:tr>
      <w:tr w:rsidR="00241966" w:rsidRPr="00835DCF" w:rsidTr="00C30E1A">
        <w:trPr>
          <w:cantSplit/>
          <w:trHeight w:val="459"/>
        </w:trPr>
        <w:tc>
          <w:tcPr>
            <w:tcW w:w="2694" w:type="dxa"/>
            <w:shd w:val="clear" w:color="auto" w:fill="auto"/>
          </w:tcPr>
          <w:p w:rsidR="00241966" w:rsidRPr="0004217B" w:rsidRDefault="00241966" w:rsidP="0082404E">
            <w:pPr>
              <w:pStyle w:val="Odsekzoznamu"/>
              <w:ind w:left="0"/>
              <w:rPr>
                <w:rFonts w:eastAsia="Calibri"/>
                <w:b/>
                <w:iCs/>
                <w:szCs w:val="20"/>
              </w:rPr>
            </w:pPr>
            <w:r w:rsidRPr="0004217B">
              <w:rPr>
                <w:rFonts w:eastAsia="Calibri"/>
                <w:b/>
                <w:iCs/>
                <w:szCs w:val="20"/>
              </w:rPr>
              <w:t>TP a riadenie ĽZ</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 xml:space="preserve">manažér technickej pomoci </w:t>
            </w:r>
          </w:p>
          <w:p w:rsidR="00241966" w:rsidRPr="0004217B" w:rsidRDefault="00241966" w:rsidP="0082404E">
            <w:pPr>
              <w:rPr>
                <w:rFonts w:eastAsia="Calibri"/>
                <w:szCs w:val="20"/>
              </w:rPr>
            </w:pPr>
            <w:r w:rsidRPr="0004217B">
              <w:rPr>
                <w:rFonts w:eastAsia="Calibri"/>
                <w:szCs w:val="20"/>
              </w:rPr>
              <w:t>manažér pre riadenie ľudských zdrojov</w:t>
            </w:r>
          </w:p>
        </w:tc>
        <w:tc>
          <w:tcPr>
            <w:tcW w:w="4394" w:type="dxa"/>
          </w:tcPr>
          <w:p w:rsidR="00241966" w:rsidRPr="0004217B" w:rsidRDefault="00241966" w:rsidP="0082404E">
            <w:pPr>
              <w:rPr>
                <w:rFonts w:eastAsia="Calibri"/>
                <w:szCs w:val="20"/>
              </w:rPr>
            </w:pPr>
            <w:r w:rsidRPr="0004217B">
              <w:rPr>
                <w:rFonts w:eastAsia="Calibri"/>
                <w:szCs w:val="20"/>
              </w:rPr>
              <w:t>odbor technickej pomoci a riadenia ľudských zdrojov</w:t>
            </w:r>
          </w:p>
        </w:tc>
      </w:tr>
      <w:tr w:rsidR="00241966" w:rsidRPr="00835DCF" w:rsidTr="00C30E1A">
        <w:trPr>
          <w:cantSplit/>
          <w:trHeight w:val="409"/>
        </w:trPr>
        <w:tc>
          <w:tcPr>
            <w:tcW w:w="2694" w:type="dxa"/>
            <w:shd w:val="clear" w:color="auto" w:fill="auto"/>
          </w:tcPr>
          <w:p w:rsidR="00241966" w:rsidRPr="0004217B" w:rsidRDefault="00241966" w:rsidP="0082404E">
            <w:pPr>
              <w:pStyle w:val="Odsekzoznamu"/>
              <w:ind w:left="0"/>
              <w:rPr>
                <w:rFonts w:eastAsia="Calibri"/>
                <w:b/>
                <w:iCs/>
                <w:szCs w:val="20"/>
              </w:rPr>
            </w:pPr>
            <w:r w:rsidRPr="0004217B">
              <w:rPr>
                <w:rFonts w:eastAsia="Calibri"/>
                <w:b/>
                <w:iCs/>
                <w:szCs w:val="20"/>
              </w:rPr>
              <w:t>ITMS</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manažér  ITMS</w:t>
            </w:r>
          </w:p>
        </w:tc>
        <w:tc>
          <w:tcPr>
            <w:tcW w:w="4394" w:type="dxa"/>
          </w:tcPr>
          <w:p w:rsidR="00241966" w:rsidRPr="0004217B" w:rsidRDefault="00241966" w:rsidP="0082404E">
            <w:pPr>
              <w:rPr>
                <w:rFonts w:eastAsia="Calibri"/>
                <w:szCs w:val="20"/>
              </w:rPr>
            </w:pPr>
            <w:r w:rsidRPr="0004217B">
              <w:rPr>
                <w:rFonts w:eastAsia="Calibri"/>
                <w:szCs w:val="20"/>
              </w:rPr>
              <w:t xml:space="preserve">oddelenie ITMS </w:t>
            </w:r>
          </w:p>
        </w:tc>
      </w:tr>
      <w:tr w:rsidR="00241966" w:rsidRPr="00835DCF" w:rsidTr="00C30E1A">
        <w:trPr>
          <w:cantSplit/>
          <w:trHeight w:val="409"/>
        </w:trPr>
        <w:tc>
          <w:tcPr>
            <w:tcW w:w="2694" w:type="dxa"/>
            <w:shd w:val="clear" w:color="auto" w:fill="auto"/>
          </w:tcPr>
          <w:p w:rsidR="00241966" w:rsidRPr="0004217B" w:rsidRDefault="00241966" w:rsidP="0082404E">
            <w:pPr>
              <w:pStyle w:val="Odsekzoznamu"/>
              <w:ind w:left="0"/>
              <w:rPr>
                <w:rFonts w:eastAsia="Calibri"/>
                <w:b/>
                <w:iCs/>
                <w:szCs w:val="20"/>
              </w:rPr>
            </w:pPr>
            <w:r w:rsidRPr="0004217B">
              <w:rPr>
                <w:rFonts w:eastAsia="Calibri"/>
                <w:b/>
                <w:iCs/>
                <w:szCs w:val="20"/>
              </w:rPr>
              <w:t>gestorstvo auditov a certifikačných overovaní</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koordinátor auditov a certifikačných overovaní</w:t>
            </w:r>
          </w:p>
        </w:tc>
        <w:tc>
          <w:tcPr>
            <w:tcW w:w="4394" w:type="dxa"/>
          </w:tcPr>
          <w:p w:rsidR="00241966" w:rsidRPr="0004217B" w:rsidRDefault="00241966" w:rsidP="0082404E">
            <w:pPr>
              <w:rPr>
                <w:rFonts w:eastAsia="Calibri"/>
                <w:szCs w:val="20"/>
              </w:rPr>
            </w:pPr>
            <w:r w:rsidRPr="0004217B">
              <w:rPr>
                <w:rFonts w:eastAsia="Calibri"/>
                <w:szCs w:val="20"/>
              </w:rPr>
              <w:t>oddelenie koordinácie auditov a certifikačných overovaní</w:t>
            </w:r>
          </w:p>
        </w:tc>
      </w:tr>
      <w:tr w:rsidR="00241966" w:rsidRPr="00835DCF" w:rsidTr="00C30E1A">
        <w:trPr>
          <w:cantSplit/>
          <w:trHeight w:val="409"/>
        </w:trPr>
        <w:tc>
          <w:tcPr>
            <w:tcW w:w="2694" w:type="dxa"/>
            <w:shd w:val="clear" w:color="auto" w:fill="auto"/>
          </w:tcPr>
          <w:p w:rsidR="00241966" w:rsidRPr="0004217B" w:rsidRDefault="00241966" w:rsidP="0082404E">
            <w:pPr>
              <w:pStyle w:val="Odsekzoznamu"/>
              <w:ind w:left="0"/>
              <w:rPr>
                <w:rFonts w:eastAsia="Calibri"/>
                <w:b/>
                <w:iCs/>
                <w:szCs w:val="20"/>
              </w:rPr>
            </w:pPr>
            <w:r w:rsidRPr="0004217B">
              <w:rPr>
                <w:rFonts w:eastAsia="Calibri"/>
                <w:b/>
                <w:iCs/>
                <w:szCs w:val="20"/>
              </w:rPr>
              <w:t>nezrovnalosti</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manažér pre nezrovnalosti</w:t>
            </w:r>
          </w:p>
        </w:tc>
        <w:tc>
          <w:tcPr>
            <w:tcW w:w="4394" w:type="dxa"/>
          </w:tcPr>
          <w:p w:rsidR="00241966" w:rsidRPr="0004217B" w:rsidRDefault="00241966" w:rsidP="0082404E">
            <w:pPr>
              <w:rPr>
                <w:rFonts w:eastAsia="Calibri"/>
                <w:szCs w:val="20"/>
              </w:rPr>
            </w:pPr>
            <w:r w:rsidRPr="0004217B">
              <w:rPr>
                <w:rFonts w:eastAsia="Calibri"/>
                <w:szCs w:val="20"/>
              </w:rPr>
              <w:t>odbor legislatívno-právny</w:t>
            </w:r>
          </w:p>
        </w:tc>
      </w:tr>
      <w:tr w:rsidR="00241966" w:rsidRPr="00835DCF" w:rsidTr="00C30E1A">
        <w:trPr>
          <w:cantSplit/>
          <w:trHeight w:val="409"/>
        </w:trPr>
        <w:tc>
          <w:tcPr>
            <w:tcW w:w="2694" w:type="dxa"/>
            <w:shd w:val="clear" w:color="auto" w:fill="auto"/>
          </w:tcPr>
          <w:p w:rsidR="00241966" w:rsidRPr="0004217B" w:rsidRDefault="00241966" w:rsidP="0082404E">
            <w:pPr>
              <w:pStyle w:val="Odsekzoznamu"/>
              <w:ind w:left="0"/>
              <w:rPr>
                <w:rFonts w:eastAsia="Calibri"/>
                <w:b/>
                <w:iCs/>
                <w:szCs w:val="20"/>
              </w:rPr>
            </w:pPr>
            <w:r w:rsidRPr="0004217B">
              <w:rPr>
                <w:rFonts w:eastAsia="Calibri"/>
                <w:b/>
                <w:iCs/>
                <w:szCs w:val="20"/>
              </w:rPr>
              <w:t>legislatívno-právne zabezpečenie</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právnik</w:t>
            </w:r>
          </w:p>
        </w:tc>
        <w:tc>
          <w:tcPr>
            <w:tcW w:w="4394" w:type="dxa"/>
          </w:tcPr>
          <w:p w:rsidR="00241966" w:rsidRPr="0004217B" w:rsidRDefault="00241966" w:rsidP="0082404E">
            <w:pPr>
              <w:rPr>
                <w:rFonts w:eastAsia="Calibri"/>
                <w:szCs w:val="20"/>
              </w:rPr>
            </w:pPr>
            <w:r w:rsidRPr="0004217B">
              <w:rPr>
                <w:rFonts w:eastAsia="Calibri"/>
                <w:szCs w:val="20"/>
              </w:rPr>
              <w:t>odbor legislatívno-právny</w:t>
            </w:r>
          </w:p>
        </w:tc>
      </w:tr>
      <w:tr w:rsidR="00241966" w:rsidRPr="00835DCF" w:rsidTr="00C30E1A">
        <w:trPr>
          <w:cantSplit/>
          <w:trHeight w:val="1113"/>
        </w:trPr>
        <w:tc>
          <w:tcPr>
            <w:tcW w:w="2694" w:type="dxa"/>
            <w:shd w:val="clear" w:color="auto" w:fill="auto"/>
          </w:tcPr>
          <w:p w:rsidR="00241966" w:rsidRPr="0004217B" w:rsidRDefault="00241966" w:rsidP="0082404E">
            <w:pPr>
              <w:pStyle w:val="Odsekzoznamu"/>
              <w:ind w:left="0"/>
              <w:rPr>
                <w:rFonts w:eastAsia="Calibri"/>
                <w:b/>
                <w:iCs/>
                <w:szCs w:val="20"/>
              </w:rPr>
            </w:pPr>
            <w:r w:rsidRPr="0004217B">
              <w:rPr>
                <w:rFonts w:eastAsia="Calibri"/>
                <w:b/>
                <w:iCs/>
                <w:szCs w:val="20"/>
              </w:rPr>
              <w:lastRenderedPageBreak/>
              <w:t>kontrola súladu vykonávaných činností a funkčnosti opatrení</w:t>
            </w:r>
          </w:p>
        </w:tc>
        <w:tc>
          <w:tcPr>
            <w:tcW w:w="3118" w:type="dxa"/>
            <w:shd w:val="clear" w:color="auto" w:fill="auto"/>
          </w:tcPr>
          <w:p w:rsidR="00241966" w:rsidRDefault="00241966" w:rsidP="0082404E">
            <w:pPr>
              <w:pStyle w:val="Odsekzoznamu"/>
              <w:ind w:left="0"/>
              <w:rPr>
                <w:rFonts w:eastAsia="Calibri"/>
                <w:iCs/>
                <w:szCs w:val="20"/>
              </w:rPr>
            </w:pPr>
            <w:r w:rsidRPr="0004217B">
              <w:rPr>
                <w:rFonts w:eastAsia="Calibri"/>
                <w:iCs/>
                <w:szCs w:val="20"/>
              </w:rPr>
              <w:t>kontrolór (EŠIF)</w:t>
            </w:r>
          </w:p>
          <w:p w:rsidR="00125251" w:rsidRPr="0004217B" w:rsidRDefault="00125251" w:rsidP="0082404E">
            <w:pPr>
              <w:pStyle w:val="Odsekzoznamu"/>
              <w:ind w:left="0"/>
              <w:rPr>
                <w:rFonts w:eastAsia="Calibri"/>
                <w:b/>
                <w:iCs/>
                <w:szCs w:val="20"/>
              </w:rPr>
            </w:pPr>
          </w:p>
        </w:tc>
        <w:tc>
          <w:tcPr>
            <w:tcW w:w="4394" w:type="dxa"/>
          </w:tcPr>
          <w:p w:rsidR="00241966" w:rsidRPr="0004217B" w:rsidRDefault="00241966" w:rsidP="0082404E">
            <w:pPr>
              <w:rPr>
                <w:rFonts w:eastAsia="Calibri"/>
                <w:szCs w:val="20"/>
              </w:rPr>
            </w:pPr>
            <w:r w:rsidRPr="0004217B">
              <w:rPr>
                <w:rFonts w:eastAsia="Calibri"/>
                <w:szCs w:val="20"/>
              </w:rPr>
              <w:t>odbor kontroly sekcie implementácie</w:t>
            </w:r>
          </w:p>
        </w:tc>
      </w:tr>
      <w:tr w:rsidR="00241966" w:rsidRPr="00835DCF" w:rsidTr="00C30E1A">
        <w:trPr>
          <w:cantSplit/>
          <w:trHeight w:val="699"/>
        </w:trPr>
        <w:tc>
          <w:tcPr>
            <w:tcW w:w="2694" w:type="dxa"/>
            <w:shd w:val="clear" w:color="auto" w:fill="auto"/>
          </w:tcPr>
          <w:p w:rsidR="00241966" w:rsidRPr="0004217B" w:rsidRDefault="00241966" w:rsidP="007A4868">
            <w:pPr>
              <w:pStyle w:val="Odsekzoznamu"/>
              <w:ind w:left="0"/>
              <w:rPr>
                <w:rFonts w:eastAsia="Calibri"/>
                <w:b/>
                <w:iCs/>
                <w:szCs w:val="20"/>
              </w:rPr>
            </w:pPr>
            <w:r w:rsidRPr="0004217B">
              <w:rPr>
                <w:rFonts w:eastAsia="Calibri"/>
                <w:b/>
                <w:iCs/>
                <w:szCs w:val="20"/>
              </w:rPr>
              <w:t xml:space="preserve">kontrola </w:t>
            </w:r>
            <w:r w:rsidR="007A4868">
              <w:rPr>
                <w:rFonts w:eastAsia="Calibri"/>
                <w:b/>
                <w:iCs/>
                <w:szCs w:val="20"/>
              </w:rPr>
              <w:t>plnenia úloh sprostredkovateľského orgánu</w:t>
            </w:r>
            <w:r w:rsidR="00B403A8">
              <w:rPr>
                <w:rFonts w:eastAsia="Calibri"/>
                <w:b/>
                <w:iCs/>
                <w:szCs w:val="20"/>
              </w:rPr>
              <w:t>, resp. tretieho subjektu</w:t>
            </w:r>
            <w:r w:rsidR="007A4868">
              <w:rPr>
                <w:rFonts w:eastAsia="Calibri"/>
                <w:b/>
                <w:iCs/>
                <w:szCs w:val="20"/>
              </w:rPr>
              <w:t xml:space="preserve"> </w:t>
            </w:r>
          </w:p>
        </w:tc>
        <w:tc>
          <w:tcPr>
            <w:tcW w:w="3118" w:type="dxa"/>
            <w:shd w:val="clear" w:color="auto" w:fill="auto"/>
          </w:tcPr>
          <w:p w:rsidR="00241966" w:rsidRDefault="00241966" w:rsidP="0082404E">
            <w:pPr>
              <w:rPr>
                <w:rFonts w:eastAsia="Calibri"/>
                <w:szCs w:val="20"/>
              </w:rPr>
            </w:pPr>
            <w:r w:rsidRPr="0004217B">
              <w:rPr>
                <w:rFonts w:eastAsia="Calibri"/>
                <w:szCs w:val="20"/>
              </w:rPr>
              <w:t xml:space="preserve">kontrolór </w:t>
            </w:r>
            <w:r w:rsidR="007A4868">
              <w:rPr>
                <w:rFonts w:eastAsia="Calibri"/>
                <w:szCs w:val="20"/>
              </w:rPr>
              <w:t>plnenia úloh sprostredkovateľského orgánu</w:t>
            </w:r>
            <w:r w:rsidR="00B403A8">
              <w:rPr>
                <w:rFonts w:eastAsia="Calibri"/>
                <w:szCs w:val="20"/>
              </w:rPr>
              <w:t>, resp. tretieho subjektu</w:t>
            </w:r>
            <w:r w:rsidR="007A4868">
              <w:rPr>
                <w:rFonts w:eastAsia="Calibri"/>
                <w:szCs w:val="20"/>
              </w:rPr>
              <w:t xml:space="preserve"> </w:t>
            </w:r>
          </w:p>
          <w:p w:rsidR="00125251" w:rsidRPr="0004217B" w:rsidRDefault="00125251" w:rsidP="0082404E">
            <w:pPr>
              <w:rPr>
                <w:rFonts w:eastAsia="Calibri"/>
                <w:szCs w:val="20"/>
              </w:rPr>
            </w:pPr>
          </w:p>
        </w:tc>
        <w:tc>
          <w:tcPr>
            <w:tcW w:w="4394" w:type="dxa"/>
          </w:tcPr>
          <w:p w:rsidR="00241966" w:rsidRPr="0004217B" w:rsidRDefault="00241966" w:rsidP="0082404E">
            <w:pPr>
              <w:rPr>
                <w:rFonts w:eastAsia="Calibri"/>
                <w:szCs w:val="20"/>
              </w:rPr>
            </w:pPr>
            <w:r w:rsidRPr="0004217B">
              <w:rPr>
                <w:rFonts w:eastAsia="Calibri"/>
                <w:szCs w:val="20"/>
              </w:rPr>
              <w:t>odbor kontroly sekcie implementácie</w:t>
            </w:r>
          </w:p>
          <w:p w:rsidR="00241966" w:rsidRPr="0004217B" w:rsidRDefault="00241966" w:rsidP="0082404E">
            <w:pPr>
              <w:rPr>
                <w:rFonts w:eastAsia="Calibri"/>
                <w:szCs w:val="20"/>
              </w:rPr>
            </w:pPr>
          </w:p>
        </w:tc>
      </w:tr>
      <w:tr w:rsidR="00E800F9" w:rsidRPr="00835DCF" w:rsidTr="00C30E1A">
        <w:trPr>
          <w:cantSplit/>
          <w:trHeight w:val="699"/>
        </w:trPr>
        <w:tc>
          <w:tcPr>
            <w:tcW w:w="2694" w:type="dxa"/>
            <w:shd w:val="clear" w:color="auto" w:fill="auto"/>
          </w:tcPr>
          <w:p w:rsidR="00E800F9" w:rsidRPr="0004217B" w:rsidRDefault="00B95977" w:rsidP="00B95977">
            <w:pPr>
              <w:pStyle w:val="Odsekzoznamu"/>
              <w:ind w:left="0"/>
              <w:rPr>
                <w:rFonts w:eastAsia="Calibri"/>
                <w:b/>
                <w:iCs/>
                <w:szCs w:val="20"/>
              </w:rPr>
            </w:pPr>
            <w:r>
              <w:rPr>
                <w:rFonts w:eastAsia="Calibri"/>
                <w:b/>
                <w:iCs/>
                <w:szCs w:val="20"/>
              </w:rPr>
              <w:t>o</w:t>
            </w:r>
            <w:r w:rsidR="00E800F9">
              <w:rPr>
                <w:rFonts w:eastAsia="Calibri"/>
                <w:b/>
                <w:iCs/>
                <w:szCs w:val="20"/>
              </w:rPr>
              <w:t>verovanie podnetov</w:t>
            </w:r>
          </w:p>
        </w:tc>
        <w:tc>
          <w:tcPr>
            <w:tcW w:w="3118" w:type="dxa"/>
            <w:shd w:val="clear" w:color="auto" w:fill="auto"/>
          </w:tcPr>
          <w:p w:rsidR="00E800F9" w:rsidRPr="0004217B" w:rsidRDefault="00E800F9" w:rsidP="0082404E">
            <w:pPr>
              <w:rPr>
                <w:rFonts w:eastAsia="Calibri"/>
                <w:szCs w:val="20"/>
              </w:rPr>
            </w:pPr>
            <w:r>
              <w:rPr>
                <w:rFonts w:eastAsia="Calibri"/>
                <w:iCs/>
                <w:szCs w:val="20"/>
              </w:rPr>
              <w:t>manažér overovania podnetov</w:t>
            </w:r>
          </w:p>
        </w:tc>
        <w:tc>
          <w:tcPr>
            <w:tcW w:w="4394" w:type="dxa"/>
          </w:tcPr>
          <w:p w:rsidR="00E800F9" w:rsidRPr="0004217B" w:rsidRDefault="00E800F9" w:rsidP="00E800F9">
            <w:pPr>
              <w:rPr>
                <w:rFonts w:eastAsia="Calibri"/>
                <w:szCs w:val="20"/>
              </w:rPr>
            </w:pPr>
            <w:r w:rsidRPr="0004217B">
              <w:rPr>
                <w:rFonts w:eastAsia="Calibri"/>
                <w:szCs w:val="20"/>
              </w:rPr>
              <w:t>odbor kontroly sekcie implementácie</w:t>
            </w:r>
          </w:p>
          <w:p w:rsidR="00E800F9" w:rsidRPr="0004217B" w:rsidRDefault="00E800F9" w:rsidP="0082404E">
            <w:pPr>
              <w:rPr>
                <w:rFonts w:eastAsia="Calibri"/>
                <w:szCs w:val="20"/>
              </w:rPr>
            </w:pPr>
          </w:p>
        </w:tc>
      </w:tr>
      <w:tr w:rsidR="00EC4EFA" w:rsidRPr="00835DCF" w:rsidTr="00C30E1A">
        <w:trPr>
          <w:cantSplit/>
          <w:trHeight w:val="699"/>
        </w:trPr>
        <w:tc>
          <w:tcPr>
            <w:tcW w:w="2694" w:type="dxa"/>
            <w:shd w:val="clear" w:color="auto" w:fill="auto"/>
          </w:tcPr>
          <w:p w:rsidR="00EC4EFA" w:rsidRDefault="009F00C2" w:rsidP="00B95977">
            <w:pPr>
              <w:pStyle w:val="Odsekzoznamu"/>
              <w:ind w:left="0"/>
              <w:rPr>
                <w:rFonts w:eastAsia="Calibri"/>
                <w:b/>
                <w:iCs/>
                <w:szCs w:val="20"/>
              </w:rPr>
            </w:pPr>
            <w:ins w:id="227" w:author="Autor">
              <w:r w:rsidRPr="009F00C2">
                <w:rPr>
                  <w:rFonts w:eastAsia="Calibri"/>
                  <w:b/>
                  <w:iCs/>
                  <w:szCs w:val="20"/>
                </w:rPr>
                <w:t xml:space="preserve">finančné riadenie - </w:t>
              </w:r>
            </w:ins>
            <w:r w:rsidRPr="009F00C2">
              <w:rPr>
                <w:rFonts w:eastAsia="Calibri"/>
                <w:b/>
                <w:iCs/>
                <w:szCs w:val="20"/>
              </w:rPr>
              <w:t>platobná jednotka</w:t>
            </w:r>
          </w:p>
        </w:tc>
        <w:tc>
          <w:tcPr>
            <w:tcW w:w="3118" w:type="dxa"/>
            <w:shd w:val="clear" w:color="auto" w:fill="auto"/>
          </w:tcPr>
          <w:p w:rsidR="00EC4EFA" w:rsidRDefault="00EC4EFA" w:rsidP="0082404E">
            <w:pPr>
              <w:rPr>
                <w:rFonts w:eastAsia="Calibri"/>
                <w:iCs/>
                <w:szCs w:val="20"/>
              </w:rPr>
            </w:pPr>
            <w:r>
              <w:rPr>
                <w:rFonts w:eastAsia="Calibri"/>
                <w:iCs/>
                <w:szCs w:val="20"/>
              </w:rPr>
              <w:t>finančný overovateľ</w:t>
            </w:r>
            <w:ins w:id="228" w:author="Autor">
              <w:r w:rsidR="00653409">
                <w:rPr>
                  <w:rFonts w:eastAsia="Calibri"/>
                  <w:iCs/>
                  <w:szCs w:val="20"/>
                </w:rPr>
                <w:t xml:space="preserve"> PJ</w:t>
              </w:r>
            </w:ins>
          </w:p>
          <w:p w:rsidR="00EC4EFA" w:rsidRDefault="00EC4EFA" w:rsidP="0082404E">
            <w:pPr>
              <w:rPr>
                <w:rFonts w:eastAsia="Calibri"/>
                <w:iCs/>
                <w:szCs w:val="20"/>
              </w:rPr>
            </w:pPr>
            <w:r>
              <w:rPr>
                <w:rFonts w:eastAsia="Calibri"/>
                <w:iCs/>
                <w:szCs w:val="20"/>
              </w:rPr>
              <w:t>finančný manažér</w:t>
            </w:r>
            <w:ins w:id="229" w:author="Autor">
              <w:r w:rsidR="00653409">
                <w:rPr>
                  <w:rFonts w:eastAsia="Calibri"/>
                  <w:iCs/>
                  <w:szCs w:val="20"/>
                </w:rPr>
                <w:t xml:space="preserve"> PJ</w:t>
              </w:r>
            </w:ins>
          </w:p>
          <w:p w:rsidR="00EC4EFA" w:rsidRDefault="00EC4EFA" w:rsidP="0082404E">
            <w:pPr>
              <w:rPr>
                <w:rFonts w:eastAsia="Calibri"/>
                <w:iCs/>
                <w:szCs w:val="20"/>
              </w:rPr>
            </w:pPr>
            <w:r>
              <w:rPr>
                <w:rFonts w:eastAsia="Calibri"/>
                <w:iCs/>
                <w:szCs w:val="20"/>
              </w:rPr>
              <w:t>účtovník</w:t>
            </w:r>
            <w:ins w:id="230" w:author="Autor">
              <w:r w:rsidR="00653409">
                <w:rPr>
                  <w:rFonts w:eastAsia="Calibri"/>
                  <w:iCs/>
                  <w:szCs w:val="20"/>
                </w:rPr>
                <w:t xml:space="preserve"> PJ</w:t>
              </w:r>
            </w:ins>
          </w:p>
        </w:tc>
        <w:tc>
          <w:tcPr>
            <w:tcW w:w="4394" w:type="dxa"/>
          </w:tcPr>
          <w:p w:rsidR="00EC4EFA" w:rsidRPr="0004217B" w:rsidRDefault="007035E7" w:rsidP="00E800F9">
            <w:pPr>
              <w:rPr>
                <w:rFonts w:eastAsia="Calibri"/>
                <w:szCs w:val="20"/>
              </w:rPr>
            </w:pPr>
            <w:r>
              <w:rPr>
                <w:rFonts w:eastAsia="Calibri"/>
                <w:szCs w:val="20"/>
              </w:rPr>
              <w:t>o</w:t>
            </w:r>
            <w:r w:rsidR="00EC4EFA">
              <w:rPr>
                <w:rFonts w:eastAsia="Calibri"/>
                <w:szCs w:val="20"/>
              </w:rPr>
              <w:t>dbor/oddelenie platobnej jednotky</w:t>
            </w:r>
          </w:p>
        </w:tc>
      </w:tr>
    </w:tbl>
    <w:p w:rsidR="00FF2B42" w:rsidRDefault="00FF2B42" w:rsidP="00C01C54">
      <w:pPr>
        <w:pStyle w:val="Zkladntext"/>
        <w:spacing w:before="120"/>
        <w:jc w:val="both"/>
      </w:pPr>
    </w:p>
    <w:p w:rsidR="00241966" w:rsidRDefault="00241966" w:rsidP="009C708C">
      <w:pPr>
        <w:pStyle w:val="Zkladntext"/>
        <w:numPr>
          <w:ilvl w:val="0"/>
          <w:numId w:val="14"/>
        </w:numPr>
        <w:spacing w:before="120"/>
        <w:ind w:left="426" w:hanging="426"/>
        <w:jc w:val="both"/>
      </w:pPr>
      <w:r>
        <w:t>Jednotlivé návrhy sledujú štandardizáciu pozícií, ktorá v programovom období</w:t>
      </w:r>
      <w:r w:rsidR="00D01F1D">
        <w:t xml:space="preserve"> </w:t>
      </w:r>
      <w:r>
        <w:t>2007</w:t>
      </w:r>
      <w:del w:id="231" w:author="Autor">
        <w:r>
          <w:delText>-</w:delText>
        </w:r>
      </w:del>
      <w:ins w:id="232" w:author="Autor">
        <w:r w:rsidR="008E2A0A">
          <w:t xml:space="preserve"> </w:t>
        </w:r>
        <w:r>
          <w:t>-</w:t>
        </w:r>
        <w:r w:rsidR="008E2A0A">
          <w:t xml:space="preserve"> </w:t>
        </w:r>
      </w:ins>
      <w:r>
        <w:t>2013 absentovala</w:t>
      </w:r>
      <w:r w:rsidR="00DF3937">
        <w:t xml:space="preserve"> spolu so</w:t>
      </w:r>
      <w:r>
        <w:t xml:space="preserve"> zadefinovan</w:t>
      </w:r>
      <w:r w:rsidR="00DF3937">
        <w:t>ím</w:t>
      </w:r>
      <w:r>
        <w:t xml:space="preserve"> kľúčových kompetencií zamestnancov. </w:t>
      </w:r>
    </w:p>
    <w:p w:rsidR="00216562" w:rsidRDefault="00D92B81" w:rsidP="009C708C">
      <w:pPr>
        <w:pStyle w:val="Zkladntext"/>
        <w:numPr>
          <w:ilvl w:val="0"/>
          <w:numId w:val="14"/>
        </w:numPr>
        <w:spacing w:before="120"/>
        <w:ind w:left="426" w:hanging="426"/>
        <w:jc w:val="both"/>
      </w:pPr>
      <w:r>
        <w:t>Š</w:t>
      </w:r>
      <w:r w:rsidR="00216562" w:rsidRPr="00216562">
        <w:t xml:space="preserve">tandardizované </w:t>
      </w:r>
      <w:ins w:id="233" w:author="Autor">
        <w:r w:rsidR="00D0344F">
          <w:t xml:space="preserve">pracovné </w:t>
        </w:r>
      </w:ins>
      <w:r w:rsidR="00216562" w:rsidRPr="00216562">
        <w:t xml:space="preserve">pozície </w:t>
      </w:r>
      <w:del w:id="234" w:author="Autor">
        <w:r w:rsidR="00216562" w:rsidRPr="00216562">
          <w:delText>je</w:delText>
        </w:r>
      </w:del>
      <w:ins w:id="235" w:author="Autor">
        <w:r w:rsidR="009E334A">
          <w:t>sú</w:t>
        </w:r>
      </w:ins>
      <w:r w:rsidR="00216562" w:rsidRPr="00216562">
        <w:t xml:space="preserve"> RO</w:t>
      </w:r>
      <w:del w:id="236" w:author="Autor">
        <w:r w:rsidR="00216562" w:rsidRPr="00216562">
          <w:delText>/</w:delText>
        </w:r>
      </w:del>
      <w:ins w:id="237" w:author="Autor">
        <w:r w:rsidR="009E334A">
          <w:t>,</w:t>
        </w:r>
        <w:r w:rsidR="008E2A0A">
          <w:t xml:space="preserve"> </w:t>
        </w:r>
      </w:ins>
      <w:r w:rsidR="00216562" w:rsidRPr="00216562">
        <w:t>SO</w:t>
      </w:r>
      <w:r w:rsidR="009E334A">
        <w:t xml:space="preserve"> </w:t>
      </w:r>
      <w:del w:id="238" w:author="Autor">
        <w:r w:rsidR="00A3245C">
          <w:delText>povinný</w:delText>
        </w:r>
      </w:del>
      <w:ins w:id="239" w:author="Autor">
        <w:r w:rsidR="009E334A">
          <w:t>a PJ</w:t>
        </w:r>
        <w:r w:rsidR="00216562" w:rsidRPr="00216562">
          <w:t xml:space="preserve"> </w:t>
        </w:r>
        <w:r w:rsidR="00A3245C">
          <w:t>povinn</w:t>
        </w:r>
        <w:r w:rsidR="009E334A">
          <w:t>é</w:t>
        </w:r>
      </w:ins>
      <w:r w:rsidR="00A3245C">
        <w:t xml:space="preserve"> </w:t>
      </w:r>
      <w:r w:rsidR="00216562" w:rsidRPr="00216562">
        <w:t xml:space="preserve">uplatňovať </w:t>
      </w:r>
      <w:r w:rsidR="003D5CA3">
        <w:t xml:space="preserve">najneskôr </w:t>
      </w:r>
      <w:ins w:id="240" w:author="Autor">
        <w:r w:rsidR="009E334A">
          <w:t xml:space="preserve">s účinnosťou prvej verzie tohto metodického pokynu, t.j. </w:t>
        </w:r>
      </w:ins>
      <w:r w:rsidR="003D5CA3">
        <w:t>od</w:t>
      </w:r>
      <w:r w:rsidR="00216562" w:rsidRPr="00216562">
        <w:t xml:space="preserve"> </w:t>
      </w:r>
      <w:r w:rsidR="003C5132">
        <w:t>0</w:t>
      </w:r>
      <w:r w:rsidR="00216562" w:rsidRPr="00216562">
        <w:t>1.</w:t>
      </w:r>
      <w:r w:rsidR="004010D6">
        <w:t xml:space="preserve"> </w:t>
      </w:r>
      <w:r w:rsidR="003C5132">
        <w:t>0</w:t>
      </w:r>
      <w:r w:rsidR="00216562" w:rsidRPr="00216562">
        <w:t>1. 2016.</w:t>
      </w:r>
    </w:p>
    <w:p w:rsidR="003B6034" w:rsidRPr="00DB4EEA" w:rsidRDefault="003B6034" w:rsidP="00FC6C10">
      <w:pPr>
        <w:pStyle w:val="Zkladntext"/>
        <w:spacing w:before="120"/>
        <w:ind w:left="426"/>
        <w:jc w:val="both"/>
        <w:rPr>
          <w:ins w:id="241" w:author="Autor"/>
        </w:rPr>
      </w:pPr>
    </w:p>
    <w:p w:rsidR="001F39B9" w:rsidRDefault="00086A6F" w:rsidP="00815351">
      <w:pPr>
        <w:pStyle w:val="MPCKO2"/>
        <w:ind w:left="576"/>
      </w:pPr>
      <w:bookmarkStart w:id="242" w:name="_Toc484004887"/>
      <w:r>
        <w:t>Činnosti vykonávané v rámci</w:t>
      </w:r>
      <w:r w:rsidR="001F39B9" w:rsidRPr="001F39B9">
        <w:t xml:space="preserve"> štandardizovaných </w:t>
      </w:r>
      <w:ins w:id="243" w:author="Autor">
        <w:r w:rsidR="00F42001">
          <w:t xml:space="preserve">pracovných </w:t>
        </w:r>
      </w:ins>
      <w:r w:rsidR="001F39B9" w:rsidRPr="001F39B9">
        <w:t>pozíci</w:t>
      </w:r>
      <w:r w:rsidR="00341ED0">
        <w:t>í</w:t>
      </w:r>
      <w:r w:rsidR="00815351">
        <w:t>, resp. riadiacich pozícií</w:t>
      </w:r>
      <w:bookmarkEnd w:id="242"/>
    </w:p>
    <w:p w:rsidR="001F39B9" w:rsidRPr="00FF15B5" w:rsidRDefault="00086A6F" w:rsidP="009C708C">
      <w:pPr>
        <w:pStyle w:val="Zkladntext"/>
        <w:numPr>
          <w:ilvl w:val="0"/>
          <w:numId w:val="15"/>
        </w:numPr>
        <w:spacing w:before="120"/>
        <w:ind w:left="425" w:hanging="425"/>
        <w:jc w:val="both"/>
      </w:pPr>
      <w:r>
        <w:t>Činnosti vykonávané v rámci</w:t>
      </w:r>
      <w:r w:rsidR="00CB2074" w:rsidRPr="00CB2074">
        <w:t xml:space="preserve"> štandardizovaných </w:t>
      </w:r>
      <w:ins w:id="244" w:author="Autor">
        <w:r w:rsidR="00295FA4">
          <w:t xml:space="preserve">pracovných </w:t>
        </w:r>
      </w:ins>
      <w:r w:rsidR="00CB2074" w:rsidRPr="00CB2074">
        <w:t xml:space="preserve">pozícií konkretizujú opisy štátnozamestnaneckých miest, resp. pracovné náplne zamestnancov </w:t>
      </w:r>
      <w:ins w:id="245" w:author="Autor">
        <w:r w:rsidR="007A4BC5">
          <w:t>p</w:t>
        </w:r>
        <w:r w:rsidR="000E67EA">
          <w:t>racujúci</w:t>
        </w:r>
        <w:r w:rsidR="006D2DEE">
          <w:t>c</w:t>
        </w:r>
        <w:r w:rsidR="000E67EA">
          <w:t xml:space="preserve">h </w:t>
        </w:r>
      </w:ins>
      <w:r w:rsidR="007A4BC5">
        <w:t xml:space="preserve">vo </w:t>
      </w:r>
      <w:del w:id="246" w:author="Autor">
        <w:r w:rsidR="00CB2074" w:rsidRPr="00CB2074">
          <w:delText>verejnej službe</w:delText>
        </w:r>
      </w:del>
      <w:ins w:id="247" w:author="Autor">
        <w:r w:rsidR="007A4BC5">
          <w:t>verejnom záujme</w:t>
        </w:r>
      </w:ins>
      <w:r w:rsidR="007A4BC5">
        <w:t xml:space="preserve"> </w:t>
      </w:r>
      <w:r w:rsidR="00CB2074" w:rsidRPr="00CB2074">
        <w:t>na zabezpečovanie úloh RO</w:t>
      </w:r>
      <w:del w:id="248" w:author="Autor">
        <w:r w:rsidR="00CB2074" w:rsidRPr="00CB2074">
          <w:delText>/</w:delText>
        </w:r>
      </w:del>
      <w:ins w:id="249" w:author="Autor">
        <w:r w:rsidR="009E334A">
          <w:t>,</w:t>
        </w:r>
        <w:r w:rsidR="008E2A0A">
          <w:t xml:space="preserve"> </w:t>
        </w:r>
      </w:ins>
      <w:r w:rsidR="00CB2074" w:rsidRPr="00CB2074">
        <w:t>SO</w:t>
      </w:r>
      <w:ins w:id="250" w:author="Autor">
        <w:r w:rsidR="00CB2074" w:rsidRPr="00CB2074">
          <w:t xml:space="preserve"> </w:t>
        </w:r>
        <w:r w:rsidR="009E334A">
          <w:t>a PJ</w:t>
        </w:r>
      </w:ins>
      <w:r w:rsidR="009E334A">
        <w:t xml:space="preserve"> </w:t>
      </w:r>
      <w:r w:rsidR="00CB2074" w:rsidRPr="00CB2074">
        <w:t>v nadväznosti na audit trail RO</w:t>
      </w:r>
      <w:del w:id="251" w:author="Autor">
        <w:r w:rsidR="00CB2074" w:rsidRPr="00CB2074">
          <w:delText>/</w:delText>
        </w:r>
      </w:del>
      <w:ins w:id="252" w:author="Autor">
        <w:r w:rsidR="00554A72">
          <w:t xml:space="preserve">, </w:t>
        </w:r>
      </w:ins>
      <w:r w:rsidR="00CB2074" w:rsidRPr="00CB2074">
        <w:t>SO</w:t>
      </w:r>
      <w:ins w:id="253" w:author="Autor">
        <w:r w:rsidR="00554A72">
          <w:t xml:space="preserve"> a PJ</w:t>
        </w:r>
      </w:ins>
      <w:r w:rsidR="00CB2074" w:rsidRPr="00CB2074">
        <w:t xml:space="preserve">. </w:t>
      </w:r>
      <w:r w:rsidR="001F39B9" w:rsidRPr="001F39B9">
        <w:t xml:space="preserve"> </w:t>
      </w:r>
    </w:p>
    <w:p w:rsidR="001F39B9" w:rsidRPr="00FF15B5" w:rsidRDefault="00CB2074" w:rsidP="009C708C">
      <w:pPr>
        <w:pStyle w:val="Zkladntext"/>
        <w:numPr>
          <w:ilvl w:val="0"/>
          <w:numId w:val="15"/>
        </w:numPr>
        <w:spacing w:before="120"/>
        <w:ind w:left="425" w:hanging="425"/>
        <w:jc w:val="both"/>
      </w:pPr>
      <w:r w:rsidRPr="00CB2074">
        <w:t>Zadefinovanie štandardizovaných</w:t>
      </w:r>
      <w:ins w:id="254" w:author="Autor">
        <w:r w:rsidRPr="00CB2074">
          <w:t xml:space="preserve"> </w:t>
        </w:r>
        <w:r w:rsidR="00295FA4">
          <w:t>pracovných</w:t>
        </w:r>
      </w:ins>
      <w:r w:rsidR="00295FA4">
        <w:t xml:space="preserve"> </w:t>
      </w:r>
      <w:r w:rsidRPr="00CB2074">
        <w:t>pozícií a</w:t>
      </w:r>
      <w:r w:rsidR="00086A6F">
        <w:t xml:space="preserve"> zodpovedajúcich činností </w:t>
      </w:r>
      <w:r w:rsidRPr="00CB2074">
        <w:t>v</w:t>
      </w:r>
      <w:r>
        <w:t xml:space="preserve"> </w:t>
      </w:r>
      <w:r w:rsidRPr="00CB2074">
        <w:t xml:space="preserve">manuáloch procedúr </w:t>
      </w:r>
      <w:r w:rsidR="00086A6F">
        <w:t>(podľa</w:t>
      </w:r>
      <w:r w:rsidR="00F041F1">
        <w:t> </w:t>
      </w:r>
      <w:r w:rsidR="00086A6F" w:rsidRPr="00CB2074">
        <w:t>tab</w:t>
      </w:r>
      <w:r w:rsidR="00086A6F">
        <w:t xml:space="preserve">uľky </w:t>
      </w:r>
      <w:r w:rsidRPr="00CB2074">
        <w:t>č. 2</w:t>
      </w:r>
      <w:r w:rsidR="00815351">
        <w:t xml:space="preserve"> a</w:t>
      </w:r>
      <w:r w:rsidR="001E3475">
        <w:t> č.</w:t>
      </w:r>
      <w:r w:rsidR="004010D6">
        <w:t xml:space="preserve"> </w:t>
      </w:r>
      <w:r w:rsidR="001E3475">
        <w:t>3</w:t>
      </w:r>
      <w:r w:rsidR="00086A6F">
        <w:t>)</w:t>
      </w:r>
      <w:r w:rsidRPr="00CB2074">
        <w:t xml:space="preserve"> je záväzné pre RO</w:t>
      </w:r>
      <w:del w:id="255" w:author="Autor">
        <w:r w:rsidRPr="00CB2074">
          <w:delText>/</w:delText>
        </w:r>
      </w:del>
      <w:ins w:id="256" w:author="Autor">
        <w:r w:rsidR="009E334A">
          <w:t>,</w:t>
        </w:r>
        <w:r w:rsidR="008E2A0A">
          <w:t xml:space="preserve"> </w:t>
        </w:r>
      </w:ins>
      <w:r w:rsidRPr="00CB2074">
        <w:t>SO</w:t>
      </w:r>
      <w:ins w:id="257" w:author="Autor">
        <w:r w:rsidR="009E334A">
          <w:t xml:space="preserve"> a</w:t>
        </w:r>
        <w:r w:rsidR="008E2A0A">
          <w:t> </w:t>
        </w:r>
        <w:r w:rsidR="009E334A">
          <w:t>PJ</w:t>
        </w:r>
      </w:ins>
      <w:r w:rsidR="008E2A0A">
        <w:t xml:space="preserve"> </w:t>
      </w:r>
      <w:r w:rsidRPr="00CB2074">
        <w:t>operačných programov zapojen</w:t>
      </w:r>
      <w:r w:rsidR="00C01632">
        <w:t>ých</w:t>
      </w:r>
      <w:r w:rsidRPr="00CB2074">
        <w:t xml:space="preserve"> do</w:t>
      </w:r>
      <w:r w:rsidR="003E0C5D">
        <w:t xml:space="preserve"> </w:t>
      </w:r>
      <w:ins w:id="258" w:author="Autor">
        <w:r w:rsidR="003E0C5D">
          <w:t>riadenia,</w:t>
        </w:r>
        <w:r w:rsidRPr="00CB2074">
          <w:t xml:space="preserve"> </w:t>
        </w:r>
      </w:ins>
      <w:r w:rsidRPr="00CB2074">
        <w:t>implementácie</w:t>
      </w:r>
      <w:ins w:id="259" w:author="Autor">
        <w:r w:rsidR="003E0C5D">
          <w:t>, kontroly a auditu</w:t>
        </w:r>
      </w:ins>
      <w:r w:rsidRPr="00CB2074">
        <w:t xml:space="preserve"> EŠIF v</w:t>
      </w:r>
      <w:r w:rsidR="00FC2BE7">
        <w:t> programovom období</w:t>
      </w:r>
      <w:r w:rsidRPr="00CB2074">
        <w:t xml:space="preserve"> 2014 – </w:t>
      </w:r>
      <w:r w:rsidRPr="0073633B">
        <w:t xml:space="preserve">2020 </w:t>
      </w:r>
      <w:r w:rsidRPr="00D20FCF">
        <w:t>v rámci cieľa Investovanie do rastu a zamestnanosti.</w:t>
      </w:r>
      <w:r w:rsidRPr="00CB2074">
        <w:t xml:space="preserve"> Vytvorenie novej štandardizovanej </w:t>
      </w:r>
      <w:ins w:id="260" w:author="Autor">
        <w:r w:rsidR="00295FA4">
          <w:t xml:space="preserve">pracovnej </w:t>
        </w:r>
      </w:ins>
      <w:r w:rsidRPr="00CB2074">
        <w:t xml:space="preserve">pozície nad rámec vytvorených štandardizovaných </w:t>
      </w:r>
      <w:ins w:id="261" w:author="Autor">
        <w:r w:rsidR="00295FA4">
          <w:t xml:space="preserve">pracovných </w:t>
        </w:r>
      </w:ins>
      <w:r w:rsidRPr="00CB2074">
        <w:t xml:space="preserve">pozícií schvaľuje </w:t>
      </w:r>
      <w:r w:rsidR="00086A6F">
        <w:t xml:space="preserve">odbor AK EŠIF, ÚV SR </w:t>
      </w:r>
      <w:r w:rsidRPr="00CB2074">
        <w:t>na základe</w:t>
      </w:r>
      <w:r w:rsidR="00F23F46">
        <w:t xml:space="preserve"> </w:t>
      </w:r>
      <w:r w:rsidRPr="00CB2074">
        <w:t>žiadosti</w:t>
      </w:r>
      <w:r w:rsidR="008B370C">
        <w:t xml:space="preserve"> RO</w:t>
      </w:r>
      <w:del w:id="262" w:author="Autor">
        <w:r w:rsidR="008B370C">
          <w:delText>/</w:delText>
        </w:r>
      </w:del>
      <w:ins w:id="263" w:author="Autor">
        <w:r w:rsidR="00554A72">
          <w:t xml:space="preserve">, </w:t>
        </w:r>
      </w:ins>
      <w:r w:rsidR="008B370C">
        <w:t>SO</w:t>
      </w:r>
      <w:ins w:id="264" w:author="Autor">
        <w:r w:rsidR="00554A72">
          <w:t xml:space="preserve"> a PJ</w:t>
        </w:r>
      </w:ins>
      <w:r w:rsidRPr="00CB2074">
        <w:t>. RO</w:t>
      </w:r>
      <w:del w:id="265" w:author="Autor">
        <w:r w:rsidRPr="00CB2074">
          <w:delText>/</w:delText>
        </w:r>
      </w:del>
      <w:ins w:id="266" w:author="Autor">
        <w:r w:rsidR="00CD61C4">
          <w:t xml:space="preserve"> a </w:t>
        </w:r>
      </w:ins>
      <w:r w:rsidRPr="00CB2074">
        <w:t>SO</w:t>
      </w:r>
      <w:r w:rsidR="00554A72">
        <w:t xml:space="preserve"> </w:t>
      </w:r>
      <w:r w:rsidRPr="00CB2074">
        <w:t xml:space="preserve">nie je povinný vytvoriť </w:t>
      </w:r>
      <w:ins w:id="267" w:author="Autor">
        <w:r w:rsidR="009E334A">
          <w:t xml:space="preserve">a obsadiť </w:t>
        </w:r>
      </w:ins>
      <w:r w:rsidRPr="00CB2074">
        <w:t xml:space="preserve">všetky štandardizované </w:t>
      </w:r>
      <w:ins w:id="268" w:author="Autor">
        <w:r w:rsidR="00D0344F">
          <w:t xml:space="preserve">pracovné </w:t>
        </w:r>
      </w:ins>
      <w:r w:rsidRPr="00CB2074">
        <w:t>pozície uvedené tab</w:t>
      </w:r>
      <w:r w:rsidR="00F041F1">
        <w:t>uľke</w:t>
      </w:r>
      <w:r w:rsidRPr="00CB2074">
        <w:t xml:space="preserve"> č. 2</w:t>
      </w:r>
      <w:del w:id="269" w:author="Autor">
        <w:r w:rsidR="001E3475">
          <w:delText xml:space="preserve"> a č.</w:delText>
        </w:r>
        <w:r w:rsidR="00FC2BE7">
          <w:delText xml:space="preserve"> </w:delText>
        </w:r>
        <w:r w:rsidR="001E3475">
          <w:delText>3</w:delText>
        </w:r>
        <w:r w:rsidRPr="00CB2074">
          <w:delText>.</w:delText>
        </w:r>
      </w:del>
      <w:ins w:id="270" w:author="Autor">
        <w:r w:rsidRPr="00CB2074">
          <w:t>.</w:t>
        </w:r>
        <w:r w:rsidR="00CD61C4">
          <w:t xml:space="preserve"> </w:t>
        </w:r>
      </w:ins>
    </w:p>
    <w:p w:rsidR="00CB2074" w:rsidRDefault="00F041F1" w:rsidP="009C708C">
      <w:pPr>
        <w:pStyle w:val="Zoznamsodrkami"/>
        <w:numPr>
          <w:ilvl w:val="0"/>
          <w:numId w:val="15"/>
        </w:numPr>
        <w:spacing w:before="120" w:after="120"/>
        <w:ind w:left="425" w:hanging="425"/>
        <w:rPr>
          <w:sz w:val="24"/>
          <w:szCs w:val="24"/>
          <w:lang w:val="sk-SK"/>
        </w:rPr>
      </w:pPr>
      <w:bookmarkStart w:id="271" w:name="_Toc409695119"/>
      <w:r w:rsidRPr="00DB4EEA">
        <w:rPr>
          <w:sz w:val="24"/>
          <w:szCs w:val="24"/>
          <w:lang w:val="sk-SK"/>
        </w:rPr>
        <w:t xml:space="preserve">O </w:t>
      </w:r>
      <w:r w:rsidR="00CB2074" w:rsidRPr="00DB4EEA">
        <w:rPr>
          <w:sz w:val="24"/>
          <w:szCs w:val="24"/>
          <w:lang w:val="sk-SK"/>
        </w:rPr>
        <w:t xml:space="preserve">výbere štandardizovaných </w:t>
      </w:r>
      <w:ins w:id="272" w:author="Autor">
        <w:r w:rsidR="00295FA4">
          <w:rPr>
            <w:sz w:val="24"/>
            <w:szCs w:val="24"/>
            <w:lang w:val="sk-SK"/>
          </w:rPr>
          <w:t xml:space="preserve">pracovných </w:t>
        </w:r>
      </w:ins>
      <w:r w:rsidR="00CB2074" w:rsidRPr="00DB4EEA">
        <w:rPr>
          <w:sz w:val="24"/>
          <w:szCs w:val="24"/>
          <w:lang w:val="sk-SK"/>
        </w:rPr>
        <w:t>pozícií rozhoduje RO</w:t>
      </w:r>
      <w:del w:id="273" w:author="Autor">
        <w:r w:rsidR="00CB2074" w:rsidRPr="00DB4EEA">
          <w:rPr>
            <w:sz w:val="24"/>
            <w:szCs w:val="24"/>
            <w:lang w:val="sk-SK"/>
          </w:rPr>
          <w:delText>/</w:delText>
        </w:r>
      </w:del>
      <w:ins w:id="274" w:author="Autor">
        <w:r w:rsidR="00ED3540">
          <w:rPr>
            <w:sz w:val="24"/>
            <w:szCs w:val="24"/>
            <w:lang w:val="sk-SK"/>
          </w:rPr>
          <w:t xml:space="preserve">, </w:t>
        </w:r>
      </w:ins>
      <w:r w:rsidR="00CB2074" w:rsidRPr="00DB4EEA">
        <w:rPr>
          <w:sz w:val="24"/>
          <w:szCs w:val="24"/>
          <w:lang w:val="sk-SK"/>
        </w:rPr>
        <w:t>SO</w:t>
      </w:r>
      <w:r w:rsidR="00ED3540">
        <w:rPr>
          <w:sz w:val="24"/>
          <w:szCs w:val="24"/>
          <w:lang w:val="sk-SK"/>
        </w:rPr>
        <w:t xml:space="preserve"> </w:t>
      </w:r>
      <w:ins w:id="275" w:author="Autor">
        <w:r w:rsidR="00ED3540">
          <w:rPr>
            <w:sz w:val="24"/>
            <w:szCs w:val="24"/>
            <w:lang w:val="sk-SK"/>
          </w:rPr>
          <w:t>a PJ</w:t>
        </w:r>
        <w:r w:rsidR="00CB2074" w:rsidRPr="00DB4EEA">
          <w:rPr>
            <w:sz w:val="24"/>
            <w:szCs w:val="24"/>
            <w:lang w:val="sk-SK"/>
          </w:rPr>
          <w:t xml:space="preserve"> </w:t>
        </w:r>
      </w:ins>
      <w:r w:rsidR="00CB2074" w:rsidRPr="00DB4EEA">
        <w:rPr>
          <w:sz w:val="24"/>
          <w:szCs w:val="24"/>
          <w:lang w:val="sk-SK"/>
        </w:rPr>
        <w:t xml:space="preserve">podľa vlastnej potreby. </w:t>
      </w:r>
      <w:r w:rsidR="00CB2074" w:rsidRPr="006D28BF">
        <w:rPr>
          <w:sz w:val="24"/>
          <w:szCs w:val="24"/>
          <w:lang w:val="sk-SK"/>
        </w:rPr>
        <w:t>RO</w:t>
      </w:r>
      <w:del w:id="276" w:author="Autor">
        <w:r w:rsidR="00CB2074" w:rsidRPr="006D28BF">
          <w:rPr>
            <w:sz w:val="24"/>
            <w:szCs w:val="24"/>
            <w:lang w:val="sk-SK"/>
          </w:rPr>
          <w:delText>/</w:delText>
        </w:r>
      </w:del>
      <w:ins w:id="277" w:author="Autor">
        <w:r w:rsidR="00ED3540">
          <w:rPr>
            <w:sz w:val="24"/>
            <w:szCs w:val="24"/>
            <w:lang w:val="sk-SK"/>
          </w:rPr>
          <w:t xml:space="preserve">, </w:t>
        </w:r>
      </w:ins>
      <w:r w:rsidR="00CB2074" w:rsidRPr="006D28BF">
        <w:rPr>
          <w:sz w:val="24"/>
          <w:szCs w:val="24"/>
          <w:lang w:val="sk-SK"/>
        </w:rPr>
        <w:t>SO</w:t>
      </w:r>
      <w:ins w:id="278" w:author="Autor">
        <w:r w:rsidR="00ED3540">
          <w:rPr>
            <w:sz w:val="24"/>
            <w:szCs w:val="24"/>
            <w:lang w:val="sk-SK"/>
          </w:rPr>
          <w:t xml:space="preserve"> a PJ</w:t>
        </w:r>
      </w:ins>
      <w:r w:rsidR="00CB2074" w:rsidRPr="006D28BF">
        <w:rPr>
          <w:sz w:val="24"/>
          <w:szCs w:val="24"/>
          <w:lang w:val="sk-SK"/>
        </w:rPr>
        <w:t xml:space="preserve"> </w:t>
      </w:r>
      <w:r w:rsidR="00086A6F">
        <w:rPr>
          <w:sz w:val="24"/>
          <w:szCs w:val="24"/>
          <w:lang w:val="sk-SK"/>
        </w:rPr>
        <w:t xml:space="preserve">zodpovedá za výkon činností </w:t>
      </w:r>
      <w:r w:rsidR="00115AEA">
        <w:rPr>
          <w:sz w:val="24"/>
          <w:szCs w:val="24"/>
          <w:lang w:val="sk-SK"/>
        </w:rPr>
        <w:t>definovaných k štandardizovaným</w:t>
      </w:r>
      <w:ins w:id="279" w:author="Autor">
        <w:r w:rsidR="00115AEA">
          <w:rPr>
            <w:sz w:val="24"/>
            <w:szCs w:val="24"/>
            <w:lang w:val="sk-SK"/>
          </w:rPr>
          <w:t xml:space="preserve"> </w:t>
        </w:r>
        <w:r w:rsidR="00295FA4">
          <w:rPr>
            <w:sz w:val="24"/>
            <w:szCs w:val="24"/>
            <w:lang w:val="sk-SK"/>
          </w:rPr>
          <w:t>pracovným</w:t>
        </w:r>
      </w:ins>
      <w:r w:rsidR="00295FA4">
        <w:rPr>
          <w:sz w:val="24"/>
          <w:szCs w:val="24"/>
          <w:lang w:val="sk-SK"/>
        </w:rPr>
        <w:t xml:space="preserve"> </w:t>
      </w:r>
      <w:r w:rsidR="00115AEA">
        <w:rPr>
          <w:sz w:val="24"/>
          <w:szCs w:val="24"/>
          <w:lang w:val="sk-SK"/>
        </w:rPr>
        <w:t>pozíciám v rámci subjektu.</w:t>
      </w:r>
      <w:r w:rsidR="00CB2074" w:rsidRPr="006D28BF">
        <w:rPr>
          <w:sz w:val="24"/>
          <w:szCs w:val="24"/>
          <w:lang w:val="sk-SK"/>
        </w:rPr>
        <w:t xml:space="preserve"> </w:t>
      </w:r>
      <w:r w:rsidR="00BC3841">
        <w:rPr>
          <w:sz w:val="24"/>
          <w:szCs w:val="24"/>
          <w:lang w:val="sk-SK"/>
        </w:rPr>
        <w:t>Je záväzné, aby o</w:t>
      </w:r>
      <w:r w:rsidR="00CB2074" w:rsidRPr="006D28BF">
        <w:rPr>
          <w:sz w:val="24"/>
          <w:szCs w:val="24"/>
          <w:lang w:val="sk-SK"/>
        </w:rPr>
        <w:t>pis</w:t>
      </w:r>
      <w:r w:rsidR="00115AEA">
        <w:rPr>
          <w:sz w:val="24"/>
          <w:szCs w:val="24"/>
          <w:lang w:val="sk-SK"/>
        </w:rPr>
        <w:t>y</w:t>
      </w:r>
      <w:r w:rsidR="00CB2074" w:rsidRPr="006D28BF">
        <w:rPr>
          <w:sz w:val="24"/>
          <w:szCs w:val="24"/>
          <w:lang w:val="sk-SK"/>
        </w:rPr>
        <w:t xml:space="preserve"> štátnozamestnaneckých miest, resp. </w:t>
      </w:r>
      <w:r w:rsidR="00115AEA" w:rsidRPr="006D28BF">
        <w:rPr>
          <w:sz w:val="24"/>
          <w:szCs w:val="24"/>
          <w:lang w:val="sk-SK"/>
        </w:rPr>
        <w:t>pracovn</w:t>
      </w:r>
      <w:r w:rsidR="00115AEA">
        <w:rPr>
          <w:sz w:val="24"/>
          <w:szCs w:val="24"/>
          <w:lang w:val="sk-SK"/>
        </w:rPr>
        <w:t>é</w:t>
      </w:r>
      <w:r w:rsidR="00115AEA" w:rsidRPr="006D28BF">
        <w:rPr>
          <w:sz w:val="24"/>
          <w:szCs w:val="24"/>
          <w:lang w:val="sk-SK"/>
        </w:rPr>
        <w:t xml:space="preserve"> nápln</w:t>
      </w:r>
      <w:r w:rsidR="00115AEA">
        <w:rPr>
          <w:sz w:val="24"/>
          <w:szCs w:val="24"/>
          <w:lang w:val="sk-SK"/>
        </w:rPr>
        <w:t>e</w:t>
      </w:r>
      <w:r w:rsidR="00115AEA" w:rsidRPr="006D28BF">
        <w:rPr>
          <w:sz w:val="24"/>
          <w:szCs w:val="24"/>
          <w:lang w:val="sk-SK"/>
        </w:rPr>
        <w:t xml:space="preserve"> </w:t>
      </w:r>
      <w:r w:rsidR="00CB2074" w:rsidRPr="006D28BF">
        <w:rPr>
          <w:sz w:val="24"/>
          <w:szCs w:val="24"/>
          <w:lang w:val="sk-SK"/>
        </w:rPr>
        <w:t xml:space="preserve">zamestnancov </w:t>
      </w:r>
      <w:ins w:id="280" w:author="Autor">
        <w:r w:rsidR="006D2DEE">
          <w:rPr>
            <w:sz w:val="24"/>
            <w:szCs w:val="24"/>
            <w:lang w:val="sk-SK"/>
          </w:rPr>
          <w:t xml:space="preserve"> pracujúcich </w:t>
        </w:r>
      </w:ins>
      <w:r w:rsidR="006D2DEE">
        <w:rPr>
          <w:sz w:val="24"/>
          <w:szCs w:val="24"/>
          <w:lang w:val="sk-SK"/>
        </w:rPr>
        <w:t xml:space="preserve">vo </w:t>
      </w:r>
      <w:del w:id="281" w:author="Autor">
        <w:r w:rsidR="00CB2074" w:rsidRPr="006D28BF">
          <w:rPr>
            <w:sz w:val="24"/>
            <w:szCs w:val="24"/>
            <w:lang w:val="sk-SK"/>
          </w:rPr>
          <w:delText>verejnej službe</w:delText>
        </w:r>
      </w:del>
      <w:ins w:id="282" w:author="Autor">
        <w:r w:rsidR="006D2DEE">
          <w:rPr>
            <w:sz w:val="24"/>
            <w:szCs w:val="24"/>
            <w:lang w:val="sk-SK"/>
          </w:rPr>
          <w:t>verejnom záujme</w:t>
        </w:r>
      </w:ins>
      <w:r w:rsidR="006D2DEE">
        <w:rPr>
          <w:sz w:val="24"/>
          <w:szCs w:val="24"/>
          <w:lang w:val="sk-SK"/>
        </w:rPr>
        <w:t xml:space="preserve"> </w:t>
      </w:r>
      <w:r w:rsidR="00BC3841">
        <w:rPr>
          <w:sz w:val="24"/>
          <w:szCs w:val="24"/>
          <w:lang w:val="sk-SK"/>
        </w:rPr>
        <w:t>obsahovali</w:t>
      </w:r>
      <w:r w:rsidR="00115AEA">
        <w:rPr>
          <w:sz w:val="24"/>
          <w:szCs w:val="24"/>
          <w:lang w:val="sk-SK"/>
        </w:rPr>
        <w:t xml:space="preserve"> </w:t>
      </w:r>
      <w:del w:id="283" w:author="Autor">
        <w:r w:rsidR="00F46D09">
          <w:rPr>
            <w:sz w:val="24"/>
            <w:szCs w:val="24"/>
            <w:lang w:val="sk-SK"/>
          </w:rPr>
          <w:delText>najmä</w:delText>
        </w:r>
      </w:del>
      <w:ins w:id="284" w:author="Autor">
        <w:r w:rsidR="009E334A">
          <w:rPr>
            <w:sz w:val="24"/>
            <w:szCs w:val="24"/>
            <w:lang w:val="sk-SK"/>
          </w:rPr>
          <w:t>minimálne</w:t>
        </w:r>
      </w:ins>
      <w:r w:rsidR="00F46D09">
        <w:rPr>
          <w:sz w:val="24"/>
          <w:szCs w:val="24"/>
          <w:lang w:val="sk-SK"/>
        </w:rPr>
        <w:t xml:space="preserve"> </w:t>
      </w:r>
      <w:r w:rsidR="00BC3841">
        <w:rPr>
          <w:sz w:val="24"/>
          <w:szCs w:val="24"/>
          <w:lang w:val="sk-SK"/>
        </w:rPr>
        <w:t>uvedené kľúčové činnosti</w:t>
      </w:r>
      <w:r w:rsidR="00CB2074" w:rsidRPr="006D28BF">
        <w:rPr>
          <w:sz w:val="24"/>
          <w:szCs w:val="24"/>
          <w:lang w:val="sk-SK"/>
        </w:rPr>
        <w:t xml:space="preserve"> </w:t>
      </w:r>
      <w:r w:rsidR="00115AEA">
        <w:rPr>
          <w:sz w:val="24"/>
          <w:szCs w:val="24"/>
          <w:lang w:val="sk-SK"/>
        </w:rPr>
        <w:t xml:space="preserve">pre </w:t>
      </w:r>
      <w:r w:rsidR="00BC3841">
        <w:rPr>
          <w:sz w:val="24"/>
          <w:szCs w:val="24"/>
          <w:lang w:val="sk-SK"/>
        </w:rPr>
        <w:t xml:space="preserve">konkrétnu štandardizovanú </w:t>
      </w:r>
      <w:ins w:id="285" w:author="Autor">
        <w:r w:rsidR="00295FA4">
          <w:rPr>
            <w:sz w:val="24"/>
            <w:szCs w:val="24"/>
            <w:lang w:val="sk-SK"/>
          </w:rPr>
          <w:t xml:space="preserve">pracovnú </w:t>
        </w:r>
      </w:ins>
      <w:r w:rsidR="00BC3841">
        <w:rPr>
          <w:sz w:val="24"/>
          <w:szCs w:val="24"/>
          <w:lang w:val="sk-SK"/>
        </w:rPr>
        <w:t xml:space="preserve">pozíciu </w:t>
      </w:r>
      <w:r w:rsidR="00BC3841" w:rsidRPr="00121AD0">
        <w:rPr>
          <w:sz w:val="24"/>
          <w:lang w:val="sk-SK"/>
          <w:rPrChange w:id="286" w:author="Autor">
            <w:rPr>
              <w:sz w:val="24"/>
            </w:rPr>
          </w:rPrChange>
        </w:rPr>
        <w:t xml:space="preserve">(v </w:t>
      </w:r>
      <w:r w:rsidR="00BC3841" w:rsidRPr="00833A58">
        <w:rPr>
          <w:sz w:val="24"/>
          <w:lang w:val="sk-SK"/>
        </w:rPr>
        <w:t>zmysle tabuliek č. 2 a č.</w:t>
      </w:r>
      <w:r w:rsidR="00940BEC">
        <w:rPr>
          <w:sz w:val="24"/>
          <w:lang w:val="sk-SK"/>
        </w:rPr>
        <w:t xml:space="preserve"> </w:t>
      </w:r>
      <w:r w:rsidR="00BC3841" w:rsidRPr="00833A58">
        <w:rPr>
          <w:sz w:val="24"/>
          <w:lang w:val="sk-SK"/>
        </w:rPr>
        <w:t>3</w:t>
      </w:r>
      <w:r w:rsidR="00BC3841" w:rsidRPr="00121AD0">
        <w:rPr>
          <w:sz w:val="24"/>
          <w:lang w:val="sk-SK"/>
          <w:rPrChange w:id="287" w:author="Autor">
            <w:rPr>
              <w:sz w:val="24"/>
            </w:rPr>
          </w:rPrChange>
        </w:rPr>
        <w:t>)</w:t>
      </w:r>
      <w:r w:rsidR="00CB2074" w:rsidRPr="00F46D09">
        <w:rPr>
          <w:sz w:val="24"/>
          <w:szCs w:val="24"/>
          <w:lang w:val="sk-SK"/>
        </w:rPr>
        <w:t>.</w:t>
      </w:r>
      <w:r w:rsidR="00CB2074" w:rsidRPr="006D28BF">
        <w:rPr>
          <w:sz w:val="24"/>
          <w:szCs w:val="24"/>
          <w:lang w:val="sk-SK"/>
        </w:rPr>
        <w:t xml:space="preserve"> </w:t>
      </w:r>
      <w:r w:rsidR="00F46D09">
        <w:rPr>
          <w:sz w:val="24"/>
          <w:szCs w:val="24"/>
          <w:lang w:val="sk-SK"/>
        </w:rPr>
        <w:t>RO</w:t>
      </w:r>
      <w:del w:id="288" w:author="Autor">
        <w:r w:rsidR="00F46D09">
          <w:rPr>
            <w:sz w:val="24"/>
            <w:szCs w:val="24"/>
            <w:lang w:val="sk-SK"/>
          </w:rPr>
          <w:delText>/</w:delText>
        </w:r>
      </w:del>
      <w:ins w:id="289" w:author="Autor">
        <w:r w:rsidR="009E334A">
          <w:rPr>
            <w:sz w:val="24"/>
            <w:szCs w:val="24"/>
            <w:lang w:val="sk-SK"/>
          </w:rPr>
          <w:t xml:space="preserve">, </w:t>
        </w:r>
      </w:ins>
      <w:r w:rsidR="00F46D09">
        <w:rPr>
          <w:sz w:val="24"/>
          <w:szCs w:val="24"/>
          <w:lang w:val="sk-SK"/>
        </w:rPr>
        <w:t>SO</w:t>
      </w:r>
      <w:ins w:id="290" w:author="Autor">
        <w:r w:rsidR="009E334A">
          <w:rPr>
            <w:sz w:val="24"/>
            <w:szCs w:val="24"/>
            <w:lang w:val="sk-SK"/>
          </w:rPr>
          <w:t xml:space="preserve"> a PJ</w:t>
        </w:r>
      </w:ins>
      <w:r w:rsidR="00F46D09">
        <w:rPr>
          <w:sz w:val="24"/>
          <w:szCs w:val="24"/>
          <w:lang w:val="sk-SK"/>
        </w:rPr>
        <w:t xml:space="preserve"> si však môže doplniť, resp. rozšíriť činnosti v rámci štandardizovaných pozícií </w:t>
      </w:r>
      <w:r w:rsidR="00940BEC">
        <w:rPr>
          <w:sz w:val="24"/>
          <w:szCs w:val="24"/>
          <w:lang w:val="sk-SK"/>
        </w:rPr>
        <w:t>podľa</w:t>
      </w:r>
      <w:r w:rsidR="00F46D09">
        <w:rPr>
          <w:sz w:val="24"/>
          <w:szCs w:val="24"/>
          <w:lang w:val="sk-SK"/>
        </w:rPr>
        <w:t xml:space="preserve"> potreby.  </w:t>
      </w:r>
    </w:p>
    <w:p w:rsidR="003B6034" w:rsidRDefault="00815351" w:rsidP="009C708C">
      <w:pPr>
        <w:pStyle w:val="Zoznamsodrkami"/>
        <w:numPr>
          <w:ilvl w:val="0"/>
          <w:numId w:val="15"/>
        </w:numPr>
        <w:spacing w:before="120" w:after="120"/>
        <w:ind w:left="425" w:hanging="425"/>
        <w:rPr>
          <w:sz w:val="24"/>
          <w:szCs w:val="24"/>
          <w:lang w:val="sk-SK"/>
        </w:rPr>
      </w:pPr>
      <w:r w:rsidRPr="009675B9">
        <w:rPr>
          <w:sz w:val="24"/>
          <w:szCs w:val="24"/>
          <w:lang w:val="sk-SK"/>
        </w:rPr>
        <w:lastRenderedPageBreak/>
        <w:t>Činnosti vykonávané v rámci riadiacich pozícií konkretizujú opisy štátnozamestnaneckých miest riadiacich pracovníko</w:t>
      </w:r>
      <w:r w:rsidRPr="007A2DDD">
        <w:rPr>
          <w:sz w:val="24"/>
          <w:szCs w:val="24"/>
          <w:lang w:val="sk-SK"/>
        </w:rPr>
        <w:t>v</w:t>
      </w:r>
      <w:ins w:id="291" w:author="Autor">
        <w:r w:rsidR="00A05AED">
          <w:rPr>
            <w:sz w:val="24"/>
            <w:szCs w:val="24"/>
            <w:lang w:val="sk-SK"/>
          </w:rPr>
          <w:t>,</w:t>
        </w:r>
      </w:ins>
      <w:r w:rsidRPr="007A2DDD">
        <w:rPr>
          <w:sz w:val="24"/>
          <w:szCs w:val="24"/>
          <w:lang w:val="sk-SK"/>
        </w:rPr>
        <w:t xml:space="preserve"> zodpovedných za </w:t>
      </w:r>
      <w:r w:rsidR="00832B87" w:rsidRPr="007A2DDD">
        <w:rPr>
          <w:sz w:val="24"/>
          <w:szCs w:val="24"/>
          <w:lang w:val="sk-SK"/>
        </w:rPr>
        <w:t xml:space="preserve">riadenie útvarov v rámci </w:t>
      </w:r>
      <w:r w:rsidR="00151E4C" w:rsidRPr="007A2DDD">
        <w:rPr>
          <w:sz w:val="24"/>
          <w:szCs w:val="24"/>
          <w:lang w:val="sk-SK"/>
        </w:rPr>
        <w:t>RO</w:t>
      </w:r>
      <w:del w:id="292" w:author="Autor">
        <w:r w:rsidR="00151E4C" w:rsidRPr="007A2DDD">
          <w:rPr>
            <w:sz w:val="24"/>
            <w:szCs w:val="24"/>
            <w:lang w:val="sk-SK"/>
          </w:rPr>
          <w:delText>/</w:delText>
        </w:r>
      </w:del>
      <w:ins w:id="293" w:author="Autor">
        <w:r w:rsidR="009E334A">
          <w:rPr>
            <w:sz w:val="24"/>
            <w:szCs w:val="24"/>
            <w:lang w:val="sk-SK"/>
          </w:rPr>
          <w:t xml:space="preserve">, </w:t>
        </w:r>
      </w:ins>
      <w:r w:rsidR="00151E4C" w:rsidRPr="007A2DDD">
        <w:rPr>
          <w:sz w:val="24"/>
          <w:szCs w:val="24"/>
          <w:lang w:val="sk-SK"/>
        </w:rPr>
        <w:t>SO</w:t>
      </w:r>
      <w:ins w:id="294" w:author="Autor">
        <w:r w:rsidR="009E334A">
          <w:rPr>
            <w:sz w:val="24"/>
            <w:szCs w:val="24"/>
            <w:lang w:val="sk-SK"/>
          </w:rPr>
          <w:t xml:space="preserve"> a</w:t>
        </w:r>
        <w:r w:rsidR="008E2A0A">
          <w:rPr>
            <w:sz w:val="24"/>
            <w:szCs w:val="24"/>
            <w:lang w:val="sk-SK"/>
          </w:rPr>
          <w:t> </w:t>
        </w:r>
        <w:r w:rsidR="009E334A">
          <w:rPr>
            <w:sz w:val="24"/>
            <w:szCs w:val="24"/>
            <w:lang w:val="sk-SK"/>
          </w:rPr>
          <w:t>PJ</w:t>
        </w:r>
      </w:ins>
      <w:r w:rsidR="008E2A0A">
        <w:rPr>
          <w:sz w:val="24"/>
          <w:szCs w:val="24"/>
          <w:lang w:val="sk-SK"/>
        </w:rPr>
        <w:t>.</w:t>
      </w:r>
      <w:r w:rsidR="00832B87" w:rsidRPr="009675B9">
        <w:rPr>
          <w:sz w:val="24"/>
          <w:szCs w:val="24"/>
          <w:lang w:val="sk-SK"/>
        </w:rPr>
        <w:t xml:space="preserve"> </w:t>
      </w:r>
    </w:p>
    <w:p w:rsidR="00B07FD2" w:rsidRPr="003B6034" w:rsidRDefault="00B07FD2" w:rsidP="00FC6C10">
      <w:pPr>
        <w:pStyle w:val="Zoznamsodrkami"/>
        <w:numPr>
          <w:ilvl w:val="0"/>
          <w:numId w:val="15"/>
        </w:numPr>
        <w:spacing w:before="120" w:after="120"/>
        <w:ind w:left="425" w:hanging="425"/>
        <w:rPr>
          <w:ins w:id="295" w:author="Autor"/>
          <w:sz w:val="24"/>
          <w:szCs w:val="24"/>
          <w:lang w:val="sk-SK"/>
        </w:rPr>
      </w:pPr>
      <w:ins w:id="296" w:author="Autor">
        <w:r w:rsidRPr="003B6034">
          <w:rPr>
            <w:sz w:val="24"/>
            <w:szCs w:val="24"/>
            <w:lang w:val="sk-SK"/>
          </w:rPr>
          <w:t>Zastupiteľnosť jednotlivých pozícií sa odporúča riešiť v rámci rovnakých pracovných pozícií. Pri pozíciách v procese finančného riadenia je potrebné dodržať princíp oddeliteľnosti funkcií v zmysle zákona č. 357/2015 Z. z. o finančnej kontrole a audite.</w:t>
        </w:r>
      </w:ins>
    </w:p>
    <w:bookmarkEnd w:id="271"/>
    <w:p w:rsidR="0076767E" w:rsidRDefault="0076767E">
      <w:pPr>
        <w:spacing w:after="200" w:line="276" w:lineRule="auto"/>
      </w:pPr>
      <w:r>
        <w:br w:type="page"/>
      </w:r>
    </w:p>
    <w:p w:rsidR="0082404E" w:rsidRDefault="0082404E" w:rsidP="00C01C54">
      <w:pPr>
        <w:pStyle w:val="Zkladntext"/>
        <w:spacing w:before="120"/>
        <w:ind w:left="-567" w:right="-569"/>
        <w:jc w:val="center"/>
        <w:rPr>
          <w:b/>
        </w:rPr>
      </w:pPr>
      <w:r>
        <w:rPr>
          <w:b/>
        </w:rPr>
        <w:lastRenderedPageBreak/>
        <w:t xml:space="preserve">Tabuľka č. 2: </w:t>
      </w:r>
      <w:r w:rsidRPr="00645A5D">
        <w:rPr>
          <w:b/>
        </w:rPr>
        <w:t>Prehľad štandardizovaných</w:t>
      </w:r>
      <w:ins w:id="297" w:author="Autor">
        <w:r w:rsidRPr="00645A5D">
          <w:rPr>
            <w:b/>
          </w:rPr>
          <w:t xml:space="preserve"> </w:t>
        </w:r>
        <w:r w:rsidR="007B1015">
          <w:rPr>
            <w:b/>
          </w:rPr>
          <w:t>pracovných</w:t>
        </w:r>
      </w:ins>
      <w:r w:rsidR="007B1015">
        <w:rPr>
          <w:b/>
        </w:rPr>
        <w:t xml:space="preserve"> </w:t>
      </w:r>
      <w:r w:rsidRPr="00645A5D">
        <w:rPr>
          <w:b/>
        </w:rPr>
        <w:t>pozícií</w:t>
      </w:r>
      <w:r w:rsidR="00377B0D">
        <w:rPr>
          <w:b/>
        </w:rPr>
        <w:t xml:space="preserve"> a</w:t>
      </w:r>
      <w:r w:rsidR="0076767E">
        <w:rPr>
          <w:b/>
        </w:rPr>
        <w:t> vykonávaných činností</w:t>
      </w:r>
    </w:p>
    <w:tbl>
      <w:tblPr>
        <w:tblStyle w:val="Mriekatabuky"/>
        <w:tblW w:w="9923" w:type="dxa"/>
        <w:tblInd w:w="-318" w:type="dxa"/>
        <w:tblLook w:val="04A0" w:firstRow="1" w:lastRow="0" w:firstColumn="1" w:lastColumn="0" w:noHBand="0" w:noVBand="1"/>
      </w:tblPr>
      <w:tblGrid>
        <w:gridCol w:w="2569"/>
        <w:gridCol w:w="7354"/>
        <w:tblGridChange w:id="298">
          <w:tblGrid>
            <w:gridCol w:w="1908"/>
            <w:gridCol w:w="661"/>
            <w:gridCol w:w="1908"/>
            <w:gridCol w:w="5446"/>
            <w:gridCol w:w="1625"/>
          </w:tblGrid>
        </w:tblGridChange>
      </w:tblGrid>
      <w:tr w:rsidR="00377B0D" w:rsidRPr="00536549" w:rsidTr="00C01C54">
        <w:tc>
          <w:tcPr>
            <w:tcW w:w="2569" w:type="dxa"/>
            <w:vAlign w:val="center"/>
          </w:tcPr>
          <w:p w:rsidR="00377B0D" w:rsidRPr="00536549" w:rsidRDefault="00377B0D" w:rsidP="00CB2074">
            <w:pPr>
              <w:pStyle w:val="Zkladntext"/>
              <w:rPr>
                <w:b/>
              </w:rPr>
            </w:pPr>
            <w:r w:rsidRPr="00536549">
              <w:rPr>
                <w:b/>
              </w:rPr>
              <w:t>Štandardizovaná pozícia</w:t>
            </w:r>
          </w:p>
        </w:tc>
        <w:tc>
          <w:tcPr>
            <w:tcW w:w="7354" w:type="dxa"/>
            <w:vAlign w:val="center"/>
          </w:tcPr>
          <w:p w:rsidR="00377B0D" w:rsidRPr="00536549" w:rsidRDefault="00BC3841" w:rsidP="00CB2074">
            <w:pPr>
              <w:pStyle w:val="Zkladntext"/>
              <w:rPr>
                <w:b/>
              </w:rPr>
            </w:pPr>
            <w:r>
              <w:rPr>
                <w:b/>
              </w:rPr>
              <w:t xml:space="preserve">Kľúčové </w:t>
            </w:r>
            <w:r w:rsidR="00377B0D" w:rsidRPr="00536549">
              <w:rPr>
                <w:b/>
              </w:rPr>
              <w:t xml:space="preserve">opisy </w:t>
            </w:r>
            <w:r>
              <w:rPr>
                <w:b/>
              </w:rPr>
              <w:t xml:space="preserve">činností </w:t>
            </w:r>
            <w:r w:rsidR="00377B0D" w:rsidRPr="00536549">
              <w:rPr>
                <w:b/>
              </w:rPr>
              <w:t xml:space="preserve">štandardizovaných </w:t>
            </w:r>
            <w:ins w:id="299" w:author="Autor">
              <w:r w:rsidR="007B1015">
                <w:rPr>
                  <w:b/>
                </w:rPr>
                <w:t xml:space="preserve">pracovných </w:t>
              </w:r>
            </w:ins>
            <w:r w:rsidR="00377B0D" w:rsidRPr="00536549">
              <w:rPr>
                <w:b/>
              </w:rPr>
              <w:t>pozícií</w:t>
            </w:r>
          </w:p>
        </w:tc>
      </w:tr>
      <w:tr w:rsidR="0076767E" w:rsidRPr="00536549" w:rsidTr="00341ED0">
        <w:trPr>
          <w:trHeight w:val="424"/>
        </w:trPr>
        <w:tc>
          <w:tcPr>
            <w:tcW w:w="2569" w:type="dxa"/>
            <w:vAlign w:val="center"/>
          </w:tcPr>
          <w:p w:rsidR="0076767E" w:rsidRPr="00536549" w:rsidRDefault="0076767E" w:rsidP="00CB2074">
            <w:pPr>
              <w:pStyle w:val="Zkladntext"/>
              <w:rPr>
                <w:b/>
              </w:rPr>
            </w:pPr>
            <w:r w:rsidRPr="00536549">
              <w:rPr>
                <w:b/>
              </w:rPr>
              <w:t>manažér programovania</w:t>
            </w:r>
          </w:p>
        </w:tc>
        <w:tc>
          <w:tcPr>
            <w:tcW w:w="7354" w:type="dxa"/>
          </w:tcPr>
          <w:p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zabezpečenie prípravy a aktualizácie operačného programu (programovej dokumentácie),</w:t>
            </w:r>
          </w:p>
          <w:p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príprava a zmena výziev a vyzvaní na predkladanie žiadostí o NFP,</w:t>
            </w:r>
          </w:p>
          <w:p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príprava pripomienok a stanovísk k návrhom dokumentov relevantných pre oblasť implementácie EŠIF v rámci EÚ a SR,</w:t>
            </w:r>
          </w:p>
          <w:p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spolupráca s príslušnými organizačnými zložkami EK, CKO, MF SR a inými subjektmi zapojenými do implementácie </w:t>
            </w:r>
            <w:r w:rsidR="004750B1">
              <w:rPr>
                <w:rFonts w:eastAsia="Calibri"/>
                <w:sz w:val="22"/>
                <w:szCs w:val="22"/>
              </w:rPr>
              <w:t>EŠIF</w:t>
            </w:r>
            <w:r w:rsidRPr="00341ED0">
              <w:rPr>
                <w:rFonts w:eastAsia="Calibri"/>
                <w:sz w:val="22"/>
                <w:szCs w:val="22"/>
              </w:rPr>
              <w:t>.</w:t>
            </w:r>
          </w:p>
        </w:tc>
      </w:tr>
      <w:tr w:rsidR="0076767E" w:rsidRPr="00536549" w:rsidTr="009A3DFB">
        <w:trPr>
          <w:trHeight w:val="1260"/>
        </w:trPr>
        <w:tc>
          <w:tcPr>
            <w:tcW w:w="2569" w:type="dxa"/>
            <w:vAlign w:val="center"/>
          </w:tcPr>
          <w:p w:rsidR="0076767E" w:rsidRPr="00536549" w:rsidRDefault="0076767E" w:rsidP="00CB2074">
            <w:pPr>
              <w:pStyle w:val="Zkladntext"/>
              <w:rPr>
                <w:b/>
              </w:rPr>
            </w:pPr>
            <w:r w:rsidRPr="00536549">
              <w:rPr>
                <w:b/>
              </w:rPr>
              <w:t>manažér pre metodiku</w:t>
            </w:r>
          </w:p>
        </w:tc>
        <w:tc>
          <w:tcPr>
            <w:tcW w:w="7354" w:type="dxa"/>
          </w:tcPr>
          <w:p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a aktualizácia riadiacej dokumentácie (predovšetkým vzor zmluvy o NFP/rozhodnutie o schválení žiadosti o NFP, vzor zmluvy o partnerstve vrátane vzorov dodatkov, príručka pre žiadateľov o NFP, príručka pre prijímateľov o NFP, príručka pre hodnotiteľov, schémy štátnej pomoci a pomoci de minimis),</w:t>
            </w:r>
          </w:p>
          <w:p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odborných stanovísk k usmerneniam a metodickým pokynom RO, CKO, CO, EK,</w:t>
            </w:r>
          </w:p>
          <w:p w:rsidR="0076767E" w:rsidRPr="00341ED0" w:rsidRDefault="0076767E" w:rsidP="009C708C">
            <w:pPr>
              <w:numPr>
                <w:ilvl w:val="0"/>
                <w:numId w:val="9"/>
              </w:numPr>
              <w:ind w:left="301" w:hanging="284"/>
              <w:contextualSpacing/>
              <w:jc w:val="both"/>
              <w:rPr>
                <w:rFonts w:eastAsia="Calibri"/>
                <w:sz w:val="22"/>
                <w:szCs w:val="22"/>
              </w:rPr>
            </w:pPr>
            <w:del w:id="300" w:author="Autor">
              <w:r w:rsidRPr="00341ED0">
                <w:rPr>
                  <w:rFonts w:eastAsia="Calibri"/>
                  <w:sz w:val="22"/>
                  <w:szCs w:val="22"/>
                </w:rPr>
                <w:delText>účasť na príprave</w:delText>
              </w:r>
            </w:del>
            <w:ins w:id="301" w:author="Autor">
              <w:r w:rsidR="00C14DF0" w:rsidRPr="00341ED0">
                <w:rPr>
                  <w:rFonts w:eastAsia="Calibri"/>
                  <w:sz w:val="22"/>
                  <w:szCs w:val="22"/>
                </w:rPr>
                <w:t>príprav</w:t>
              </w:r>
              <w:r w:rsidR="00C14DF0">
                <w:rPr>
                  <w:rFonts w:eastAsia="Calibri"/>
                  <w:sz w:val="22"/>
                  <w:szCs w:val="22"/>
                </w:rPr>
                <w:t>a</w:t>
              </w:r>
            </w:ins>
            <w:r w:rsidR="00C14DF0" w:rsidRPr="00341ED0">
              <w:rPr>
                <w:rFonts w:eastAsia="Calibri"/>
                <w:sz w:val="22"/>
                <w:szCs w:val="22"/>
              </w:rPr>
              <w:t xml:space="preserve"> </w:t>
            </w:r>
            <w:r w:rsidRPr="00341ED0">
              <w:rPr>
                <w:rFonts w:eastAsia="Calibri"/>
                <w:sz w:val="22"/>
                <w:szCs w:val="22"/>
              </w:rPr>
              <w:t>výziev na predkladanie žiadostí o NFP/písomných vyzvaní a ich prípadných zmien,</w:t>
            </w:r>
          </w:p>
          <w:p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zmluvy o vykonávaní časti úloh riadiaceho orgánu sprostredkovateľským orgánom/dodatku,</w:t>
            </w:r>
          </w:p>
          <w:p w:rsidR="0076767E" w:rsidRPr="009A3DFB" w:rsidRDefault="0076767E" w:rsidP="009C708C">
            <w:pPr>
              <w:numPr>
                <w:ilvl w:val="0"/>
                <w:numId w:val="9"/>
              </w:numPr>
              <w:ind w:left="301" w:hanging="284"/>
              <w:contextualSpacing/>
              <w:jc w:val="both"/>
              <w:rPr>
                <w:b/>
              </w:rPr>
            </w:pPr>
            <w:r w:rsidRPr="00341ED0">
              <w:rPr>
                <w:rFonts w:eastAsia="Calibri"/>
                <w:sz w:val="22"/>
                <w:szCs w:val="22"/>
              </w:rPr>
              <w:t>poskytnutie súčinnosti pri výkone kontrol, auditov a certifikácií, koordinácie auditov a prijímania nápravných opatrení.</w:t>
            </w:r>
          </w:p>
        </w:tc>
      </w:tr>
      <w:tr w:rsidR="00CC50D1" w:rsidRPr="00536549" w:rsidTr="009A3DFB">
        <w:trPr>
          <w:trHeight w:val="836"/>
        </w:trPr>
        <w:tc>
          <w:tcPr>
            <w:tcW w:w="2569" w:type="dxa"/>
            <w:vAlign w:val="center"/>
          </w:tcPr>
          <w:p w:rsidR="00CC50D1" w:rsidRPr="00536549" w:rsidRDefault="00CC50D1" w:rsidP="00CB2074">
            <w:pPr>
              <w:pStyle w:val="Zkladntext"/>
              <w:rPr>
                <w:b/>
                <w:color w:val="FF0000"/>
              </w:rPr>
            </w:pPr>
            <w:r w:rsidRPr="00536549">
              <w:rPr>
                <w:b/>
              </w:rPr>
              <w:t>manažér monitorovania OP</w:t>
            </w:r>
          </w:p>
        </w:tc>
        <w:tc>
          <w:tcPr>
            <w:tcW w:w="7354" w:type="dxa"/>
          </w:tcPr>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príprava a vypracovanie monitorovacích dokumentov definovaných v systéme riadenia EŠIF, resp. v nariadeniach EÚ pre oblasť EŠIF na programovej úrovni,</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sledovanie dosahovania fyzických a finančných cieľov, resp. pokroku v rámci realizácie OP,</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a vypracovanie informácií o stave realizácie OP (zamerané na plnenie merateľných cieľov a ukazovateľov) na základe požiadaviek vyplývajúcich z legislatívy EÚ a SR, systémov riadenia a metodických pokynov CKO </w:t>
            </w:r>
            <w:r w:rsidR="003B5A1D">
              <w:rPr>
                <w:rFonts w:eastAsia="Calibri"/>
                <w:sz w:val="22"/>
                <w:szCs w:val="22"/>
              </w:rPr>
              <w:t>v spolupráci</w:t>
            </w:r>
            <w:r w:rsidRPr="00341ED0">
              <w:rPr>
                <w:rFonts w:eastAsia="Calibri"/>
                <w:sz w:val="22"/>
                <w:szCs w:val="22"/>
              </w:rPr>
              <w:t xml:space="preserve"> s  organizačnými zložkami EK, CKO, MF SR a inými subjektmi zapojenými do implementácie</w:t>
            </w:r>
            <w:r w:rsidR="00412B2E">
              <w:rPr>
                <w:rFonts w:eastAsia="Calibri"/>
                <w:sz w:val="22"/>
                <w:szCs w:val="22"/>
              </w:rPr>
              <w:t xml:space="preserve"> EŠIF</w:t>
            </w:r>
            <w:r w:rsidRPr="00341ED0">
              <w:rPr>
                <w:rFonts w:eastAsia="Calibri"/>
                <w:sz w:val="22"/>
                <w:szCs w:val="22"/>
              </w:rPr>
              <w:t>,</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podkladov do výročných správ a záverečnej správy o vykonávaní programov a iných monitorovacích/hodnotiacich správ a informácií v súlade s platnými právnymi predpismi EÚ a SR a metodickými usmerneniami CKO a MF SR,</w:t>
            </w:r>
          </w:p>
          <w:p w:rsidR="00CC50D1" w:rsidRPr="00536549" w:rsidRDefault="00CC50D1" w:rsidP="009C708C">
            <w:pPr>
              <w:numPr>
                <w:ilvl w:val="0"/>
                <w:numId w:val="9"/>
              </w:numPr>
              <w:ind w:left="301" w:hanging="284"/>
              <w:contextualSpacing/>
              <w:jc w:val="both"/>
            </w:pPr>
            <w:r w:rsidRPr="00341ED0">
              <w:rPr>
                <w:rFonts w:eastAsia="Calibri"/>
                <w:sz w:val="22"/>
                <w:szCs w:val="22"/>
              </w:rPr>
              <w:t>súčinnosť pri príprave opatrení a ich implementácii v súvislosti s elimináciou rizík identifikovaných v procese monitorovania a hodnotenia programov.</w:t>
            </w:r>
          </w:p>
        </w:tc>
      </w:tr>
      <w:tr w:rsidR="00CC50D1" w:rsidRPr="00536549" w:rsidTr="009A3DFB">
        <w:trPr>
          <w:trHeight w:val="1068"/>
        </w:trPr>
        <w:tc>
          <w:tcPr>
            <w:tcW w:w="2569" w:type="dxa"/>
            <w:vAlign w:val="center"/>
          </w:tcPr>
          <w:p w:rsidR="00CC50D1" w:rsidRDefault="00CC50D1" w:rsidP="00CB2074">
            <w:pPr>
              <w:pStyle w:val="Zkladntext"/>
              <w:rPr>
                <w:b/>
              </w:rPr>
            </w:pPr>
            <w:r w:rsidRPr="00536549">
              <w:rPr>
                <w:b/>
              </w:rPr>
              <w:t>manažér hodnotenia OP</w:t>
            </w:r>
          </w:p>
          <w:p w:rsidR="00CC50D1" w:rsidRPr="00536549" w:rsidRDefault="00CC50D1" w:rsidP="00CB2074">
            <w:pPr>
              <w:pStyle w:val="Zkladntext"/>
              <w:rPr>
                <w:b/>
                <w:color w:val="FF0000"/>
              </w:rPr>
            </w:pPr>
          </w:p>
        </w:tc>
        <w:tc>
          <w:tcPr>
            <w:tcW w:w="7354" w:type="dxa"/>
            <w:vAlign w:val="center"/>
          </w:tcPr>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a aktualizácia plánov hodnotenia,</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výkonu externého hodnotenia OP,</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zodpovednosť za vypracovanie zadávacích podmienok (ToR</w:t>
            </w:r>
            <w:r w:rsidR="00622D18">
              <w:rPr>
                <w:rStyle w:val="Odkaznapoznmkupodiarou"/>
                <w:rFonts w:eastAsia="Calibri"/>
                <w:sz w:val="22"/>
                <w:szCs w:val="22"/>
              </w:rPr>
              <w:footnoteReference w:id="10"/>
            </w:r>
            <w:r w:rsidRPr="00341ED0">
              <w:rPr>
                <w:rFonts w:eastAsia="Calibri"/>
                <w:sz w:val="22"/>
                <w:szCs w:val="22"/>
              </w:rPr>
              <w:t>) pri externom hodnotení</w:t>
            </w:r>
            <w:r w:rsidR="00D27439">
              <w:rPr>
                <w:rFonts w:eastAsia="Calibri"/>
                <w:sz w:val="22"/>
                <w:szCs w:val="22"/>
              </w:rPr>
              <w:t>,</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realizácie interných hodnotení programov, štúdií a analýz,</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podkladov do výročných správ a záverečnej správy o vykonávaní programov a iných monitorovacích správ a informácií v súlade s platnými právnymi predpismi EÚ a SR a metodickými usmerneniami CKO a MF SR,</w:t>
            </w:r>
          </w:p>
          <w:p w:rsidR="00CC50D1" w:rsidRPr="00536549" w:rsidRDefault="00CC50D1" w:rsidP="009C708C">
            <w:pPr>
              <w:numPr>
                <w:ilvl w:val="0"/>
                <w:numId w:val="9"/>
              </w:numPr>
              <w:ind w:left="301" w:hanging="284"/>
              <w:contextualSpacing/>
              <w:jc w:val="both"/>
            </w:pPr>
            <w:r w:rsidRPr="00341ED0">
              <w:rPr>
                <w:rFonts w:eastAsia="Calibri"/>
                <w:sz w:val="22"/>
                <w:szCs w:val="22"/>
              </w:rPr>
              <w:lastRenderedPageBreak/>
              <w:t>súčinnosť pri príprave opatrení navrhnutých na základe zistení v procese monitorovania a hodnotenia programov.</w:t>
            </w:r>
          </w:p>
        </w:tc>
      </w:tr>
      <w:tr w:rsidR="00CC50D1" w:rsidRPr="00536549" w:rsidTr="009A3DFB">
        <w:trPr>
          <w:trHeight w:val="985"/>
        </w:trPr>
        <w:tc>
          <w:tcPr>
            <w:tcW w:w="2569" w:type="dxa"/>
            <w:vAlign w:val="center"/>
          </w:tcPr>
          <w:p w:rsidR="00CC50D1" w:rsidRPr="00536549" w:rsidRDefault="00CC50D1" w:rsidP="00CB2074">
            <w:pPr>
              <w:pStyle w:val="Zkladntext"/>
              <w:rPr>
                <w:b/>
                <w:color w:val="FF0000"/>
              </w:rPr>
            </w:pPr>
            <w:r w:rsidRPr="00536549">
              <w:rPr>
                <w:b/>
              </w:rPr>
              <w:lastRenderedPageBreak/>
              <w:t>manažér pre informovanie a komunikáciu</w:t>
            </w:r>
          </w:p>
        </w:tc>
        <w:tc>
          <w:tcPr>
            <w:tcW w:w="7354" w:type="dxa"/>
          </w:tcPr>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príprava a aktualizácia strategických a operatívnych dokumentov v oblasti informovania a komunikácie, najmä komunikačnej stratégie a ročných komunikačných plánov,</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realizácia aktivít ročného komunikačného plánu, vrátane zverejňovania povinných informácií v súlade s platnou legislatívou EÚ a SR,</w:t>
            </w:r>
            <w:r w:rsidRPr="00341ED0" w:rsidDel="00774967">
              <w:rPr>
                <w:rFonts w:eastAsia="Calibri"/>
                <w:sz w:val="22"/>
                <w:szCs w:val="22"/>
              </w:rPr>
              <w:t xml:space="preserve"> </w:t>
            </w:r>
            <w:r w:rsidRPr="00341ED0">
              <w:rPr>
                <w:rFonts w:eastAsia="Calibri"/>
                <w:sz w:val="22"/>
                <w:szCs w:val="22"/>
              </w:rPr>
              <w:t>pravidelné hodnotenie komunikačných opatrení, ročných komunikačných plánov,</w:t>
            </w:r>
          </w:p>
          <w:p w:rsidR="00CC50D1" w:rsidRPr="00121AD0" w:rsidRDefault="00CC50D1" w:rsidP="00833A58">
            <w:pPr>
              <w:numPr>
                <w:ilvl w:val="0"/>
                <w:numId w:val="9"/>
              </w:numPr>
              <w:ind w:left="301" w:hanging="284"/>
              <w:contextualSpacing/>
              <w:jc w:val="both"/>
              <w:rPr>
                <w:rPrChange w:id="302" w:author="Autor">
                  <w:rPr>
                    <w:lang w:val="en-US"/>
                  </w:rPr>
                </w:rPrChange>
              </w:rPr>
            </w:pPr>
            <w:r w:rsidRPr="00341ED0">
              <w:rPr>
                <w:rFonts w:eastAsia="Calibri"/>
                <w:sz w:val="22"/>
                <w:szCs w:val="22"/>
              </w:rPr>
              <w:t>zverejnenie informácií v súlade s ustanoveniami zákona o príspevku z EŠIF</w:t>
            </w:r>
            <w:r w:rsidR="0083202E">
              <w:rPr>
                <w:rStyle w:val="Odkaznapoznmkupodiarou"/>
                <w:rFonts w:eastAsia="Calibri"/>
                <w:sz w:val="22"/>
                <w:szCs w:val="22"/>
              </w:rPr>
              <w:footnoteReference w:id="11"/>
            </w:r>
            <w:r w:rsidRPr="00341ED0">
              <w:rPr>
                <w:rFonts w:eastAsia="Calibri"/>
                <w:sz w:val="22"/>
                <w:szCs w:val="22"/>
              </w:rPr>
              <w:t>, resp. ustanoveniami Systému riadenia EŠIF</w:t>
            </w:r>
            <w:r w:rsidR="00FC2BE7">
              <w:rPr>
                <w:rFonts w:eastAsia="Calibri"/>
                <w:sz w:val="22"/>
                <w:szCs w:val="22"/>
              </w:rPr>
              <w:t>.</w:t>
            </w:r>
          </w:p>
        </w:tc>
      </w:tr>
      <w:tr w:rsidR="00CC50D1" w:rsidRPr="00536549" w:rsidTr="009A3DFB">
        <w:trPr>
          <w:trHeight w:val="848"/>
        </w:trPr>
        <w:tc>
          <w:tcPr>
            <w:tcW w:w="2569" w:type="dxa"/>
            <w:vAlign w:val="center"/>
          </w:tcPr>
          <w:p w:rsidR="00CC50D1" w:rsidRPr="00536549" w:rsidRDefault="00CC50D1" w:rsidP="00CB2074">
            <w:pPr>
              <w:pStyle w:val="Zkladntext"/>
              <w:rPr>
                <w:b/>
              </w:rPr>
            </w:pPr>
            <w:r w:rsidRPr="00536549">
              <w:rPr>
                <w:b/>
              </w:rPr>
              <w:t>manažér ITMS</w:t>
            </w:r>
          </w:p>
        </w:tc>
        <w:tc>
          <w:tcPr>
            <w:tcW w:w="7354" w:type="dxa"/>
          </w:tcPr>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vykonávanie činnosti administrátora ITMS2014+,</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zriadenia prístupov do ITMS2014+ a ich priebežná aktualizácia,</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metodická a technická podpora pri zadávaní údajov do ITMS2014+,</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zadávanie údajov do ITMS2014+ na programovej úrovni;</w:t>
            </w:r>
          </w:p>
          <w:p w:rsidR="00CC50D1"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zabezpečovanie komunikácie s CKO v oblasti požiadaviek k zmene a úprave ITMS2014+ a jeho údajov,</w:t>
            </w:r>
          </w:p>
          <w:p w:rsidR="00CC50D1"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evidencia / aktualizácia a sledovanie a vyhodnocovanie údajov zadávaných do ITMS2014+.</w:t>
            </w:r>
          </w:p>
          <w:p w:rsidR="00CC50D1" w:rsidRPr="00341ED0" w:rsidRDefault="00CC50D1" w:rsidP="00341ED0">
            <w:pPr>
              <w:rPr>
                <w:rFonts w:eastAsia="Calibri"/>
                <w:sz w:val="22"/>
                <w:szCs w:val="22"/>
              </w:rPr>
            </w:pPr>
          </w:p>
        </w:tc>
      </w:tr>
      <w:tr w:rsidR="00CC50D1" w:rsidRPr="00536549" w:rsidTr="009A3DFB">
        <w:trPr>
          <w:trHeight w:val="948"/>
        </w:trPr>
        <w:tc>
          <w:tcPr>
            <w:tcW w:w="2569" w:type="dxa"/>
            <w:vAlign w:val="center"/>
          </w:tcPr>
          <w:p w:rsidR="00CC50D1" w:rsidRPr="00536549" w:rsidRDefault="00CC50D1" w:rsidP="00CB2074">
            <w:pPr>
              <w:pStyle w:val="Zkladntext"/>
              <w:rPr>
                <w:b/>
              </w:rPr>
            </w:pPr>
            <w:r w:rsidRPr="00536549">
              <w:rPr>
                <w:b/>
              </w:rPr>
              <w:t>koordinátor auditov a certifikačných overovaní</w:t>
            </w:r>
          </w:p>
        </w:tc>
        <w:tc>
          <w:tcPr>
            <w:tcW w:w="7354" w:type="dxa"/>
          </w:tcPr>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relevantných subjektov a útvarov vo vzťahu k pripravovaným alebo vykonávaným auditom/kontrolám/certifikačným overovaniam</w:t>
            </w:r>
            <w:r w:rsidR="00D27439">
              <w:rPr>
                <w:rFonts w:eastAsia="Calibri"/>
                <w:sz w:val="22"/>
                <w:szCs w:val="22"/>
              </w:rPr>
              <w:t>,</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súčinnosti pri výkone auditov/kontrol a certifikačných overovaní od fázy prípravy vyžiadanej dokumentácie až po fázu odpočtu splnenia nápravných opatrení,</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útvarov subjektu pri príprave stanovísk a formulácií nápravných opatrení k zisteniam z auditov/kontrol a certifikačných overovaní,</w:t>
            </w:r>
          </w:p>
          <w:p w:rsidR="00CC50D1" w:rsidRPr="00341ED0" w:rsidRDefault="00CC50D1" w:rsidP="009C708C">
            <w:pPr>
              <w:numPr>
                <w:ilvl w:val="0"/>
                <w:numId w:val="9"/>
              </w:numPr>
              <w:ind w:left="301" w:hanging="284"/>
              <w:contextualSpacing/>
              <w:jc w:val="both"/>
              <w:rPr>
                <w:rFonts w:eastAsia="Calibri"/>
                <w:sz w:val="22"/>
                <w:szCs w:val="22"/>
              </w:rPr>
            </w:pPr>
            <w:r w:rsidRPr="009A3DFB">
              <w:rPr>
                <w:rFonts w:eastAsia="Calibri"/>
                <w:sz w:val="22"/>
                <w:szCs w:val="22"/>
              </w:rPr>
              <w:t>pr</w:t>
            </w:r>
            <w:r>
              <w:rPr>
                <w:rFonts w:eastAsia="Calibri"/>
                <w:sz w:val="22"/>
                <w:szCs w:val="22"/>
              </w:rPr>
              <w:t>í</w:t>
            </w:r>
            <w:r w:rsidRPr="00341ED0">
              <w:rPr>
                <w:rFonts w:eastAsia="Calibri"/>
                <w:sz w:val="22"/>
                <w:szCs w:val="22"/>
              </w:rPr>
              <w:t>prava podkladových materiálov a komunikácia  s internými a externými audítormi,</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sledovanie plnenia nápravných opatrení,</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auditov/kontrol/certifikačných overovaní,</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vyhodnocovanie zistení z auditov/kontrol/certifikačných overovaní a formulovanie návrhov na systémové zmeny,</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útvarov subjektu pri príprave podkladov a príprava podkladov k žiadosti o platbu na EK a k Vyhláseniu RO k vierohodnosti,</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Ročného súhrnu konečných audítorských správ a výsledkov uskutočnených kontrol, vrátane analýzy o povahe a rozsahu chýb a slabých stránkach nájdených v systémoch riadenia a kontroly a o akýchkoľvek prijatých opravných opatreniach SR,</w:t>
            </w:r>
          </w:p>
          <w:p w:rsidR="00CC50D1" w:rsidRPr="00536549" w:rsidRDefault="00CC50D1" w:rsidP="009C708C">
            <w:pPr>
              <w:numPr>
                <w:ilvl w:val="0"/>
                <w:numId w:val="9"/>
              </w:numPr>
              <w:ind w:left="301" w:hanging="284"/>
              <w:contextualSpacing/>
              <w:jc w:val="both"/>
            </w:pPr>
            <w:r w:rsidRPr="00341ED0">
              <w:rPr>
                <w:rFonts w:eastAsia="Calibri"/>
                <w:sz w:val="22"/>
                <w:szCs w:val="22"/>
              </w:rPr>
              <w:t>spolupráca a poskytovanie súčinnosti CO a OA pri príprave účtov a stanoviska k nim predkladaných Európskej komisii.</w:t>
            </w:r>
          </w:p>
        </w:tc>
      </w:tr>
      <w:tr w:rsidR="0011308C" w:rsidRPr="00536549" w:rsidTr="009A3DFB">
        <w:trPr>
          <w:trHeight w:val="948"/>
        </w:trPr>
        <w:tc>
          <w:tcPr>
            <w:tcW w:w="2569" w:type="dxa"/>
            <w:vAlign w:val="center"/>
          </w:tcPr>
          <w:p w:rsidR="0011308C" w:rsidRPr="00536549" w:rsidRDefault="0011308C" w:rsidP="00CB2074">
            <w:pPr>
              <w:pStyle w:val="Zkladntext"/>
              <w:rPr>
                <w:b/>
              </w:rPr>
            </w:pPr>
            <w:r w:rsidRPr="00536549">
              <w:rPr>
                <w:b/>
              </w:rPr>
              <w:t>manažér posudzovania projektov</w:t>
            </w:r>
          </w:p>
        </w:tc>
        <w:tc>
          <w:tcPr>
            <w:tcW w:w="7354" w:type="dxa"/>
          </w:tcPr>
          <w:p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zabezpečenie činnosti súvisiacich so schvaľovacím p</w:t>
            </w:r>
            <w:r w:rsidR="00CE4C14">
              <w:rPr>
                <w:rFonts w:eastAsia="Calibri"/>
                <w:sz w:val="22"/>
                <w:szCs w:val="22"/>
              </w:rPr>
              <w:t>r</w:t>
            </w:r>
            <w:r w:rsidRPr="00341ED0">
              <w:rPr>
                <w:rFonts w:eastAsia="Calibri"/>
                <w:sz w:val="22"/>
                <w:szCs w:val="22"/>
              </w:rPr>
              <w:t>ocesom (administratívne overovanie a výber), žiadostí o NFP /projektových zámerov,</w:t>
            </w:r>
          </w:p>
          <w:p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zabezpečenie </w:t>
            </w:r>
            <w:r w:rsidR="00B419D1">
              <w:rPr>
                <w:rFonts w:eastAsia="Calibri"/>
                <w:sz w:val="22"/>
                <w:szCs w:val="22"/>
              </w:rPr>
              <w:t>výziev</w:t>
            </w:r>
            <w:r w:rsidR="00B419D1" w:rsidRPr="00341ED0">
              <w:rPr>
                <w:rFonts w:eastAsia="Calibri"/>
                <w:sz w:val="22"/>
                <w:szCs w:val="22"/>
              </w:rPr>
              <w:t xml:space="preserve"> </w:t>
            </w:r>
            <w:r w:rsidRPr="00341ED0">
              <w:rPr>
                <w:rFonts w:eastAsia="Calibri"/>
                <w:sz w:val="22"/>
                <w:szCs w:val="22"/>
              </w:rPr>
              <w:t>žiadateľa na doplnenie dokumentácie žiadosti o NFP/projektových zámerov,</w:t>
            </w:r>
          </w:p>
          <w:p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podieľanie  sa na zabezpečovaní procesu odborného hodnotenia žiadostí o NFP,</w:t>
            </w:r>
          </w:p>
          <w:p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lastRenderedPageBreak/>
              <w:t>spolupracuje pri tvorbe riadiacej dokumentácie súv</w:t>
            </w:r>
            <w:r w:rsidR="00CE4C14">
              <w:rPr>
                <w:rFonts w:eastAsia="Calibri"/>
                <w:sz w:val="22"/>
                <w:szCs w:val="22"/>
              </w:rPr>
              <w:t>i</w:t>
            </w:r>
            <w:r w:rsidRPr="00341ED0">
              <w:rPr>
                <w:rFonts w:eastAsia="Calibri"/>
                <w:sz w:val="22"/>
                <w:szCs w:val="22"/>
              </w:rPr>
              <w:t>siacej so schvaľovacím procesom žiadostí o NFP /projektových zámerov,</w:t>
            </w:r>
          </w:p>
          <w:p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podieľa sa na zabezpečení procesu výberu odborných hodnotiteľov pre hodnotenie žiadostí o NFP/ projektových zámerov,</w:t>
            </w:r>
          </w:p>
          <w:p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zabezpečenie vypracovania rozhodnutí o schválení/neschválení žiadostí o NFP, resp. zastavení konania, alebo zmene rozhodnutia o žiadostí o NFP,</w:t>
            </w:r>
          </w:p>
          <w:p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zabezpečuje vypracovanie záverečných správ z výziev.</w:t>
            </w:r>
          </w:p>
          <w:p w:rsidR="0011308C" w:rsidRPr="00536549" w:rsidRDefault="0011308C" w:rsidP="00341ED0">
            <w:pPr>
              <w:contextualSpacing/>
              <w:jc w:val="both"/>
            </w:pPr>
          </w:p>
        </w:tc>
      </w:tr>
      <w:tr w:rsidR="00CE4C14" w:rsidRPr="00536549" w:rsidTr="009A3DFB">
        <w:trPr>
          <w:trHeight w:val="1666"/>
        </w:trPr>
        <w:tc>
          <w:tcPr>
            <w:tcW w:w="2569" w:type="dxa"/>
            <w:vAlign w:val="center"/>
          </w:tcPr>
          <w:p w:rsidR="00CE4C14" w:rsidRDefault="00CE4C14" w:rsidP="00CB2074">
            <w:pPr>
              <w:pStyle w:val="Zkladntext"/>
              <w:rPr>
                <w:b/>
              </w:rPr>
            </w:pPr>
          </w:p>
          <w:p w:rsidR="00CE4C14" w:rsidRDefault="00CE4C14" w:rsidP="00CB2074">
            <w:pPr>
              <w:pStyle w:val="Zkladntext"/>
              <w:rPr>
                <w:b/>
              </w:rPr>
            </w:pPr>
            <w:r w:rsidRPr="00536549">
              <w:rPr>
                <w:b/>
              </w:rPr>
              <w:t>projektový manažér</w:t>
            </w:r>
          </w:p>
          <w:p w:rsidR="00CE4C14" w:rsidRPr="00536549" w:rsidRDefault="00CE4C14" w:rsidP="00CB2074">
            <w:pPr>
              <w:pStyle w:val="Zkladntext"/>
              <w:rPr>
                <w:b/>
              </w:rPr>
            </w:pPr>
          </w:p>
        </w:tc>
        <w:tc>
          <w:tcPr>
            <w:tcW w:w="7354" w:type="dxa"/>
          </w:tcPr>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návrhu zmluvy o NFP/dodatku k zmluve o poskytnutí NFP/rozhodnutia o zmene rozhodnutia o schválení žiadosti o NFP,</w:t>
            </w:r>
          </w:p>
          <w:p w:rsidR="00905717" w:rsidRPr="00121AD0" w:rsidRDefault="00905717" w:rsidP="00833A58">
            <w:pPr>
              <w:numPr>
                <w:ilvl w:val="0"/>
                <w:numId w:val="9"/>
              </w:numPr>
              <w:ind w:left="301" w:hanging="284"/>
              <w:contextualSpacing/>
              <w:jc w:val="both"/>
              <w:rPr>
                <w:rFonts w:eastAsia="Calibri"/>
                <w:sz w:val="22"/>
                <w:rPrChange w:id="304" w:author="Autor">
                  <w:rPr>
                    <w:rFonts w:eastAsia="Calibri"/>
                    <w:sz w:val="22"/>
                    <w:lang w:val="en-US"/>
                  </w:rPr>
                </w:rPrChange>
              </w:rPr>
            </w:pPr>
            <w:r w:rsidRPr="00905717">
              <w:rPr>
                <w:rFonts w:eastAsia="Calibri"/>
                <w:sz w:val="22"/>
                <w:szCs w:val="22"/>
              </w:rPr>
              <w:t>výkon základnej finančnej kontroly, administratívnej finančnej kontroly a finančnej kontroly na mieste finančných operácií projektu,</w:t>
            </w:r>
          </w:p>
          <w:p w:rsidR="00905717" w:rsidRPr="00121AD0" w:rsidRDefault="00905717" w:rsidP="00833A58">
            <w:pPr>
              <w:numPr>
                <w:ilvl w:val="0"/>
                <w:numId w:val="9"/>
              </w:numPr>
              <w:ind w:left="301" w:hanging="284"/>
              <w:contextualSpacing/>
              <w:jc w:val="both"/>
              <w:rPr>
                <w:rFonts w:eastAsia="Calibri"/>
                <w:sz w:val="22"/>
                <w:rPrChange w:id="305" w:author="Autor">
                  <w:rPr>
                    <w:rFonts w:eastAsia="Calibri"/>
                    <w:sz w:val="22"/>
                    <w:lang w:val="en-US"/>
                  </w:rPr>
                </w:rPrChange>
              </w:rPr>
            </w:pPr>
            <w:r w:rsidRPr="00905717">
              <w:rPr>
                <w:rFonts w:eastAsia="Calibri"/>
                <w:sz w:val="22"/>
                <w:szCs w:val="22"/>
              </w:rPr>
              <w:t>výkon kontroly výročných/záverečných/následných monitorovacích správ projektu,</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evidencia/aktualizácia a sledovanie/vyhodnocovanie údajov zadávaných do ITMS2014+,</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riadenie implementácie projektov, zabezpečovanie </w:t>
            </w:r>
            <w:r w:rsidR="00B419D1">
              <w:rPr>
                <w:rFonts w:eastAsia="Calibri"/>
                <w:sz w:val="22"/>
                <w:szCs w:val="22"/>
              </w:rPr>
              <w:t xml:space="preserve">riadenia </w:t>
            </w:r>
            <w:r w:rsidRPr="00341ED0">
              <w:rPr>
                <w:rFonts w:eastAsia="Calibri"/>
                <w:sz w:val="22"/>
                <w:szCs w:val="22"/>
              </w:rPr>
              <w:t>procesov zmenového konania, finančné riadenie, monitorovanie a kontrola projektov.</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spolupráca pri kontrole procesov verejného obstarávania z hľadiska vecnej realizácie, vrátane spracovania dokumentácie z procesu kontroly,</w:t>
            </w:r>
          </w:p>
          <w:p w:rsidR="00CE4C14"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individuálnych nezrovnalostí na projektovej úrovni do fázy potreby vypracovania dohody o splátkach/dohody o odklade plnenia/vymáha</w:t>
            </w:r>
            <w:r w:rsidRPr="009A3DFB">
              <w:rPr>
                <w:rFonts w:eastAsia="Calibri"/>
                <w:sz w:val="22"/>
                <w:szCs w:val="22"/>
              </w:rPr>
              <w:t>nia finančných prostriedkov, vr</w:t>
            </w:r>
            <w:r w:rsidRPr="00341ED0">
              <w:rPr>
                <w:rFonts w:eastAsia="Calibri"/>
                <w:sz w:val="22"/>
                <w:szCs w:val="22"/>
              </w:rPr>
              <w:t>á</w:t>
            </w:r>
            <w:r>
              <w:rPr>
                <w:rFonts w:eastAsia="Calibri"/>
                <w:sz w:val="22"/>
                <w:szCs w:val="22"/>
              </w:rPr>
              <w:t>t</w:t>
            </w:r>
            <w:r w:rsidRPr="00341ED0">
              <w:rPr>
                <w:rFonts w:eastAsia="Calibri"/>
                <w:sz w:val="22"/>
                <w:szCs w:val="22"/>
              </w:rPr>
              <w:t>ane zadávania povinných údajov do ITMS2014+;</w:t>
            </w:r>
          </w:p>
          <w:p w:rsidR="00CE4C14" w:rsidRPr="00C01C54" w:rsidRDefault="00CE4C14" w:rsidP="009C708C">
            <w:pPr>
              <w:numPr>
                <w:ilvl w:val="0"/>
                <w:numId w:val="9"/>
              </w:numPr>
              <w:ind w:left="301" w:hanging="284"/>
              <w:contextualSpacing/>
              <w:jc w:val="both"/>
              <w:rPr>
                <w:noProof/>
              </w:rPr>
            </w:pPr>
            <w:r w:rsidRPr="00C01632">
              <w:rPr>
                <w:rFonts w:eastAsia="Calibri"/>
                <w:sz w:val="22"/>
                <w:szCs w:val="22"/>
              </w:rPr>
              <w:t>spolupráca pri tvorbe a aktualizácii riadiacej dokumentácie súvisiacej s procesmi implementácie, finančného riadenia, monitorovania, nezrovnalostí.</w:t>
            </w:r>
          </w:p>
        </w:tc>
      </w:tr>
      <w:tr w:rsidR="00CE4C14" w:rsidRPr="00536549" w:rsidTr="009A3DFB">
        <w:trPr>
          <w:trHeight w:val="948"/>
        </w:trPr>
        <w:tc>
          <w:tcPr>
            <w:tcW w:w="2569" w:type="dxa"/>
            <w:vAlign w:val="center"/>
          </w:tcPr>
          <w:p w:rsidR="00CE4C14" w:rsidRPr="00536549" w:rsidRDefault="00CE4C14" w:rsidP="00CB2074">
            <w:pPr>
              <w:pStyle w:val="Zkladntext"/>
              <w:rPr>
                <w:b/>
              </w:rPr>
            </w:pPr>
            <w:r w:rsidRPr="00536549">
              <w:rPr>
                <w:b/>
              </w:rPr>
              <w:t>manažér kontroly verejného obstarávania</w:t>
            </w:r>
          </w:p>
        </w:tc>
        <w:tc>
          <w:tcPr>
            <w:tcW w:w="7354" w:type="dxa"/>
          </w:tcPr>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finančná kontrola procesov verejného obstarávania žiadateľov a pr</w:t>
            </w:r>
            <w:r>
              <w:rPr>
                <w:rFonts w:eastAsia="Calibri"/>
                <w:sz w:val="22"/>
                <w:szCs w:val="22"/>
              </w:rPr>
              <w:t>i</w:t>
            </w:r>
            <w:r w:rsidRPr="00341ED0">
              <w:rPr>
                <w:rFonts w:eastAsia="Calibri"/>
                <w:sz w:val="22"/>
                <w:szCs w:val="22"/>
              </w:rPr>
              <w:t>jímateľov projektov,</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poskytovanie konzultácii žiadateľom a prijímateľom projektov v oblasti verejného obstarávania,</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ex-ante kontrola pred vyhlásením VO, ex-ante kontrola pre</w:t>
            </w:r>
            <w:r w:rsidR="00B419D1">
              <w:rPr>
                <w:rFonts w:eastAsia="Calibri"/>
                <w:sz w:val="22"/>
                <w:szCs w:val="22"/>
              </w:rPr>
              <w:t>d</w:t>
            </w:r>
            <w:r w:rsidRPr="00341ED0">
              <w:rPr>
                <w:rFonts w:eastAsia="Calibri"/>
                <w:sz w:val="22"/>
                <w:szCs w:val="22"/>
              </w:rPr>
              <w:t xml:space="preserve"> podpisom zmluvy s úspešným uchádzačom, ex-post kontrola a kontrola dodatkov ku zmluve,</w:t>
            </w:r>
          </w:p>
          <w:p w:rsidR="00B419D1" w:rsidRPr="00121AD0" w:rsidRDefault="00B419D1" w:rsidP="00833A58">
            <w:pPr>
              <w:numPr>
                <w:ilvl w:val="0"/>
                <w:numId w:val="9"/>
              </w:numPr>
              <w:ind w:left="301" w:hanging="284"/>
              <w:contextualSpacing/>
              <w:jc w:val="both"/>
              <w:rPr>
                <w:rFonts w:eastAsia="Calibri"/>
                <w:sz w:val="22"/>
                <w:rPrChange w:id="306" w:author="Autor">
                  <w:rPr>
                    <w:rFonts w:eastAsia="Calibri"/>
                    <w:sz w:val="22"/>
                    <w:lang w:val="en-US"/>
                  </w:rPr>
                </w:rPrChange>
              </w:rPr>
            </w:pPr>
            <w:r w:rsidRPr="00B419D1">
              <w:rPr>
                <w:rFonts w:eastAsia="Calibri"/>
                <w:sz w:val="22"/>
                <w:szCs w:val="22"/>
              </w:rPr>
              <w:t>kontrola zákaziek nespadajúcich pod</w:t>
            </w:r>
            <w:r>
              <w:rPr>
                <w:rFonts w:eastAsia="Calibri"/>
                <w:sz w:val="22"/>
                <w:szCs w:val="22"/>
              </w:rPr>
              <w:t xml:space="preserve"> zákon o verejnom obstarávaní</w:t>
            </w:r>
            <w:r w:rsidR="00AE4A05">
              <w:rPr>
                <w:rFonts w:eastAsia="Calibri"/>
                <w:sz w:val="22"/>
                <w:szCs w:val="22"/>
              </w:rPr>
              <w:t>,</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kontrolného zoznamu z administratívnej fi</w:t>
            </w:r>
            <w:r w:rsidRPr="009A3DFB">
              <w:rPr>
                <w:rFonts w:eastAsia="Calibri"/>
                <w:sz w:val="22"/>
                <w:szCs w:val="22"/>
              </w:rPr>
              <w:t xml:space="preserve">nančnej kontroly VO a správy </w:t>
            </w:r>
            <w:r w:rsidRPr="00341ED0">
              <w:rPr>
                <w:rFonts w:eastAsia="Calibri"/>
                <w:sz w:val="22"/>
                <w:szCs w:val="22"/>
              </w:rPr>
              <w:t>z administratívnej finančnej kontroly VO/ návrhu správy z kontroly VO za oblasť procesov VO,</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spolupráca s príslušným projektovým manažérom o priebehu, výsledkoch a procese  VO,</w:t>
            </w:r>
          </w:p>
          <w:p w:rsidR="00CE4C14" w:rsidRPr="00341ED0" w:rsidRDefault="00CE4C14" w:rsidP="009C708C">
            <w:pPr>
              <w:numPr>
                <w:ilvl w:val="0"/>
                <w:numId w:val="9"/>
              </w:numPr>
              <w:ind w:left="301" w:hanging="284"/>
              <w:contextualSpacing/>
              <w:jc w:val="both"/>
              <w:rPr>
                <w:rFonts w:eastAsia="Calibri"/>
                <w:sz w:val="22"/>
                <w:szCs w:val="22"/>
              </w:rPr>
            </w:pPr>
            <w:r w:rsidRPr="009A3DFB">
              <w:rPr>
                <w:rFonts w:eastAsia="Calibri"/>
                <w:sz w:val="22"/>
                <w:szCs w:val="22"/>
              </w:rPr>
              <w:t>výkon fina</w:t>
            </w:r>
            <w:r w:rsidRPr="00341ED0">
              <w:rPr>
                <w:rFonts w:eastAsia="Calibri"/>
                <w:sz w:val="22"/>
                <w:szCs w:val="22"/>
              </w:rPr>
              <w:t>nč</w:t>
            </w:r>
            <w:r>
              <w:rPr>
                <w:rFonts w:eastAsia="Calibri"/>
                <w:sz w:val="22"/>
                <w:szCs w:val="22"/>
              </w:rPr>
              <w:t>n</w:t>
            </w:r>
            <w:r w:rsidRPr="00341ED0">
              <w:rPr>
                <w:rFonts w:eastAsia="Calibri"/>
                <w:sz w:val="22"/>
                <w:szCs w:val="22"/>
              </w:rPr>
              <w:t>ej kontroly na mieste</w:t>
            </w:r>
            <w:r w:rsidR="00D27439">
              <w:rPr>
                <w:rFonts w:eastAsia="Calibri"/>
                <w:sz w:val="22"/>
                <w:szCs w:val="22"/>
              </w:rPr>
              <w:t>,</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komunikácia s ÚVO, PMÚ a orgánmi činnými v trestnom konaní,</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žiadosti o vykonanie kontroly VO, resp. o vypracovanie odborného stanoviska/ informácie k problémom identifikovaným v konkrétnom VO na ÚVO,</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podávanie námietok k procesu VO v prípade, ak je to relevantné</w:t>
            </w:r>
            <w:r w:rsidR="00FC2BE7">
              <w:rPr>
                <w:rFonts w:eastAsia="Calibri"/>
                <w:sz w:val="22"/>
                <w:szCs w:val="22"/>
              </w:rPr>
              <w:t>.</w:t>
            </w:r>
          </w:p>
          <w:p w:rsidR="00CE4C14" w:rsidRPr="00536549" w:rsidRDefault="00CE4C14" w:rsidP="00833A58">
            <w:pPr>
              <w:ind w:left="301"/>
              <w:contextualSpacing/>
              <w:jc w:val="both"/>
              <w:rPr>
                <w:noProof/>
                <w:lang w:val="en-US"/>
              </w:rPr>
            </w:pPr>
          </w:p>
        </w:tc>
      </w:tr>
      <w:tr w:rsidR="00377B0D" w:rsidRPr="00536549" w:rsidTr="00C01C54">
        <w:tc>
          <w:tcPr>
            <w:tcW w:w="2569" w:type="dxa"/>
            <w:vAlign w:val="center"/>
          </w:tcPr>
          <w:p w:rsidR="00377B0D" w:rsidRPr="00536549" w:rsidRDefault="00377B0D" w:rsidP="00CB2074">
            <w:pPr>
              <w:pStyle w:val="Zkladntext"/>
              <w:rPr>
                <w:b/>
              </w:rPr>
            </w:pPr>
            <w:r w:rsidRPr="00536549">
              <w:rPr>
                <w:b/>
              </w:rPr>
              <w:t>manažér pre nezrovnalosti</w:t>
            </w:r>
          </w:p>
        </w:tc>
        <w:tc>
          <w:tcPr>
            <w:tcW w:w="7354" w:type="dxa"/>
          </w:tcPr>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správy o zistenej nezrovnalosti (systémovej) ako aj jej aktualizácie na základe podkladov, správ z kontrol a auditov, právoplatného rozhodnutia ÚVO, ÚVA, správ z vyšetrovania OLAF a uznesení o začatí trestného stíhania a jej zaslanie príslušným subjektom,</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systémových nezrovnalostí od fázy vzniku podozrenia zo vzniku nezrovnalosti až po prípadné vymáhanie finančných prostriedkov,</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lastRenderedPageBreak/>
              <w:t>riešenie individuálnych nezrovnalostí od fázy potreby vypracovania dohody o splátkach/dohody o odklade plnenia/vymáhania finančných prostriedkov,</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žiadosti o vrátenie finančných prostriedkov z titulu nezrovnalosti a jej zaslanie príslušným subjektom,</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monitoring vývoja riešenia vzniknutej nezrovnalosti až do momentu jej vysporiadania,</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zadávanie a aktualizáciu údajov o nezrovnalosti </w:t>
            </w:r>
            <w:r w:rsidR="00E05CDF">
              <w:rPr>
                <w:rFonts w:eastAsia="Calibri"/>
                <w:sz w:val="22"/>
                <w:szCs w:val="22"/>
              </w:rPr>
              <w:t>a</w:t>
            </w:r>
            <w:r w:rsidRPr="00341ED0">
              <w:rPr>
                <w:rFonts w:eastAsia="Calibri"/>
                <w:sz w:val="22"/>
                <w:szCs w:val="22"/>
              </w:rPr>
              <w:t xml:space="preserve"> žiadosti o vrátenie finančných prostriedkov do ITMS2014+,</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všetkých nezrovnalostí,</w:t>
            </w:r>
          </w:p>
          <w:p w:rsidR="00377B0D" w:rsidRPr="00341ED0" w:rsidRDefault="00CE4C14" w:rsidP="009C708C">
            <w:pPr>
              <w:pStyle w:val="Zkladntext"/>
              <w:numPr>
                <w:ilvl w:val="0"/>
                <w:numId w:val="9"/>
              </w:numPr>
              <w:ind w:left="301" w:hanging="284"/>
              <w:jc w:val="both"/>
              <w:rPr>
                <w:rFonts w:eastAsia="Calibri"/>
                <w:sz w:val="22"/>
                <w:szCs w:val="22"/>
              </w:rPr>
            </w:pPr>
            <w:r w:rsidRPr="00341ED0">
              <w:rPr>
                <w:rFonts w:eastAsia="Calibri"/>
                <w:sz w:val="22"/>
                <w:szCs w:val="22"/>
              </w:rPr>
              <w:t>metodické usmerňovanie pri prevencii, evidencii a riešení nezrovnalostí.</w:t>
            </w:r>
          </w:p>
        </w:tc>
      </w:tr>
      <w:tr w:rsidR="00CE4C14" w:rsidRPr="00536549" w:rsidTr="009A3DFB">
        <w:trPr>
          <w:trHeight w:val="1242"/>
        </w:trPr>
        <w:tc>
          <w:tcPr>
            <w:tcW w:w="2569" w:type="dxa"/>
            <w:vAlign w:val="center"/>
          </w:tcPr>
          <w:p w:rsidR="00CE4C14" w:rsidRPr="00536549" w:rsidRDefault="00CE4C14" w:rsidP="00CB2074">
            <w:pPr>
              <w:pStyle w:val="Zkladntext"/>
              <w:rPr>
                <w:b/>
              </w:rPr>
            </w:pPr>
            <w:r w:rsidRPr="00536549">
              <w:rPr>
                <w:b/>
              </w:rPr>
              <w:lastRenderedPageBreak/>
              <w:t>manažér technickej pomoci</w:t>
            </w:r>
          </w:p>
        </w:tc>
        <w:tc>
          <w:tcPr>
            <w:tcW w:w="7354" w:type="dxa"/>
          </w:tcPr>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spracovanie a </w:t>
            </w:r>
            <w:r w:rsidR="00AE4A05">
              <w:rPr>
                <w:rFonts w:eastAsia="Calibri"/>
                <w:sz w:val="22"/>
                <w:szCs w:val="22"/>
              </w:rPr>
              <w:t>spracovanie</w:t>
            </w:r>
            <w:r w:rsidR="00AE4A05" w:rsidRPr="00341ED0">
              <w:rPr>
                <w:rFonts w:eastAsia="Calibri"/>
                <w:sz w:val="22"/>
                <w:szCs w:val="22"/>
              </w:rPr>
              <w:t xml:space="preserve"> </w:t>
            </w:r>
            <w:r w:rsidRPr="00341ED0">
              <w:rPr>
                <w:rFonts w:eastAsia="Calibri"/>
                <w:sz w:val="22"/>
                <w:szCs w:val="22"/>
              </w:rPr>
              <w:t>žiadostí o NFP projektov technickej pomoci (TP) relevantných OP a žiadostí o platbu na základe podkladov z vecne príslušných organizačných útvarov ministerstva,</w:t>
            </w:r>
          </w:p>
          <w:p w:rsidR="00CE4C14" w:rsidRPr="00341ED0" w:rsidRDefault="00AE4A05" w:rsidP="009C708C">
            <w:pPr>
              <w:numPr>
                <w:ilvl w:val="0"/>
                <w:numId w:val="9"/>
              </w:numPr>
              <w:ind w:left="301" w:hanging="284"/>
              <w:contextualSpacing/>
              <w:jc w:val="both"/>
              <w:rPr>
                <w:rFonts w:eastAsia="Calibri"/>
                <w:sz w:val="22"/>
                <w:szCs w:val="22"/>
              </w:rPr>
            </w:pPr>
            <w:r>
              <w:rPr>
                <w:rFonts w:eastAsia="Calibri"/>
                <w:sz w:val="22"/>
                <w:szCs w:val="22"/>
              </w:rPr>
              <w:t>spracovanie</w:t>
            </w:r>
            <w:r w:rsidRPr="00341ED0">
              <w:rPr>
                <w:rFonts w:eastAsia="Calibri"/>
                <w:sz w:val="22"/>
                <w:szCs w:val="22"/>
              </w:rPr>
              <w:t xml:space="preserve"> </w:t>
            </w:r>
            <w:r w:rsidR="00CE4C14" w:rsidRPr="00341ED0">
              <w:rPr>
                <w:rFonts w:eastAsia="Calibri"/>
                <w:sz w:val="22"/>
                <w:szCs w:val="22"/>
              </w:rPr>
              <w:t>monitorovacích správ, žiadostí o zmenu projektov technickej pomoci OP,</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zabezpečenie programovej, riadiacej a implementačnej agendy na prípravu a realizáciu projektov technickej pomoci v súlade s príslušnými programovými dokumentmi,</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zabezpečenie aktualizácie a spracovania implementačných dokumentov súvisiacich s realizáciou projektov technickej pomoci,</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príprava súťažných podkladov pre VO v rámci projektov TP v spolupráci s príslušnými organizačnými útvarmi,</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návrhov zmlúv </w:t>
            </w:r>
            <w:r w:rsidR="00AE4A05">
              <w:rPr>
                <w:rFonts w:eastAsia="Calibri"/>
                <w:sz w:val="22"/>
                <w:szCs w:val="22"/>
              </w:rPr>
              <w:t xml:space="preserve">s dodávateľmi </w:t>
            </w:r>
            <w:r w:rsidRPr="00341ED0">
              <w:rPr>
                <w:rFonts w:eastAsia="Calibri"/>
                <w:sz w:val="22"/>
                <w:szCs w:val="22"/>
              </w:rPr>
              <w:t>a dodatkov k zmluvám v rámci realizácie projektov TP v spolupráci s príslušnými organizačnými útvarmi podľa vecnej pôsobnosti,</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plnenia zmlúv s vybranými dodávateľmi, vykonáva vecnú a fyzickú kontrolu dodaných výstupov v spolupráci s príslušnými organizačnými útvarmi podľa vecnej pôsobnosti,</w:t>
            </w:r>
          </w:p>
          <w:p w:rsidR="00CE4C14" w:rsidRPr="00341ED0" w:rsidRDefault="00CE4C14" w:rsidP="009C708C">
            <w:pPr>
              <w:numPr>
                <w:ilvl w:val="0"/>
                <w:numId w:val="9"/>
              </w:numPr>
              <w:ind w:left="301" w:hanging="284"/>
              <w:contextualSpacing/>
              <w:jc w:val="both"/>
              <w:rPr>
                <w:rFonts w:eastAsia="Calibri"/>
                <w:sz w:val="22"/>
                <w:szCs w:val="22"/>
              </w:rPr>
            </w:pPr>
            <w:del w:id="307" w:author="Autor">
              <w:r w:rsidRPr="00341ED0">
                <w:rPr>
                  <w:rFonts w:eastAsia="Calibri"/>
                  <w:sz w:val="22"/>
                  <w:szCs w:val="22"/>
                </w:rPr>
                <w:delText>administratívna</w:delText>
              </w:r>
            </w:del>
            <w:ins w:id="308" w:author="Autor">
              <w:r w:rsidR="003C0E00">
                <w:rPr>
                  <w:rFonts w:eastAsia="Calibri"/>
                  <w:sz w:val="22"/>
                  <w:szCs w:val="22"/>
                </w:rPr>
                <w:t>základná</w:t>
              </w:r>
            </w:ins>
            <w:r w:rsidR="003C0E00">
              <w:rPr>
                <w:rFonts w:eastAsia="Calibri"/>
                <w:sz w:val="22"/>
                <w:szCs w:val="22"/>
              </w:rPr>
              <w:t xml:space="preserve"> </w:t>
            </w:r>
            <w:r w:rsidRPr="00341ED0">
              <w:rPr>
                <w:rFonts w:eastAsia="Calibri"/>
                <w:sz w:val="22"/>
                <w:szCs w:val="22"/>
              </w:rPr>
              <w:t>finančná kontrola účtovných dokladov vybraných dodávateľov</w:t>
            </w:r>
            <w:r w:rsidR="00D27439">
              <w:rPr>
                <w:rFonts w:eastAsia="Calibri"/>
                <w:sz w:val="22"/>
                <w:szCs w:val="22"/>
              </w:rPr>
              <w:t>,</w:t>
            </w:r>
          </w:p>
          <w:p w:rsidR="00CE4C14" w:rsidRPr="00536549" w:rsidRDefault="00CE4C14" w:rsidP="009C708C">
            <w:pPr>
              <w:numPr>
                <w:ilvl w:val="0"/>
                <w:numId w:val="9"/>
              </w:numPr>
              <w:ind w:left="301" w:hanging="284"/>
              <w:contextualSpacing/>
              <w:jc w:val="both"/>
            </w:pPr>
            <w:r w:rsidRPr="00341ED0">
              <w:rPr>
                <w:rFonts w:eastAsia="Calibri"/>
                <w:sz w:val="22"/>
                <w:szCs w:val="22"/>
              </w:rPr>
              <w:t>zadávanie údajov o projektoch TP do verejného portálu ITMS2014+</w:t>
            </w:r>
            <w:r>
              <w:rPr>
                <w:rFonts w:eastAsia="Calibri"/>
                <w:sz w:val="22"/>
                <w:szCs w:val="22"/>
              </w:rPr>
              <w:t>.</w:t>
            </w:r>
          </w:p>
        </w:tc>
      </w:tr>
      <w:tr w:rsidR="00CE4C14" w:rsidRPr="00536549" w:rsidTr="009A3DFB">
        <w:trPr>
          <w:trHeight w:val="839"/>
        </w:trPr>
        <w:tc>
          <w:tcPr>
            <w:tcW w:w="2569" w:type="dxa"/>
            <w:vAlign w:val="center"/>
          </w:tcPr>
          <w:p w:rsidR="00CE4C14" w:rsidRPr="00536549" w:rsidRDefault="00CE4C14" w:rsidP="00CB2074">
            <w:pPr>
              <w:pStyle w:val="Zkladntext"/>
              <w:rPr>
                <w:b/>
              </w:rPr>
            </w:pPr>
            <w:r w:rsidRPr="00536549">
              <w:rPr>
                <w:b/>
              </w:rPr>
              <w:t>kontrolór (EŠIF)</w:t>
            </w:r>
          </w:p>
        </w:tc>
        <w:tc>
          <w:tcPr>
            <w:tcW w:w="7354" w:type="dxa"/>
          </w:tcPr>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 overovanie a hodnotenie súladu vykonávaných činností v rámci riadiaceho orgánu (RO) s manuálom procedúr RO/internou riadiacou dokumentáciou, ako aj relevantnými usmerneniami, metodickými pokynmi, výkladmi a postupmi definovanými na národnej úrovni,</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formulácia zistení a návrh opatrení, vrátane systémových opatrení, pre zefektívnenie a zvýšenie účinnosti systémov riadenia, implementácie a kontroly relevantných operačných programov,</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splnenia opatrení prijatých na nápravu zistených nedostatkov a na odstránenie príčin ich vzniku,</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vykonaných kontrol,</w:t>
            </w:r>
          </w:p>
          <w:p w:rsidR="00CE4C14" w:rsidRPr="00341ED0" w:rsidRDefault="00CE4C14" w:rsidP="00D86AD3">
            <w:pPr>
              <w:numPr>
                <w:ilvl w:val="0"/>
                <w:numId w:val="9"/>
              </w:numPr>
              <w:ind w:left="301" w:hanging="284"/>
              <w:contextualSpacing/>
              <w:jc w:val="both"/>
              <w:rPr>
                <w:rFonts w:eastAsia="Calibri"/>
                <w:sz w:val="22"/>
                <w:szCs w:val="22"/>
              </w:rPr>
            </w:pPr>
            <w:r w:rsidRPr="00341ED0">
              <w:rPr>
                <w:rFonts w:eastAsia="Calibri"/>
                <w:sz w:val="22"/>
                <w:szCs w:val="22"/>
              </w:rPr>
              <w:t xml:space="preserve">výkon finančnej kontroly na mieste, kontrola oprávnenosti </w:t>
            </w:r>
            <w:r w:rsidR="00AE4A05" w:rsidRPr="00AE4A05">
              <w:rPr>
                <w:rFonts w:eastAsia="Calibri"/>
                <w:sz w:val="22"/>
                <w:szCs w:val="22"/>
              </w:rPr>
              <w:t>výdavkov</w:t>
            </w:r>
            <w:r w:rsidRPr="00341ED0">
              <w:rPr>
                <w:rFonts w:eastAsia="Calibri"/>
                <w:sz w:val="22"/>
                <w:szCs w:val="22"/>
              </w:rPr>
              <w:t>, dokumentov a ich vzájomný súlad so Zmluvou o NFP, kontrola realizácie projektu a súlad realizácie projektu so Zmluvou o NFP,</w:t>
            </w:r>
          </w:p>
          <w:p w:rsidR="00CE4C14" w:rsidRPr="00341ED0" w:rsidRDefault="00D27439" w:rsidP="00D86AD3">
            <w:pPr>
              <w:numPr>
                <w:ilvl w:val="0"/>
                <w:numId w:val="9"/>
              </w:numPr>
              <w:ind w:left="301" w:hanging="284"/>
              <w:contextualSpacing/>
              <w:jc w:val="both"/>
              <w:rPr>
                <w:rFonts w:eastAsia="Calibri"/>
                <w:sz w:val="22"/>
                <w:szCs w:val="22"/>
              </w:rPr>
            </w:pPr>
            <w:r w:rsidRPr="00D27439">
              <w:rPr>
                <w:rFonts w:eastAsia="Calibri"/>
                <w:sz w:val="22"/>
                <w:szCs w:val="22"/>
              </w:rPr>
              <w:t>spracovanie výstupov z kontroly</w:t>
            </w:r>
            <w:r w:rsidR="00CE4C14" w:rsidRPr="00341ED0">
              <w:rPr>
                <w:rFonts w:eastAsia="Calibri"/>
                <w:sz w:val="22"/>
                <w:szCs w:val="22"/>
              </w:rPr>
              <w:t>,</w:t>
            </w:r>
          </w:p>
          <w:p w:rsidR="00CE4C14" w:rsidRPr="00536549" w:rsidRDefault="00CE4C14" w:rsidP="009C708C">
            <w:pPr>
              <w:numPr>
                <w:ilvl w:val="0"/>
                <w:numId w:val="9"/>
              </w:numPr>
              <w:ind w:left="301" w:hanging="284"/>
              <w:contextualSpacing/>
              <w:jc w:val="both"/>
            </w:pPr>
            <w:r w:rsidRPr="00341ED0">
              <w:rPr>
                <w:rFonts w:eastAsia="Calibri"/>
                <w:sz w:val="22"/>
                <w:szCs w:val="22"/>
              </w:rPr>
              <w:t>koordinácia riadenia rizík na úrovni operačného programu.</w:t>
            </w:r>
          </w:p>
        </w:tc>
      </w:tr>
      <w:tr w:rsidR="00CE4C14" w:rsidRPr="00536549" w:rsidTr="00341ED0">
        <w:trPr>
          <w:trHeight w:val="282"/>
        </w:trPr>
        <w:tc>
          <w:tcPr>
            <w:tcW w:w="2569" w:type="dxa"/>
            <w:vAlign w:val="center"/>
          </w:tcPr>
          <w:p w:rsidR="00CE4C14" w:rsidRPr="00377B0D" w:rsidRDefault="00CE4C14" w:rsidP="00377B0D">
            <w:pPr>
              <w:pStyle w:val="Zkladntext"/>
              <w:rPr>
                <w:b/>
              </w:rPr>
            </w:pPr>
            <w:r>
              <w:rPr>
                <w:b/>
              </w:rPr>
              <w:t>m</w:t>
            </w:r>
            <w:r w:rsidRPr="00377B0D">
              <w:rPr>
                <w:b/>
              </w:rPr>
              <w:t>anažér overovania podnetov</w:t>
            </w:r>
          </w:p>
        </w:tc>
        <w:tc>
          <w:tcPr>
            <w:tcW w:w="7354" w:type="dxa"/>
          </w:tcPr>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evidencia; priebežný monitoring podnetov a trestných konaní, </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koordinácia a prípadne preverovanie podnetov,</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návrh opatrení na odstránenie nedostatkov zistených preverením podnetov,</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informovanie príslušných orgánov o podnetoch a  výsledkoch ich preverenia</w:t>
            </w:r>
            <w:r w:rsidR="00D27439">
              <w:rPr>
                <w:rFonts w:eastAsia="Calibri"/>
                <w:sz w:val="22"/>
                <w:szCs w:val="22"/>
              </w:rPr>
              <w:t>,</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poskytnutie súčinnosti orgánom činným v trestnom konaní pri vyšetrovaniach súvisiacich s projektmi financovanými z operačného programu</w:t>
            </w:r>
            <w:r>
              <w:rPr>
                <w:rFonts w:eastAsia="Calibri"/>
                <w:sz w:val="22"/>
                <w:szCs w:val="22"/>
              </w:rPr>
              <w:t>.</w:t>
            </w:r>
          </w:p>
          <w:p w:rsidR="00CE4C14" w:rsidRPr="00536549" w:rsidRDefault="00CE4C14" w:rsidP="00341ED0">
            <w:pPr>
              <w:contextualSpacing/>
              <w:jc w:val="both"/>
            </w:pPr>
          </w:p>
        </w:tc>
      </w:tr>
      <w:tr w:rsidR="00437199" w:rsidRPr="00536549" w:rsidTr="00C01C54">
        <w:trPr>
          <w:ins w:id="309" w:author="Autor"/>
        </w:trPr>
        <w:tc>
          <w:tcPr>
            <w:tcW w:w="2569" w:type="dxa"/>
            <w:vAlign w:val="center"/>
          </w:tcPr>
          <w:p w:rsidR="00437199" w:rsidRPr="00536549" w:rsidRDefault="00437199" w:rsidP="00D625BE">
            <w:pPr>
              <w:pStyle w:val="Zkladntext"/>
              <w:rPr>
                <w:ins w:id="310" w:author="Autor"/>
                <w:b/>
                <w:color w:val="FF0000"/>
              </w:rPr>
            </w:pPr>
            <w:ins w:id="311" w:author="Autor">
              <w:r w:rsidRPr="00536549">
                <w:rPr>
                  <w:b/>
                </w:rPr>
                <w:lastRenderedPageBreak/>
                <w:t>manažér pre riadenie ľudských zdrojov</w:t>
              </w:r>
            </w:ins>
          </w:p>
        </w:tc>
        <w:tc>
          <w:tcPr>
            <w:tcW w:w="7354" w:type="dxa"/>
          </w:tcPr>
          <w:p w:rsidR="00070712" w:rsidRPr="00341ED0" w:rsidRDefault="00070712" w:rsidP="009C708C">
            <w:pPr>
              <w:numPr>
                <w:ilvl w:val="0"/>
                <w:numId w:val="9"/>
              </w:numPr>
              <w:ind w:left="301" w:hanging="284"/>
              <w:contextualSpacing/>
              <w:jc w:val="both"/>
              <w:rPr>
                <w:ins w:id="312" w:author="Autor"/>
                <w:rFonts w:eastAsia="Calibri"/>
                <w:sz w:val="22"/>
                <w:szCs w:val="22"/>
              </w:rPr>
            </w:pPr>
            <w:ins w:id="313" w:author="Autor">
              <w:r w:rsidRPr="00341ED0">
                <w:rPr>
                  <w:rFonts w:eastAsia="Calibri"/>
                  <w:sz w:val="22"/>
                  <w:szCs w:val="22"/>
                </w:rPr>
                <w:t>spolupráca pri výkone agendy riadenia ľudských zdrojov  s osobným úradom rezortu</w:t>
              </w:r>
              <w:r w:rsidR="008223AE">
                <w:rPr>
                  <w:rFonts w:eastAsia="Calibri"/>
                  <w:sz w:val="22"/>
                  <w:szCs w:val="22"/>
                </w:rPr>
                <w:t xml:space="preserve">, resp. s iným relevantným útvarom </w:t>
              </w:r>
              <w:r w:rsidRPr="00341ED0">
                <w:rPr>
                  <w:rFonts w:eastAsia="Calibri"/>
                  <w:sz w:val="22"/>
                  <w:szCs w:val="22"/>
                </w:rPr>
                <w:t xml:space="preserve"> a v súlade s internými predpismi,</w:t>
              </w:r>
            </w:ins>
          </w:p>
          <w:p w:rsidR="00070712" w:rsidRPr="00341ED0" w:rsidRDefault="00070712" w:rsidP="009C708C">
            <w:pPr>
              <w:numPr>
                <w:ilvl w:val="0"/>
                <w:numId w:val="9"/>
              </w:numPr>
              <w:ind w:left="301" w:hanging="284"/>
              <w:contextualSpacing/>
              <w:jc w:val="both"/>
              <w:rPr>
                <w:ins w:id="314" w:author="Autor"/>
                <w:rFonts w:eastAsia="Calibri"/>
                <w:sz w:val="22"/>
                <w:szCs w:val="22"/>
              </w:rPr>
            </w:pPr>
            <w:ins w:id="315" w:author="Autor">
              <w:r w:rsidRPr="00341ED0">
                <w:rPr>
                  <w:rFonts w:eastAsia="Calibri"/>
                  <w:sz w:val="22"/>
                  <w:szCs w:val="22"/>
                </w:rPr>
                <w:t>zabezpečenie činností spojených s odborným vzdelávaním zamestnancov,  vrátane monitoringu vzdelávacích aktivít,</w:t>
              </w:r>
            </w:ins>
          </w:p>
          <w:p w:rsidR="00070712" w:rsidRPr="00341ED0" w:rsidRDefault="00070712" w:rsidP="009C708C">
            <w:pPr>
              <w:numPr>
                <w:ilvl w:val="0"/>
                <w:numId w:val="9"/>
              </w:numPr>
              <w:ind w:left="301" w:hanging="284"/>
              <w:contextualSpacing/>
              <w:jc w:val="both"/>
              <w:rPr>
                <w:ins w:id="316" w:author="Autor"/>
                <w:rFonts w:eastAsia="Calibri"/>
                <w:sz w:val="22"/>
                <w:szCs w:val="22"/>
              </w:rPr>
            </w:pPr>
            <w:ins w:id="317" w:author="Autor">
              <w:r w:rsidRPr="00341ED0">
                <w:rPr>
                  <w:rFonts w:eastAsia="Calibri"/>
                  <w:sz w:val="22"/>
                  <w:szCs w:val="22"/>
                </w:rPr>
                <w:t>výkon analýzy vzdelávacích potrieb a koordinácia vypracovania vzdelávacích plánov,</w:t>
              </w:r>
            </w:ins>
          </w:p>
          <w:p w:rsidR="00437199" w:rsidRPr="00341ED0" w:rsidRDefault="00070712" w:rsidP="009C708C">
            <w:pPr>
              <w:numPr>
                <w:ilvl w:val="0"/>
                <w:numId w:val="9"/>
              </w:numPr>
              <w:ind w:left="301" w:hanging="284"/>
              <w:contextualSpacing/>
              <w:jc w:val="both"/>
              <w:rPr>
                <w:ins w:id="318" w:author="Autor"/>
                <w:rFonts w:eastAsia="Calibri"/>
                <w:sz w:val="22"/>
                <w:szCs w:val="22"/>
              </w:rPr>
            </w:pPr>
            <w:ins w:id="319" w:author="Autor">
              <w:r w:rsidRPr="00341ED0">
                <w:rPr>
                  <w:rFonts w:eastAsia="Calibri"/>
                  <w:sz w:val="22"/>
                  <w:szCs w:val="22"/>
                </w:rPr>
                <w:t>spolupráca a komunikácia s ÚV SR ohľadom rozvoja a vzdelávania administratívnych kapacít EŠIF.</w:t>
              </w:r>
            </w:ins>
          </w:p>
        </w:tc>
      </w:tr>
      <w:tr w:rsidR="003F15F2" w:rsidRPr="00536549" w:rsidTr="00121AD0">
        <w:tblPrEx>
          <w:tblW w:w="9923" w:type="dxa"/>
          <w:tblInd w:w="-318" w:type="dxa"/>
          <w:tblPrExChange w:id="320" w:author="Autor">
            <w:tblPrEx>
              <w:tblW w:w="9640" w:type="dxa"/>
              <w:jc w:val="center"/>
            </w:tblPrEx>
          </w:tblPrExChange>
        </w:tblPrEx>
        <w:trPr>
          <w:trPrChange w:id="321" w:author="Autor">
            <w:trPr>
              <w:gridBefore w:val="1"/>
              <w:jc w:val="center"/>
            </w:trPr>
          </w:trPrChange>
        </w:trPr>
        <w:tc>
          <w:tcPr>
            <w:tcW w:w="2569" w:type="dxa"/>
            <w:vAlign w:val="center"/>
            <w:tcPrChange w:id="322" w:author="Autor">
              <w:tcPr>
                <w:tcW w:w="2569" w:type="dxa"/>
                <w:gridSpan w:val="2"/>
                <w:vAlign w:val="center"/>
              </w:tcPr>
            </w:tcPrChange>
          </w:tcPr>
          <w:p w:rsidR="003F15F2" w:rsidRPr="00536549" w:rsidRDefault="003F15F2">
            <w:pPr>
              <w:pStyle w:val="Zkladntext"/>
              <w:rPr>
                <w:b/>
              </w:rPr>
              <w:pPrChange w:id="323" w:author="Autor">
                <w:pPr>
                  <w:pStyle w:val="Zkladntext"/>
                  <w:framePr w:wrap="around" w:hAnchor="margin" w:xAlign="center" w:yAlign="bottom"/>
                  <w:jc w:val="center"/>
                </w:pPr>
              </w:pPrChange>
            </w:pPr>
            <w:r w:rsidRPr="00377B0D">
              <w:rPr>
                <w:b/>
              </w:rPr>
              <w:t>kontrolór plnenia úloh sprostredkovateľského orgánu</w:t>
            </w:r>
            <w:r>
              <w:rPr>
                <w:b/>
              </w:rPr>
              <w:t>, resp. tretieho subjektu</w:t>
            </w:r>
          </w:p>
        </w:tc>
        <w:tc>
          <w:tcPr>
            <w:tcW w:w="7354" w:type="dxa"/>
            <w:tcPrChange w:id="324" w:author="Autor">
              <w:tcPr>
                <w:tcW w:w="7071" w:type="dxa"/>
                <w:gridSpan w:val="2"/>
              </w:tcPr>
            </w:tcPrChange>
          </w:tcPr>
          <w:p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overenie dostatočnosti kapacít a nastavených postupov sprostredkovateľského orgánu</w:t>
            </w:r>
            <w:r>
              <w:rPr>
                <w:rFonts w:eastAsia="Calibri"/>
                <w:sz w:val="22"/>
                <w:szCs w:val="22"/>
              </w:rPr>
              <w:t>, resp. tretích subjektov</w:t>
            </w:r>
            <w:r w:rsidRPr="00341ED0">
              <w:rPr>
                <w:rFonts w:eastAsia="Calibri"/>
                <w:sz w:val="22"/>
                <w:szCs w:val="22"/>
              </w:rPr>
              <w:t xml:space="preserve"> pred podpisom Zmluvy o vykonávaní časti úloh riadiaceho orgánu</w:t>
            </w:r>
            <w:r>
              <w:rPr>
                <w:rFonts w:eastAsia="Calibri"/>
                <w:sz w:val="22"/>
                <w:szCs w:val="22"/>
              </w:rPr>
              <w:t xml:space="preserve"> </w:t>
            </w:r>
            <w:r w:rsidRPr="00341ED0">
              <w:rPr>
                <w:rFonts w:eastAsia="Calibri"/>
                <w:sz w:val="22"/>
                <w:szCs w:val="22"/>
              </w:rPr>
              <w:t>sprostredkovateľským orgánom</w:t>
            </w:r>
            <w:r>
              <w:rPr>
                <w:rFonts w:eastAsia="Calibri"/>
                <w:sz w:val="22"/>
                <w:szCs w:val="22"/>
              </w:rPr>
              <w:t>/tretím subjektom, resp. zmluvy/dohody o plnomocenstve na vykonávanie časti úloh SO tretím subjektom</w:t>
            </w:r>
            <w:r w:rsidRPr="00341ED0">
              <w:rPr>
                <w:rFonts w:eastAsia="Calibri"/>
                <w:sz w:val="22"/>
                <w:szCs w:val="22"/>
              </w:rPr>
              <w:t xml:space="preserve"> pred reálnym výkonom delegovaných úloh</w:t>
            </w:r>
            <w:r>
              <w:rPr>
                <w:rFonts w:eastAsia="Calibri"/>
                <w:sz w:val="22"/>
                <w:szCs w:val="22"/>
              </w:rPr>
              <w:t>,</w:t>
            </w:r>
          </w:p>
          <w:p w:rsidR="003F15F2"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kontrola/overovanie a hodnotenie vykonávania úloh zo strany sprostredkovateľského orgánu podľa Zmluvy o vykonávaní časti úloh riadiaceho orgánu sprostredkovateľským orgánom, dohody o plnomocenstve na vykonávanie časti úloh sprostredkovateľského orgánu</w:t>
            </w:r>
            <w:r>
              <w:rPr>
                <w:rFonts w:eastAsia="Calibri"/>
                <w:sz w:val="22"/>
                <w:szCs w:val="22"/>
              </w:rPr>
              <w:t>,</w:t>
            </w:r>
            <w:r w:rsidRPr="001F1734">
              <w:rPr>
                <w:rFonts w:eastAsia="Calibri"/>
                <w:sz w:val="22"/>
                <w:szCs w:val="22"/>
              </w:rPr>
              <w:t xml:space="preserve"> resp. zmluvy/dohody o plnomocenstve na vykonávanie časti úloh SO tretím subjektom</w:t>
            </w:r>
            <w:r w:rsidRPr="00341ED0">
              <w:rPr>
                <w:rFonts w:eastAsia="Calibri"/>
                <w:sz w:val="22"/>
                <w:szCs w:val="22"/>
              </w:rPr>
              <w:t>,</w:t>
            </w:r>
          </w:p>
          <w:p w:rsidR="003F15F2" w:rsidRPr="00B21B05" w:rsidRDefault="003F15F2" w:rsidP="003F15F2">
            <w:pPr>
              <w:numPr>
                <w:ilvl w:val="0"/>
                <w:numId w:val="9"/>
              </w:numPr>
              <w:ind w:left="301" w:hanging="284"/>
              <w:contextualSpacing/>
              <w:jc w:val="both"/>
              <w:rPr>
                <w:rFonts w:eastAsia="Calibri"/>
                <w:sz w:val="22"/>
                <w:szCs w:val="22"/>
              </w:rPr>
            </w:pPr>
            <w:r w:rsidRPr="00833A58">
              <w:rPr>
                <w:rFonts w:eastAsia="Calibri"/>
                <w:sz w:val="22"/>
                <w:szCs w:val="22"/>
              </w:rPr>
              <w:t>Ak niektoré z úloh delegovaných na SO plní SO na základe dohody a so súhlasom RO prostredníctvom tretej osoby (napr. priamo zriadená príspevková organizácia ministerstva), na úrovni tretieho subjektu musí byť zabezpečené splnenie všetkých požiadaviek rovnako ako na úrovni SO. RO musí mať právo výkonu kontroly na všetky úrovne takto definovanej implementačnej štruktúry.</w:t>
            </w:r>
          </w:p>
          <w:p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 xml:space="preserve">formulácia zistení a návrh </w:t>
            </w:r>
            <w:r>
              <w:rPr>
                <w:rFonts w:eastAsia="Calibri"/>
                <w:sz w:val="22"/>
                <w:szCs w:val="22"/>
              </w:rPr>
              <w:t>odporúčaní</w:t>
            </w:r>
            <w:r w:rsidRPr="00341ED0">
              <w:rPr>
                <w:rFonts w:eastAsia="Calibri"/>
                <w:sz w:val="22"/>
                <w:szCs w:val="22"/>
              </w:rPr>
              <w:t xml:space="preserve">, vrátane systémových </w:t>
            </w:r>
            <w:r>
              <w:rPr>
                <w:rFonts w:eastAsia="Calibri"/>
                <w:sz w:val="22"/>
                <w:szCs w:val="22"/>
              </w:rPr>
              <w:t>odporúčaní</w:t>
            </w:r>
            <w:r w:rsidRPr="00341ED0">
              <w:rPr>
                <w:rFonts w:eastAsia="Calibri"/>
                <w:sz w:val="22"/>
                <w:szCs w:val="22"/>
              </w:rPr>
              <w:t>, pre zefektívnenie a zvýšenie účinnosti systémov riadenia, implementácie a kontroly na úrovni SO</w:t>
            </w:r>
            <w:r>
              <w:rPr>
                <w:rFonts w:eastAsia="Calibri"/>
                <w:sz w:val="22"/>
                <w:szCs w:val="22"/>
              </w:rPr>
              <w:t>/tretieho subjektu</w:t>
            </w:r>
            <w:r w:rsidRPr="00341ED0">
              <w:rPr>
                <w:rFonts w:eastAsia="Calibri"/>
                <w:sz w:val="22"/>
                <w:szCs w:val="22"/>
              </w:rPr>
              <w:t>,</w:t>
            </w:r>
          </w:p>
          <w:p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spracovávanie a predkladanie návrhov plánov kontrolných činností a hodnotenia kontrolných činností na SO, resp. splnomocnenom orgáne,</w:t>
            </w:r>
          </w:p>
          <w:p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 xml:space="preserve">výkon kontroly na mieste, kontrola oprávnenosti </w:t>
            </w:r>
            <w:r w:rsidRPr="00D27439">
              <w:rPr>
                <w:rFonts w:eastAsia="Calibri"/>
                <w:sz w:val="22"/>
                <w:szCs w:val="22"/>
              </w:rPr>
              <w:t>výdavkov</w:t>
            </w:r>
            <w:r w:rsidRPr="00341ED0">
              <w:rPr>
                <w:rFonts w:eastAsia="Calibri"/>
                <w:sz w:val="22"/>
                <w:szCs w:val="22"/>
              </w:rPr>
              <w:t>, dokumentov a ich vzájomný súlad so Zmluvou o NFP, kontrola realizácie projektu a súlad realizácie projektu so Zmluvou o NFP,</w:t>
            </w:r>
          </w:p>
          <w:p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vypracovanie správy o vykonaných kontrolách na mieste,</w:t>
            </w:r>
          </w:p>
          <w:p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vedenie evidencie vykonaných kontrol/auditov;</w:t>
            </w:r>
          </w:p>
          <w:p w:rsidR="003F15F2" w:rsidRPr="00121AD0" w:rsidRDefault="003F15F2" w:rsidP="003F15F2">
            <w:pPr>
              <w:numPr>
                <w:ilvl w:val="0"/>
                <w:numId w:val="9"/>
              </w:numPr>
              <w:ind w:left="301" w:hanging="284"/>
              <w:contextualSpacing/>
              <w:jc w:val="both"/>
              <w:rPr>
                <w:rFonts w:eastAsia="Calibri"/>
                <w:sz w:val="22"/>
                <w:rPrChange w:id="325" w:author="Autor">
                  <w:rPr>
                    <w:rFonts w:eastAsia="Calibri"/>
                  </w:rPr>
                </w:rPrChange>
              </w:rPr>
            </w:pPr>
            <w:r w:rsidRPr="00341ED0">
              <w:rPr>
                <w:rFonts w:eastAsia="Calibri"/>
                <w:sz w:val="22"/>
                <w:szCs w:val="22"/>
              </w:rPr>
              <w:t>kontrola/ overovanie a hodnotenie plnenia prijatých opatrení na odstránenie nedostatkov.</w:t>
            </w:r>
          </w:p>
        </w:tc>
      </w:tr>
      <w:tr w:rsidR="00437199" w:rsidRPr="00536549" w:rsidTr="00C01C54">
        <w:trPr>
          <w:del w:id="326" w:author="Autor"/>
        </w:trPr>
        <w:tc>
          <w:tcPr>
            <w:tcW w:w="2569" w:type="dxa"/>
            <w:vAlign w:val="center"/>
          </w:tcPr>
          <w:p w:rsidR="00437199" w:rsidRPr="00536549" w:rsidRDefault="00437199" w:rsidP="00D625BE">
            <w:pPr>
              <w:pStyle w:val="Zkladntext"/>
              <w:rPr>
                <w:del w:id="327" w:author="Autor"/>
                <w:b/>
                <w:color w:val="FF0000"/>
              </w:rPr>
            </w:pPr>
            <w:del w:id="328" w:author="Autor">
              <w:r w:rsidRPr="00536549">
                <w:rPr>
                  <w:b/>
                </w:rPr>
                <w:delText>manažér pre riadenie ľudských zdrojov</w:delText>
              </w:r>
            </w:del>
          </w:p>
        </w:tc>
        <w:tc>
          <w:tcPr>
            <w:tcW w:w="7354" w:type="dxa"/>
          </w:tcPr>
          <w:p w:rsidR="00070712" w:rsidRPr="00341ED0" w:rsidRDefault="00070712" w:rsidP="009C708C">
            <w:pPr>
              <w:numPr>
                <w:ilvl w:val="0"/>
                <w:numId w:val="9"/>
              </w:numPr>
              <w:ind w:left="301" w:hanging="284"/>
              <w:contextualSpacing/>
              <w:jc w:val="both"/>
              <w:rPr>
                <w:del w:id="329" w:author="Autor"/>
                <w:rFonts w:eastAsia="Calibri"/>
                <w:sz w:val="22"/>
                <w:szCs w:val="22"/>
              </w:rPr>
            </w:pPr>
            <w:del w:id="330" w:author="Autor">
              <w:r w:rsidRPr="00341ED0">
                <w:rPr>
                  <w:rFonts w:eastAsia="Calibri"/>
                  <w:sz w:val="22"/>
                  <w:szCs w:val="22"/>
                </w:rPr>
                <w:delText>spolupráca pri výkone agendy riadenia ľudských zdrojov  s osobným úradom rezortu</w:delText>
              </w:r>
              <w:r w:rsidR="008223AE">
                <w:rPr>
                  <w:rFonts w:eastAsia="Calibri"/>
                  <w:sz w:val="22"/>
                  <w:szCs w:val="22"/>
                </w:rPr>
                <w:delText xml:space="preserve">, resp. s iným relevantným útvarom </w:delText>
              </w:r>
              <w:r w:rsidRPr="00341ED0">
                <w:rPr>
                  <w:rFonts w:eastAsia="Calibri"/>
                  <w:sz w:val="22"/>
                  <w:szCs w:val="22"/>
                </w:rPr>
                <w:delText xml:space="preserve"> a v súlade s internými predpismi,</w:delText>
              </w:r>
            </w:del>
          </w:p>
          <w:p w:rsidR="00070712" w:rsidRPr="00341ED0" w:rsidRDefault="00070712" w:rsidP="009C708C">
            <w:pPr>
              <w:numPr>
                <w:ilvl w:val="0"/>
                <w:numId w:val="9"/>
              </w:numPr>
              <w:ind w:left="301" w:hanging="284"/>
              <w:contextualSpacing/>
              <w:jc w:val="both"/>
              <w:rPr>
                <w:del w:id="331" w:author="Autor"/>
                <w:rFonts w:eastAsia="Calibri"/>
                <w:sz w:val="22"/>
                <w:szCs w:val="22"/>
              </w:rPr>
            </w:pPr>
            <w:del w:id="332" w:author="Autor">
              <w:r w:rsidRPr="00341ED0">
                <w:rPr>
                  <w:rFonts w:eastAsia="Calibri"/>
                  <w:sz w:val="22"/>
                  <w:szCs w:val="22"/>
                </w:rPr>
                <w:delText>zabezpečenie činností spojených s odborným vzdelávaním zamestnancov,  vrátane monitoringu vzdelávacích aktivít,</w:delText>
              </w:r>
            </w:del>
          </w:p>
          <w:p w:rsidR="00070712" w:rsidRPr="00341ED0" w:rsidRDefault="00070712" w:rsidP="009C708C">
            <w:pPr>
              <w:numPr>
                <w:ilvl w:val="0"/>
                <w:numId w:val="9"/>
              </w:numPr>
              <w:ind w:left="301" w:hanging="284"/>
              <w:contextualSpacing/>
              <w:jc w:val="both"/>
              <w:rPr>
                <w:del w:id="333" w:author="Autor"/>
                <w:rFonts w:eastAsia="Calibri"/>
                <w:sz w:val="22"/>
                <w:szCs w:val="22"/>
              </w:rPr>
            </w:pPr>
            <w:del w:id="334" w:author="Autor">
              <w:r w:rsidRPr="00341ED0">
                <w:rPr>
                  <w:rFonts w:eastAsia="Calibri"/>
                  <w:sz w:val="22"/>
                  <w:szCs w:val="22"/>
                </w:rPr>
                <w:delText>výkon analýzy vzdelávacích potrieb a koordinácia vypracovania vzdelávacích plánov,</w:delText>
              </w:r>
            </w:del>
          </w:p>
          <w:p w:rsidR="00437199" w:rsidRPr="00341ED0" w:rsidRDefault="00070712" w:rsidP="009C708C">
            <w:pPr>
              <w:numPr>
                <w:ilvl w:val="0"/>
                <w:numId w:val="9"/>
              </w:numPr>
              <w:ind w:left="301" w:hanging="284"/>
              <w:contextualSpacing/>
              <w:jc w:val="both"/>
              <w:rPr>
                <w:del w:id="335" w:author="Autor"/>
                <w:rFonts w:eastAsia="Calibri"/>
                <w:sz w:val="22"/>
                <w:szCs w:val="22"/>
              </w:rPr>
            </w:pPr>
            <w:del w:id="336" w:author="Autor">
              <w:r w:rsidRPr="00341ED0">
                <w:rPr>
                  <w:rFonts w:eastAsia="Calibri"/>
                  <w:sz w:val="22"/>
                  <w:szCs w:val="22"/>
                </w:rPr>
                <w:delText>spolupráca a komunikácia s ÚV SR ohľadom rozvoja a vzdelávania administratívnych kapacít EŠIF.</w:delText>
              </w:r>
            </w:del>
          </w:p>
        </w:tc>
      </w:tr>
      <w:tr w:rsidR="00437199" w:rsidRPr="00536549" w:rsidTr="00C01C54">
        <w:tc>
          <w:tcPr>
            <w:tcW w:w="2569" w:type="dxa"/>
            <w:vAlign w:val="center"/>
          </w:tcPr>
          <w:p w:rsidR="00437199" w:rsidRPr="00536549" w:rsidRDefault="00437199" w:rsidP="009A3DFB">
            <w:pPr>
              <w:pStyle w:val="Zkladntext"/>
              <w:rPr>
                <w:b/>
              </w:rPr>
            </w:pPr>
            <w:r w:rsidRPr="00536549">
              <w:rPr>
                <w:b/>
              </w:rPr>
              <w:t>asistent/zamestnanec zodpovedný za administratívnu podporu</w:t>
            </w:r>
          </w:p>
        </w:tc>
        <w:tc>
          <w:tcPr>
            <w:tcW w:w="7354" w:type="dxa"/>
          </w:tcPr>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informačnej, organizačnej a evidenčnej práce sekretariátu vedúceho zamestnanca, organizácia denného programu, návštev a porád,</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vybavenie korešpondencie a písomnosti vedúceho zamestnanca podľa pokynov nadriadeného a všeobecných postupov organizácie,</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spracovanie, triedenie  a zápis údajov podľa pokynov nadriadeného, alebo všeobecných zásad organizácie,</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vedenie evidencie, záznamov, protokolov, prehľady a iných informácií organizačného útvaru, </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komplexné zabezpečenie správy registratúry organizačného útvaru v súlade s platným registratúrnym poriadkom,</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plnenie ďalších úloh na základe pokynu príslušného vedúceho zamestnanca,</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evidencia a kontrola dochádzky zamestnancov</w:t>
            </w:r>
            <w:r w:rsidR="00D27439">
              <w:rPr>
                <w:rFonts w:eastAsia="Calibri"/>
                <w:sz w:val="22"/>
                <w:szCs w:val="22"/>
              </w:rPr>
              <w:t>,</w:t>
            </w:r>
          </w:p>
          <w:p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prijímanie zásielok a ich registrácia v systéme ITMS2014+ (ak relevantné)</w:t>
            </w:r>
            <w:r>
              <w:rPr>
                <w:rFonts w:eastAsia="Calibri"/>
                <w:sz w:val="22"/>
                <w:szCs w:val="22"/>
              </w:rPr>
              <w:t>.</w:t>
            </w:r>
          </w:p>
        </w:tc>
      </w:tr>
      <w:tr w:rsidR="00437199" w:rsidRPr="00536549" w:rsidTr="00C01C54">
        <w:tc>
          <w:tcPr>
            <w:tcW w:w="2569" w:type="dxa"/>
            <w:vAlign w:val="center"/>
          </w:tcPr>
          <w:p w:rsidR="00437199" w:rsidRPr="00536549" w:rsidRDefault="00437199" w:rsidP="009A3DFB">
            <w:pPr>
              <w:pStyle w:val="Zkladntext"/>
              <w:rPr>
                <w:b/>
              </w:rPr>
            </w:pPr>
            <w:r w:rsidRPr="00536549">
              <w:rPr>
                <w:b/>
              </w:rPr>
              <w:t>právnik</w:t>
            </w:r>
          </w:p>
        </w:tc>
        <w:tc>
          <w:tcPr>
            <w:tcW w:w="7354" w:type="dxa"/>
          </w:tcPr>
          <w:p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vypracovanie právnych stanovísk,</w:t>
            </w:r>
          </w:p>
          <w:p w:rsidR="00070712" w:rsidRPr="000151D9" w:rsidRDefault="00070712" w:rsidP="00D86AD3">
            <w:pPr>
              <w:numPr>
                <w:ilvl w:val="0"/>
                <w:numId w:val="9"/>
              </w:numPr>
              <w:ind w:left="301" w:hanging="284"/>
              <w:contextualSpacing/>
              <w:jc w:val="both"/>
              <w:rPr>
                <w:rFonts w:eastAsia="Calibri"/>
                <w:sz w:val="22"/>
                <w:szCs w:val="22"/>
              </w:rPr>
            </w:pPr>
            <w:r w:rsidRPr="000151D9">
              <w:rPr>
                <w:rFonts w:eastAsia="Calibri"/>
                <w:sz w:val="22"/>
                <w:szCs w:val="22"/>
              </w:rPr>
              <w:lastRenderedPageBreak/>
              <w:t>príprava vzorov zmluvných a obdobných dokumentov v súvislosti s implementáciou projektov</w:t>
            </w:r>
            <w:r w:rsidR="00A1191F" w:rsidRPr="00A7557C">
              <w:rPr>
                <w:rFonts w:eastAsia="Calibri"/>
                <w:sz w:val="22"/>
                <w:szCs w:val="22"/>
              </w:rPr>
              <w:t xml:space="preserve"> (napr. zmluva o NFP, zmluva o partnerstve, zmluva o zriadení záložného práva)</w:t>
            </w:r>
            <w:r w:rsidRPr="00A1191F">
              <w:rPr>
                <w:rFonts w:eastAsia="Calibri"/>
                <w:sz w:val="22"/>
                <w:szCs w:val="22"/>
              </w:rPr>
              <w:t>,</w:t>
            </w:r>
          </w:p>
          <w:p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 xml:space="preserve">príprava podkladov pre organizačný útvar zabezpečujúci rozhodovanie o riadnych a mimoriadnych opravných prostriedkoch, </w:t>
            </w:r>
          </w:p>
          <w:p w:rsidR="00070712" w:rsidRPr="000151D9" w:rsidRDefault="00070712" w:rsidP="009C708C">
            <w:pPr>
              <w:numPr>
                <w:ilvl w:val="0"/>
                <w:numId w:val="9"/>
              </w:numPr>
              <w:ind w:left="301" w:hanging="284"/>
              <w:contextualSpacing/>
              <w:jc w:val="both"/>
              <w:rPr>
                <w:rFonts w:eastAsia="Calibri"/>
                <w:sz w:val="22"/>
                <w:szCs w:val="22"/>
              </w:rPr>
            </w:pPr>
            <w:del w:id="337" w:author="Autor">
              <w:r w:rsidRPr="000151D9">
                <w:rPr>
                  <w:rFonts w:eastAsia="Calibri"/>
                  <w:sz w:val="22"/>
                  <w:szCs w:val="22"/>
                </w:rPr>
                <w:delText>realizuje</w:delText>
              </w:r>
            </w:del>
            <w:ins w:id="338" w:author="Autor">
              <w:r w:rsidRPr="000151D9">
                <w:rPr>
                  <w:rFonts w:eastAsia="Calibri"/>
                  <w:sz w:val="22"/>
                  <w:szCs w:val="22"/>
                </w:rPr>
                <w:t>realiz</w:t>
              </w:r>
              <w:r w:rsidR="00FE6C55">
                <w:rPr>
                  <w:rFonts w:eastAsia="Calibri"/>
                  <w:sz w:val="22"/>
                  <w:szCs w:val="22"/>
                </w:rPr>
                <w:t>ácia</w:t>
              </w:r>
            </w:ins>
            <w:r w:rsidRPr="000151D9">
              <w:rPr>
                <w:rFonts w:eastAsia="Calibri"/>
                <w:sz w:val="22"/>
                <w:szCs w:val="22"/>
              </w:rPr>
              <w:t xml:space="preserve"> rozhodnutia v správnom konaní pre PO 2014-2020 za účelom vrátenia finančných prostriedkov pri nedodržaní postupov a pravidiel vo verejnom obstarávaní</w:t>
            </w:r>
            <w:r>
              <w:rPr>
                <w:rFonts w:eastAsia="Calibri"/>
                <w:sz w:val="22"/>
                <w:szCs w:val="22"/>
              </w:rPr>
              <w:t>,</w:t>
            </w:r>
          </w:p>
          <w:p w:rsidR="00070712" w:rsidRPr="000151D9" w:rsidRDefault="00070712" w:rsidP="009C708C">
            <w:pPr>
              <w:numPr>
                <w:ilvl w:val="0"/>
                <w:numId w:val="9"/>
              </w:numPr>
              <w:ind w:left="301" w:hanging="284"/>
              <w:contextualSpacing/>
              <w:jc w:val="both"/>
              <w:rPr>
                <w:rFonts w:eastAsia="Calibri"/>
                <w:sz w:val="22"/>
                <w:szCs w:val="22"/>
              </w:rPr>
            </w:pPr>
            <w:del w:id="339" w:author="Autor">
              <w:r w:rsidRPr="000151D9">
                <w:rPr>
                  <w:rFonts w:eastAsia="Calibri"/>
                  <w:sz w:val="22"/>
                  <w:szCs w:val="22"/>
                </w:rPr>
                <w:delText>zabezpečuje činnosti súvisiace</w:delText>
              </w:r>
            </w:del>
            <w:ins w:id="340" w:author="Autor">
              <w:r w:rsidRPr="000151D9">
                <w:rPr>
                  <w:rFonts w:eastAsia="Calibri"/>
                  <w:sz w:val="22"/>
                  <w:szCs w:val="22"/>
                </w:rPr>
                <w:t>zabezpeč</w:t>
              </w:r>
              <w:r w:rsidR="00FE6C55">
                <w:rPr>
                  <w:rFonts w:eastAsia="Calibri"/>
                  <w:sz w:val="22"/>
                  <w:szCs w:val="22"/>
                </w:rPr>
                <w:t>enie</w:t>
              </w:r>
              <w:r w:rsidRPr="000151D9">
                <w:rPr>
                  <w:rFonts w:eastAsia="Calibri"/>
                  <w:sz w:val="22"/>
                  <w:szCs w:val="22"/>
                </w:rPr>
                <w:t xml:space="preserve"> činnost</w:t>
              </w:r>
              <w:r w:rsidR="00FE6C55">
                <w:rPr>
                  <w:rFonts w:eastAsia="Calibri"/>
                  <w:sz w:val="22"/>
                  <w:szCs w:val="22"/>
                </w:rPr>
                <w:t>í</w:t>
              </w:r>
              <w:r w:rsidRPr="000151D9">
                <w:rPr>
                  <w:rFonts w:eastAsia="Calibri"/>
                  <w:sz w:val="22"/>
                  <w:szCs w:val="22"/>
                </w:rPr>
                <w:t xml:space="preserve"> súvisiac</w:t>
              </w:r>
              <w:r w:rsidR="00FE6C55">
                <w:rPr>
                  <w:rFonts w:eastAsia="Calibri"/>
                  <w:sz w:val="22"/>
                  <w:szCs w:val="22"/>
                </w:rPr>
                <w:t>ich</w:t>
              </w:r>
            </w:ins>
            <w:r w:rsidRPr="000151D9">
              <w:rPr>
                <w:rFonts w:eastAsia="Calibri"/>
                <w:sz w:val="22"/>
                <w:szCs w:val="22"/>
              </w:rPr>
              <w:t xml:space="preserve"> s vymáhaním pohľadávok</w:t>
            </w:r>
          </w:p>
          <w:p w:rsidR="00070712"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súčinnosť pri príprave pripomienok k návrhom oficiálnych dokumentov, hlavne v oblasti EŠIF</w:t>
            </w:r>
            <w:r>
              <w:rPr>
                <w:rFonts w:eastAsia="Calibri"/>
                <w:sz w:val="22"/>
                <w:szCs w:val="22"/>
              </w:rPr>
              <w:t>,</w:t>
            </w:r>
          </w:p>
          <w:p w:rsidR="00437199" w:rsidRPr="00341ED0" w:rsidRDefault="00070712" w:rsidP="009C708C">
            <w:pPr>
              <w:numPr>
                <w:ilvl w:val="0"/>
                <w:numId w:val="9"/>
              </w:numPr>
              <w:ind w:left="301" w:hanging="284"/>
              <w:contextualSpacing/>
              <w:jc w:val="both"/>
              <w:rPr>
                <w:rFonts w:eastAsia="Calibri"/>
                <w:sz w:val="22"/>
                <w:szCs w:val="22"/>
              </w:rPr>
            </w:pPr>
            <w:del w:id="341" w:author="Autor">
              <w:r w:rsidRPr="00341ED0">
                <w:rPr>
                  <w:rFonts w:eastAsia="Calibri"/>
                  <w:sz w:val="22"/>
                  <w:szCs w:val="22"/>
                </w:rPr>
                <w:delText>poskytuje súčinnosť</w:delText>
              </w:r>
            </w:del>
            <w:ins w:id="342" w:author="Autor">
              <w:r w:rsidRPr="00341ED0">
                <w:rPr>
                  <w:rFonts w:eastAsia="Calibri"/>
                  <w:sz w:val="22"/>
                  <w:szCs w:val="22"/>
                </w:rPr>
                <w:t>poskyt</w:t>
              </w:r>
              <w:r w:rsidR="00FE6C55">
                <w:rPr>
                  <w:rFonts w:eastAsia="Calibri"/>
                  <w:sz w:val="22"/>
                  <w:szCs w:val="22"/>
                </w:rPr>
                <w:t>nutie</w:t>
              </w:r>
              <w:r w:rsidRPr="00341ED0">
                <w:rPr>
                  <w:rFonts w:eastAsia="Calibri"/>
                  <w:sz w:val="22"/>
                  <w:szCs w:val="22"/>
                </w:rPr>
                <w:t xml:space="preserve"> súčinno</w:t>
              </w:r>
              <w:r w:rsidR="00FE6C55">
                <w:rPr>
                  <w:rFonts w:eastAsia="Calibri"/>
                  <w:sz w:val="22"/>
                  <w:szCs w:val="22"/>
                </w:rPr>
                <w:t>sti</w:t>
              </w:r>
            </w:ins>
            <w:r w:rsidRPr="00341ED0">
              <w:rPr>
                <w:rFonts w:eastAsia="Calibri"/>
                <w:sz w:val="22"/>
                <w:szCs w:val="22"/>
              </w:rPr>
              <w:t xml:space="preserve"> pri vypracovaní rozhodnutia o schválení/neschválení žiadostí o NFP, resp. zastavení konania, alebo zmene rozhodnutia o žiadostí o NFP.</w:t>
            </w:r>
            <w:r w:rsidR="00A1191F">
              <w:rPr>
                <w:rFonts w:eastAsia="Calibri"/>
                <w:sz w:val="22"/>
                <w:szCs w:val="22"/>
              </w:rPr>
              <w:t xml:space="preserve"> </w:t>
            </w:r>
          </w:p>
        </w:tc>
      </w:tr>
      <w:tr w:rsidR="00437199" w:rsidRPr="00536549" w:rsidTr="00C01C54">
        <w:trPr>
          <w:trHeight w:val="557"/>
        </w:trPr>
        <w:tc>
          <w:tcPr>
            <w:tcW w:w="2569" w:type="dxa"/>
            <w:vAlign w:val="center"/>
          </w:tcPr>
          <w:p w:rsidR="00437199" w:rsidRPr="00536549" w:rsidRDefault="00437199" w:rsidP="009A3DFB">
            <w:pPr>
              <w:pStyle w:val="Zkladntext"/>
              <w:rPr>
                <w:b/>
              </w:rPr>
            </w:pPr>
            <w:r w:rsidRPr="00536549">
              <w:rPr>
                <w:b/>
              </w:rPr>
              <w:lastRenderedPageBreak/>
              <w:t>sektorový/rezortný expert</w:t>
            </w:r>
          </w:p>
        </w:tc>
        <w:tc>
          <w:tcPr>
            <w:tcW w:w="7354" w:type="dxa"/>
          </w:tcPr>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expertných činností spojených s prípravou, implementáciou a hodnotením OP,</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príprave a aktualizácii programovej dokumentácie, vrátane plnenia ex-ante kondicionalít</w:t>
            </w:r>
            <w:r>
              <w:rPr>
                <w:rFonts w:eastAsia="Calibri"/>
                <w:sz w:val="22"/>
                <w:szCs w:val="22"/>
              </w:rPr>
              <w:t>,</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príprave a zmene výziev a vyzvaní,</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poskytovanie odborných stanovísk k aktuálnym otázkam implementácie OP, </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hodnotení a monitorovaní OP,</w:t>
            </w:r>
          </w:p>
          <w:p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príprava pripomienok a stanovísk k návrhom dokumentov relevantných pre oblasť implementácie EŠIF v rámci EÚ a</w:t>
            </w:r>
            <w:r>
              <w:rPr>
                <w:rFonts w:eastAsia="Calibri"/>
                <w:sz w:val="22"/>
                <w:szCs w:val="22"/>
              </w:rPr>
              <w:t> </w:t>
            </w:r>
            <w:r w:rsidRPr="00341ED0">
              <w:rPr>
                <w:rFonts w:eastAsia="Calibri"/>
                <w:sz w:val="22"/>
                <w:szCs w:val="22"/>
              </w:rPr>
              <w:t>SR</w:t>
            </w:r>
            <w:r>
              <w:rPr>
                <w:rFonts w:eastAsia="Calibri"/>
                <w:sz w:val="22"/>
                <w:szCs w:val="22"/>
              </w:rPr>
              <w:t>.</w:t>
            </w:r>
          </w:p>
        </w:tc>
      </w:tr>
    </w:tbl>
    <w:p w:rsidR="00070712" w:rsidRDefault="00070712" w:rsidP="00341ED0">
      <w:pPr>
        <w:pStyle w:val="Zkladntext"/>
      </w:pPr>
      <w:bookmarkStart w:id="343" w:name="_Toc389123333"/>
    </w:p>
    <w:p w:rsidR="00E80FA2" w:rsidRPr="00C01632" w:rsidRDefault="00E80FA2" w:rsidP="00341ED0">
      <w:pPr>
        <w:pStyle w:val="Zkladntext"/>
        <w:rPr>
          <w:b/>
        </w:rPr>
      </w:pPr>
      <w:r w:rsidRPr="00C01632">
        <w:rPr>
          <w:b/>
        </w:rPr>
        <w:t>Tabuľka č. 3: Prehľad štandardizovaných</w:t>
      </w:r>
      <w:ins w:id="344" w:author="Autor">
        <w:r w:rsidRPr="00C01632">
          <w:rPr>
            <w:b/>
          </w:rPr>
          <w:t xml:space="preserve"> </w:t>
        </w:r>
        <w:r w:rsidR="00D16019">
          <w:rPr>
            <w:b/>
          </w:rPr>
          <w:t>pracovných</w:t>
        </w:r>
      </w:ins>
      <w:r w:rsidR="00D16019">
        <w:rPr>
          <w:b/>
        </w:rPr>
        <w:t xml:space="preserve"> </w:t>
      </w:r>
      <w:r w:rsidRPr="00C01632">
        <w:rPr>
          <w:b/>
        </w:rPr>
        <w:t>pozícií a vykonávaných činností na platobnej jednotke</w:t>
      </w:r>
    </w:p>
    <w:tbl>
      <w:tblPr>
        <w:tblStyle w:val="Mriekatabuky"/>
        <w:tblW w:w="9952" w:type="dxa"/>
        <w:tblInd w:w="-318" w:type="dxa"/>
        <w:tblLook w:val="04A0" w:firstRow="1" w:lastRow="0" w:firstColumn="1" w:lastColumn="0" w:noHBand="0" w:noVBand="1"/>
        <w:tblPrChange w:id="345" w:author="Autor">
          <w:tblPr>
            <w:tblStyle w:val="Mriekatabuky"/>
            <w:tblW w:w="0" w:type="auto"/>
            <w:tblInd w:w="-318" w:type="dxa"/>
            <w:tblLook w:val="04A0" w:firstRow="1" w:lastRow="0" w:firstColumn="1" w:lastColumn="0" w:noHBand="0" w:noVBand="1"/>
          </w:tblPr>
        </w:tblPrChange>
      </w:tblPr>
      <w:tblGrid>
        <w:gridCol w:w="2532"/>
        <w:gridCol w:w="7420"/>
        <w:tblGridChange w:id="346">
          <w:tblGrid>
            <w:gridCol w:w="2553"/>
            <w:gridCol w:w="6975"/>
          </w:tblGrid>
        </w:tblGridChange>
      </w:tblGrid>
      <w:tr w:rsidR="00F950DB" w:rsidTr="00121AD0">
        <w:tc>
          <w:tcPr>
            <w:tcW w:w="2532" w:type="dxa"/>
            <w:vAlign w:val="center"/>
            <w:tcPrChange w:id="347" w:author="Autor">
              <w:tcPr>
                <w:tcW w:w="2553" w:type="dxa"/>
                <w:vAlign w:val="center"/>
              </w:tcPr>
            </w:tcPrChange>
          </w:tcPr>
          <w:p w:rsidR="00F950DB" w:rsidRDefault="003A5C83" w:rsidP="00C01632">
            <w:pPr>
              <w:pStyle w:val="Zkladntext"/>
              <w:rPr>
                <w:b/>
              </w:rPr>
            </w:pPr>
            <w:r w:rsidRPr="003A5C83">
              <w:rPr>
                <w:b/>
              </w:rPr>
              <w:t>Štandardizovaná</w:t>
            </w:r>
            <w:r w:rsidR="00DC6064">
              <w:rPr>
                <w:b/>
              </w:rPr>
              <w:t xml:space="preserve"> </w:t>
            </w:r>
            <w:ins w:id="348" w:author="Autor">
              <w:r w:rsidR="00DC6064">
                <w:rPr>
                  <w:b/>
                </w:rPr>
                <w:t>pracovná</w:t>
              </w:r>
              <w:r w:rsidRPr="003A5C83">
                <w:rPr>
                  <w:b/>
                </w:rPr>
                <w:t xml:space="preserve"> </w:t>
              </w:r>
            </w:ins>
            <w:r w:rsidRPr="003A5C83">
              <w:rPr>
                <w:b/>
              </w:rPr>
              <w:t>pozícia</w:t>
            </w:r>
          </w:p>
        </w:tc>
        <w:tc>
          <w:tcPr>
            <w:tcW w:w="7420" w:type="dxa"/>
            <w:tcPrChange w:id="349" w:author="Autor">
              <w:tcPr>
                <w:tcW w:w="6975" w:type="dxa"/>
              </w:tcPr>
            </w:tcPrChange>
          </w:tcPr>
          <w:p w:rsidR="00F950DB" w:rsidRPr="00C01632" w:rsidRDefault="00BC3841" w:rsidP="00C01632">
            <w:pPr>
              <w:pStyle w:val="Odsekzoznamu"/>
              <w:ind w:left="394"/>
            </w:pPr>
            <w:r>
              <w:rPr>
                <w:b/>
              </w:rPr>
              <w:t xml:space="preserve">Kľúčové </w:t>
            </w:r>
            <w:r w:rsidR="003A5C83" w:rsidRPr="00C01632">
              <w:rPr>
                <w:b/>
              </w:rPr>
              <w:t xml:space="preserve">opisy </w:t>
            </w:r>
            <w:r>
              <w:rPr>
                <w:b/>
              </w:rPr>
              <w:t xml:space="preserve">činností </w:t>
            </w:r>
            <w:r w:rsidR="003A5C83" w:rsidRPr="00C01632">
              <w:rPr>
                <w:b/>
              </w:rPr>
              <w:t xml:space="preserve">pre štandardizované </w:t>
            </w:r>
            <w:ins w:id="350" w:author="Autor">
              <w:r w:rsidR="00D0344F">
                <w:rPr>
                  <w:b/>
                </w:rPr>
                <w:t xml:space="preserve">pracovné </w:t>
              </w:r>
            </w:ins>
            <w:r w:rsidR="003A5C83" w:rsidRPr="00C01632">
              <w:rPr>
                <w:b/>
              </w:rPr>
              <w:t>pozície</w:t>
            </w:r>
          </w:p>
        </w:tc>
      </w:tr>
      <w:tr w:rsidR="00E80FA2" w:rsidTr="00121AD0">
        <w:tc>
          <w:tcPr>
            <w:tcW w:w="2532" w:type="dxa"/>
            <w:vAlign w:val="center"/>
            <w:tcPrChange w:id="351" w:author="Autor">
              <w:tcPr>
                <w:tcW w:w="2553" w:type="dxa"/>
                <w:vAlign w:val="center"/>
              </w:tcPr>
            </w:tcPrChange>
          </w:tcPr>
          <w:p w:rsidR="00E80FA2" w:rsidRDefault="00840850" w:rsidP="00C01632">
            <w:pPr>
              <w:pStyle w:val="Zkladntext"/>
              <w:jc w:val="center"/>
            </w:pPr>
            <w:del w:id="352" w:author="Autor">
              <w:r>
                <w:rPr>
                  <w:b/>
                </w:rPr>
                <w:delText>Finančný</w:delText>
              </w:r>
            </w:del>
            <w:ins w:id="353" w:author="Autor">
              <w:r w:rsidR="00077C29">
                <w:rPr>
                  <w:b/>
                </w:rPr>
                <w:t>finančný</w:t>
              </w:r>
            </w:ins>
            <w:r w:rsidR="00077C29">
              <w:rPr>
                <w:b/>
              </w:rPr>
              <w:t xml:space="preserve"> </w:t>
            </w:r>
            <w:r>
              <w:rPr>
                <w:b/>
              </w:rPr>
              <w:t>overovateľ</w:t>
            </w:r>
            <w:ins w:id="354" w:author="Autor">
              <w:r w:rsidR="00653409">
                <w:rPr>
                  <w:b/>
                </w:rPr>
                <w:t xml:space="preserve"> PJ</w:t>
              </w:r>
            </w:ins>
          </w:p>
        </w:tc>
        <w:tc>
          <w:tcPr>
            <w:tcW w:w="7420" w:type="dxa"/>
            <w:tcPrChange w:id="355" w:author="Autor">
              <w:tcPr>
                <w:tcW w:w="6975" w:type="dxa"/>
              </w:tcPr>
            </w:tcPrChange>
          </w:tcPr>
          <w:p w:rsidR="00840850" w:rsidRPr="00D20FCF" w:rsidRDefault="00840850">
            <w:pPr>
              <w:numPr>
                <w:ilvl w:val="0"/>
                <w:numId w:val="9"/>
              </w:numPr>
              <w:ind w:left="228" w:hanging="211"/>
              <w:contextualSpacing/>
              <w:jc w:val="both"/>
              <w:rPr>
                <w:rFonts w:eastAsia="Calibri"/>
                <w:sz w:val="22"/>
                <w:szCs w:val="22"/>
              </w:rPr>
              <w:pPrChange w:id="356" w:author="Autor">
                <w:pPr>
                  <w:pStyle w:val="Odsekzoznamu"/>
                  <w:numPr>
                    <w:numId w:val="20"/>
                  </w:numPr>
                  <w:ind w:left="393" w:hanging="360"/>
                </w:pPr>
              </w:pPrChange>
            </w:pPr>
            <w:r w:rsidRPr="00D20FCF">
              <w:rPr>
                <w:rFonts w:eastAsia="Calibri"/>
                <w:sz w:val="22"/>
                <w:szCs w:val="22"/>
              </w:rPr>
              <w:t>komplexné zabezpečenie prác súvisiacich s finančným riadením EŠIF v rámci OP v súvislosti s výkonom pozície finančného overovateľa,</w:t>
            </w:r>
          </w:p>
          <w:p w:rsidR="00840850" w:rsidRPr="00C01632" w:rsidRDefault="00840850" w:rsidP="009C708C">
            <w:pPr>
              <w:pStyle w:val="Odsekzoznamu"/>
              <w:numPr>
                <w:ilvl w:val="0"/>
                <w:numId w:val="20"/>
              </w:numPr>
              <w:ind w:left="394"/>
              <w:rPr>
                <w:del w:id="357" w:author="Autor"/>
                <w:sz w:val="22"/>
                <w:szCs w:val="22"/>
              </w:rPr>
            </w:pPr>
            <w:del w:id="358" w:author="Autor">
              <w:r w:rsidRPr="00C01632">
                <w:rPr>
                  <w:sz w:val="22"/>
                  <w:szCs w:val="22"/>
                </w:rPr>
                <w:delText>vedenie evidencie prijatých žiadostí o platbu,</w:delText>
              </w:r>
            </w:del>
          </w:p>
          <w:p w:rsidR="00447DA1" w:rsidRPr="00D20FCF" w:rsidRDefault="00447DA1" w:rsidP="00517F0E">
            <w:pPr>
              <w:numPr>
                <w:ilvl w:val="0"/>
                <w:numId w:val="9"/>
              </w:numPr>
              <w:ind w:left="228" w:hanging="211"/>
              <w:contextualSpacing/>
              <w:jc w:val="both"/>
              <w:rPr>
                <w:ins w:id="359" w:author="Autor"/>
                <w:rFonts w:eastAsia="Calibri"/>
                <w:sz w:val="22"/>
                <w:szCs w:val="22"/>
              </w:rPr>
            </w:pPr>
            <w:ins w:id="360" w:author="Autor">
              <w:r w:rsidRPr="00D20FCF">
                <w:rPr>
                  <w:rFonts w:eastAsia="Calibri"/>
                  <w:sz w:val="22"/>
                  <w:szCs w:val="22"/>
                </w:rPr>
                <w:t>evidovanie a aktualizovanie relevantných údajov súvisiacich s využívaním poskytnutého príspevku v</w:t>
              </w:r>
              <w:r w:rsidR="008F642F">
                <w:rPr>
                  <w:rFonts w:eastAsia="Calibri"/>
                  <w:sz w:val="22"/>
                  <w:szCs w:val="22"/>
                </w:rPr>
                <w:t> </w:t>
              </w:r>
              <w:r w:rsidR="00B41ECD">
                <w:rPr>
                  <w:rFonts w:eastAsia="Calibri"/>
                  <w:sz w:val="22"/>
                  <w:szCs w:val="22"/>
                </w:rPr>
                <w:t>informačných systémoch platobnej jednotky</w:t>
              </w:r>
              <w:r w:rsidR="00F6448B">
                <w:rPr>
                  <w:rFonts w:eastAsia="Calibri"/>
                  <w:sz w:val="22"/>
                  <w:szCs w:val="22"/>
                </w:rPr>
                <w:t>,</w:t>
              </w:r>
              <w:r w:rsidRPr="00D20FCF">
                <w:rPr>
                  <w:rFonts w:eastAsia="Calibri"/>
                  <w:sz w:val="22"/>
                  <w:szCs w:val="22"/>
                </w:rPr>
                <w:t xml:space="preserve"> </w:t>
              </w:r>
            </w:ins>
          </w:p>
          <w:p w:rsidR="00840850" w:rsidRPr="00C01632" w:rsidRDefault="00631A58" w:rsidP="009C708C">
            <w:pPr>
              <w:pStyle w:val="Odsekzoznamu"/>
              <w:numPr>
                <w:ilvl w:val="0"/>
                <w:numId w:val="20"/>
              </w:numPr>
              <w:ind w:left="394"/>
              <w:rPr>
                <w:del w:id="361" w:author="Autor"/>
                <w:sz w:val="22"/>
                <w:szCs w:val="22"/>
              </w:rPr>
            </w:pPr>
            <w:r w:rsidRPr="00631A58">
              <w:rPr>
                <w:rFonts w:eastAsia="Calibri"/>
                <w:sz w:val="22"/>
                <w:szCs w:val="22"/>
              </w:rPr>
              <w:t xml:space="preserve">výkon základnej finančnej kontroly žiadosti o platbu v zmysle </w:t>
            </w:r>
            <w:del w:id="362" w:author="Autor">
              <w:r w:rsidR="00840850" w:rsidRPr="00C01632">
                <w:rPr>
                  <w:sz w:val="22"/>
                  <w:szCs w:val="22"/>
                </w:rPr>
                <w:delText>platných právnych predpisov a v rozsahu stanovenom manuálom procedúr</w:delText>
              </w:r>
            </w:del>
            <w:ins w:id="363" w:author="Autor">
              <w:r w:rsidRPr="00631A58">
                <w:rPr>
                  <w:rFonts w:eastAsia="Calibri"/>
                  <w:sz w:val="22"/>
                  <w:szCs w:val="22"/>
                </w:rPr>
                <w:t>zákona č. 357/2015 Z. z. o finančnej kontrole a audite</w:t>
              </w:r>
            </w:ins>
            <w:r w:rsidRPr="00631A58">
              <w:rPr>
                <w:rFonts w:eastAsia="Calibri"/>
                <w:sz w:val="22"/>
                <w:szCs w:val="22"/>
              </w:rPr>
              <w:t xml:space="preserve">, ktorá zahŕňa </w:t>
            </w:r>
            <w:del w:id="364" w:author="Autor">
              <w:r w:rsidR="00840850" w:rsidRPr="00C01632">
                <w:rPr>
                  <w:sz w:val="22"/>
                  <w:szCs w:val="22"/>
                </w:rPr>
                <w:delText xml:space="preserve">overenie pravdivosti, kompletnosti a </w:delText>
              </w:r>
            </w:del>
            <w:ins w:id="365" w:author="Autor">
              <w:r w:rsidRPr="00631A58">
                <w:rPr>
                  <w:rFonts w:eastAsia="Calibri"/>
                  <w:sz w:val="22"/>
                  <w:szCs w:val="22"/>
                </w:rPr>
                <w:t xml:space="preserve">kontrolu formálnej </w:t>
              </w:r>
            </w:ins>
            <w:r w:rsidRPr="00631A58">
              <w:rPr>
                <w:rFonts w:eastAsia="Calibri"/>
                <w:sz w:val="22"/>
                <w:szCs w:val="22"/>
              </w:rPr>
              <w:t xml:space="preserve">správnosti </w:t>
            </w:r>
            <w:del w:id="366" w:author="Autor">
              <w:r w:rsidR="00840850" w:rsidRPr="00C01632">
                <w:rPr>
                  <w:sz w:val="22"/>
                  <w:szCs w:val="22"/>
                </w:rPr>
                <w:delText xml:space="preserve">vyplnenia údajov </w:delText>
              </w:r>
            </w:del>
            <w:r w:rsidRPr="00631A58">
              <w:rPr>
                <w:rFonts w:eastAsia="Calibri"/>
                <w:sz w:val="22"/>
                <w:szCs w:val="22"/>
              </w:rPr>
              <w:t xml:space="preserve">predložených dokumentov </w:t>
            </w:r>
            <w:del w:id="367" w:author="Autor">
              <w:r w:rsidR="00840850" w:rsidRPr="00C01632">
                <w:rPr>
                  <w:sz w:val="22"/>
                  <w:szCs w:val="22"/>
                </w:rPr>
                <w:delText xml:space="preserve">a kontrolu </w:delText>
              </w:r>
            </w:del>
            <w:ins w:id="368" w:author="Autor">
              <w:r w:rsidRPr="00631A58">
                <w:rPr>
                  <w:rFonts w:eastAsia="Calibri"/>
                  <w:sz w:val="22"/>
                  <w:szCs w:val="22"/>
                </w:rPr>
                <w:t xml:space="preserve">(príslušnej časti formulára žiadosti o platbu), overenie </w:t>
              </w:r>
            </w:ins>
            <w:r w:rsidRPr="00631A58">
              <w:rPr>
                <w:rFonts w:eastAsia="Calibri"/>
                <w:sz w:val="22"/>
                <w:szCs w:val="22"/>
              </w:rPr>
              <w:t xml:space="preserve">súladu </w:t>
            </w:r>
            <w:del w:id="369" w:author="Autor">
              <w:r w:rsidR="00840850" w:rsidRPr="00C01632">
                <w:rPr>
                  <w:sz w:val="22"/>
                  <w:szCs w:val="22"/>
                </w:rPr>
                <w:delText>údajov so systémom ITMS2014+,</w:delText>
              </w:r>
            </w:del>
          </w:p>
          <w:p w:rsidR="00840850" w:rsidRPr="00C01632" w:rsidRDefault="00840850" w:rsidP="009C708C">
            <w:pPr>
              <w:pStyle w:val="Odsekzoznamu"/>
              <w:numPr>
                <w:ilvl w:val="0"/>
                <w:numId w:val="20"/>
              </w:numPr>
              <w:ind w:left="394"/>
              <w:rPr>
                <w:del w:id="370" w:author="Autor"/>
                <w:sz w:val="22"/>
                <w:szCs w:val="22"/>
              </w:rPr>
            </w:pPr>
            <w:del w:id="371" w:author="Autor">
              <w:r w:rsidRPr="00C01632">
                <w:rPr>
                  <w:sz w:val="22"/>
                  <w:szCs w:val="22"/>
                </w:rPr>
                <w:delText>sledovanie  a kontrola stavu vybavenia žiadosti o platbu,</w:delText>
              </w:r>
            </w:del>
          </w:p>
          <w:p w:rsidR="00840850" w:rsidRPr="00C01632" w:rsidRDefault="00840850" w:rsidP="009C708C">
            <w:pPr>
              <w:pStyle w:val="Odsekzoznamu"/>
              <w:numPr>
                <w:ilvl w:val="0"/>
                <w:numId w:val="20"/>
              </w:numPr>
              <w:ind w:left="394"/>
              <w:rPr>
                <w:del w:id="372" w:author="Autor"/>
                <w:sz w:val="22"/>
                <w:szCs w:val="22"/>
              </w:rPr>
            </w:pPr>
            <w:del w:id="373" w:author="Autor">
              <w:r w:rsidRPr="00C01632">
                <w:rPr>
                  <w:sz w:val="22"/>
                  <w:szCs w:val="22"/>
                </w:rPr>
                <w:delText xml:space="preserve">vypracovanie návrhov na zamietnutie alebo schválenie </w:delText>
              </w:r>
            </w:del>
            <w:r w:rsidR="00631A58" w:rsidRPr="00631A58">
              <w:rPr>
                <w:rFonts w:eastAsia="Calibri"/>
                <w:sz w:val="22"/>
                <w:szCs w:val="22"/>
              </w:rPr>
              <w:t xml:space="preserve">žiadosti o platbu </w:t>
            </w:r>
            <w:del w:id="374" w:author="Autor">
              <w:r w:rsidRPr="00C01632">
                <w:rPr>
                  <w:sz w:val="22"/>
                  <w:szCs w:val="22"/>
                </w:rPr>
                <w:delText>vrátane kontrolného listu,</w:delText>
              </w:r>
            </w:del>
          </w:p>
          <w:p w:rsidR="00631A58" w:rsidRDefault="00522921" w:rsidP="00517F0E">
            <w:pPr>
              <w:numPr>
                <w:ilvl w:val="0"/>
                <w:numId w:val="9"/>
              </w:numPr>
              <w:ind w:left="228" w:hanging="211"/>
              <w:contextualSpacing/>
              <w:jc w:val="both"/>
              <w:rPr>
                <w:ins w:id="375" w:author="Autor"/>
                <w:rFonts w:eastAsia="Calibri"/>
                <w:sz w:val="22"/>
                <w:szCs w:val="22"/>
              </w:rPr>
            </w:pPr>
            <w:del w:id="376" w:author="Autor">
              <w:r w:rsidRPr="00522921">
                <w:rPr>
                  <w:sz w:val="22"/>
                  <w:szCs w:val="22"/>
                </w:rPr>
                <w:delText>výkon kontrol</w:delText>
              </w:r>
              <w:r>
                <w:rPr>
                  <w:sz w:val="22"/>
                  <w:szCs w:val="22"/>
                </w:rPr>
                <w:delText>y 4 očí</w:delText>
              </w:r>
            </w:del>
            <w:ins w:id="377" w:author="Autor">
              <w:r w:rsidR="00631A58" w:rsidRPr="00631A58">
                <w:rPr>
                  <w:rFonts w:eastAsia="Calibri"/>
                  <w:sz w:val="22"/>
                  <w:szCs w:val="22"/>
                </w:rPr>
                <w:t xml:space="preserve">s rozpočtovým </w:t>
              </w:r>
              <w:r w:rsidR="00517F0E">
                <w:rPr>
                  <w:rFonts w:eastAsia="Calibri"/>
                  <w:sz w:val="22"/>
                  <w:szCs w:val="22"/>
                </w:rPr>
                <w:t>limitom</w:t>
              </w:r>
            </w:ins>
            <w:r w:rsidR="00517F0E">
              <w:rPr>
                <w:rFonts w:eastAsia="Calibri"/>
                <w:sz w:val="22"/>
                <w:szCs w:val="22"/>
              </w:rPr>
              <w:t xml:space="preserve"> pre </w:t>
            </w:r>
            <w:del w:id="378" w:author="Autor">
              <w:r>
                <w:rPr>
                  <w:sz w:val="22"/>
                  <w:szCs w:val="22"/>
                </w:rPr>
                <w:delText>finančného manažéra</w:delText>
              </w:r>
              <w:r w:rsidR="00840850" w:rsidRPr="00C01632">
                <w:rPr>
                  <w:sz w:val="22"/>
                  <w:szCs w:val="22"/>
                </w:rPr>
                <w:delText>,</w:delText>
              </w:r>
            </w:del>
            <w:ins w:id="379" w:author="Autor">
              <w:r w:rsidR="00517F0E">
                <w:rPr>
                  <w:rFonts w:eastAsia="Calibri"/>
                  <w:sz w:val="22"/>
                  <w:szCs w:val="22"/>
                </w:rPr>
                <w:t>danú prioritnú os</w:t>
              </w:r>
              <w:r w:rsidR="00F6448B">
                <w:rPr>
                  <w:rFonts w:eastAsia="Calibri"/>
                  <w:sz w:val="22"/>
                  <w:szCs w:val="22"/>
                </w:rPr>
                <w:t>,</w:t>
              </w:r>
            </w:ins>
          </w:p>
          <w:p w:rsidR="00840850" w:rsidRPr="00D20FCF" w:rsidRDefault="00840850">
            <w:pPr>
              <w:ind w:left="228"/>
              <w:contextualSpacing/>
              <w:jc w:val="both"/>
              <w:rPr>
                <w:rFonts w:eastAsia="Calibri"/>
                <w:sz w:val="22"/>
                <w:szCs w:val="22"/>
              </w:rPr>
              <w:pPrChange w:id="380" w:author="Autor">
                <w:pPr>
                  <w:pStyle w:val="Odsekzoznamu"/>
                  <w:numPr>
                    <w:numId w:val="20"/>
                  </w:numPr>
                  <w:ind w:left="393" w:hanging="360"/>
                </w:pPr>
              </w:pPrChange>
            </w:pPr>
          </w:p>
          <w:p w:rsidR="00840850" w:rsidRPr="00D20FCF" w:rsidRDefault="00840850">
            <w:pPr>
              <w:numPr>
                <w:ilvl w:val="0"/>
                <w:numId w:val="9"/>
              </w:numPr>
              <w:ind w:left="228" w:hanging="211"/>
              <w:contextualSpacing/>
              <w:jc w:val="both"/>
              <w:rPr>
                <w:rFonts w:eastAsia="Calibri"/>
                <w:sz w:val="22"/>
                <w:szCs w:val="22"/>
              </w:rPr>
              <w:pPrChange w:id="381" w:author="Autor">
                <w:pPr>
                  <w:pStyle w:val="Odsekzoznamu"/>
                  <w:numPr>
                    <w:numId w:val="20"/>
                  </w:numPr>
                  <w:ind w:left="393" w:hanging="360"/>
                </w:pPr>
              </w:pPrChange>
            </w:pPr>
            <w:r w:rsidRPr="00D20FCF">
              <w:rPr>
                <w:rFonts w:eastAsia="Calibri"/>
                <w:sz w:val="22"/>
                <w:szCs w:val="22"/>
              </w:rPr>
              <w:t>spolupráca s riadiacim orgánom pri príprave podkladov do správ o vykonávaní programu a iných správ,</w:t>
            </w:r>
          </w:p>
          <w:p w:rsidR="00840850" w:rsidRPr="00D20FCF" w:rsidRDefault="00592C91">
            <w:pPr>
              <w:numPr>
                <w:ilvl w:val="0"/>
                <w:numId w:val="9"/>
              </w:numPr>
              <w:ind w:left="301" w:hanging="284"/>
              <w:contextualSpacing/>
              <w:jc w:val="both"/>
              <w:rPr>
                <w:rFonts w:eastAsia="Calibri"/>
                <w:sz w:val="22"/>
                <w:szCs w:val="22"/>
              </w:rPr>
              <w:pPrChange w:id="382" w:author="Autor">
                <w:pPr>
                  <w:pStyle w:val="Odsekzoznamu"/>
                  <w:numPr>
                    <w:numId w:val="20"/>
                  </w:numPr>
                  <w:ind w:left="393" w:hanging="360"/>
                </w:pPr>
              </w:pPrChange>
            </w:pPr>
            <w:ins w:id="383" w:author="Autor">
              <w:r>
                <w:rPr>
                  <w:rFonts w:eastAsia="Calibri"/>
                  <w:sz w:val="22"/>
                  <w:szCs w:val="22"/>
                </w:rPr>
                <w:t>zostavovanie</w:t>
              </w:r>
              <w:r w:rsidR="00A971A9">
                <w:rPr>
                  <w:rFonts w:eastAsia="Calibri"/>
                  <w:sz w:val="22"/>
                  <w:szCs w:val="22"/>
                </w:rPr>
                <w:t>/</w:t>
              </w:r>
            </w:ins>
            <w:r w:rsidR="00522921" w:rsidRPr="00D20FCF">
              <w:rPr>
                <w:rFonts w:eastAsia="Calibri"/>
                <w:sz w:val="22"/>
                <w:szCs w:val="22"/>
              </w:rPr>
              <w:t>overovanie</w:t>
            </w:r>
            <w:ins w:id="384" w:author="Autor">
              <w:r w:rsidR="00CB5A14">
                <w:rPr>
                  <w:rStyle w:val="Odkaznapoznmkupodiarou"/>
                  <w:rFonts w:eastAsia="Calibri"/>
                  <w:sz w:val="22"/>
                  <w:szCs w:val="22"/>
                </w:rPr>
                <w:footnoteReference w:id="12"/>
              </w:r>
            </w:ins>
            <w:r w:rsidR="00522921" w:rsidRPr="00D20FCF">
              <w:rPr>
                <w:rFonts w:eastAsia="Calibri"/>
                <w:sz w:val="22"/>
                <w:szCs w:val="22"/>
              </w:rPr>
              <w:t xml:space="preserve"> súhrnných/mimoriadnych súhrnných žiadostí o</w:t>
            </w:r>
            <w:del w:id="387" w:author="Autor">
              <w:r w:rsidR="00522921" w:rsidRPr="00522921">
                <w:rPr>
                  <w:sz w:val="22"/>
                  <w:szCs w:val="22"/>
                </w:rPr>
                <w:delText xml:space="preserve"> </w:delText>
              </w:r>
            </w:del>
            <w:ins w:id="388" w:author="Autor">
              <w:r>
                <w:rPr>
                  <w:rFonts w:eastAsia="Calibri"/>
                  <w:sz w:val="22"/>
                  <w:szCs w:val="22"/>
                </w:rPr>
                <w:t> </w:t>
              </w:r>
            </w:ins>
            <w:r w:rsidR="00522921" w:rsidRPr="00D20FCF">
              <w:rPr>
                <w:rFonts w:eastAsia="Calibri"/>
                <w:sz w:val="22"/>
                <w:szCs w:val="22"/>
              </w:rPr>
              <w:t>platbu</w:t>
            </w:r>
            <w:del w:id="389" w:author="Autor">
              <w:r w:rsidR="00840850" w:rsidRPr="00C01632">
                <w:rPr>
                  <w:sz w:val="22"/>
                  <w:szCs w:val="22"/>
                </w:rPr>
                <w:delText>,</w:delText>
              </w:r>
            </w:del>
            <w:ins w:id="390" w:author="Autor">
              <w:r>
                <w:rPr>
                  <w:rFonts w:eastAsia="Calibri"/>
                  <w:sz w:val="22"/>
                  <w:szCs w:val="22"/>
                </w:rPr>
                <w:t xml:space="preserve"> (ak relevantné)</w:t>
              </w:r>
              <w:r w:rsidR="00840850" w:rsidRPr="00D20FCF">
                <w:rPr>
                  <w:rFonts w:eastAsia="Calibri"/>
                  <w:sz w:val="22"/>
                  <w:szCs w:val="22"/>
                </w:rPr>
                <w:t>,</w:t>
              </w:r>
            </w:ins>
          </w:p>
          <w:p w:rsidR="00840850" w:rsidRPr="00C01632" w:rsidRDefault="00840850" w:rsidP="0018604A">
            <w:pPr>
              <w:pStyle w:val="Odsekzoznamu"/>
              <w:numPr>
                <w:ilvl w:val="0"/>
                <w:numId w:val="20"/>
              </w:numPr>
              <w:ind w:left="301" w:hanging="284"/>
              <w:rPr>
                <w:del w:id="391" w:author="Autor"/>
                <w:sz w:val="22"/>
                <w:szCs w:val="22"/>
              </w:rPr>
            </w:pPr>
            <w:del w:id="392" w:author="Autor">
              <w:r w:rsidRPr="00C01632">
                <w:rPr>
                  <w:sz w:val="22"/>
                  <w:szCs w:val="22"/>
                </w:rPr>
                <w:delText>aktualizácia údajov v ITMS2014+ na svojej úrovni,</w:delText>
              </w:r>
            </w:del>
          </w:p>
          <w:p w:rsidR="00840850" w:rsidRPr="00C01632" w:rsidRDefault="00840850" w:rsidP="0018604A">
            <w:pPr>
              <w:pStyle w:val="Odsekzoznamu"/>
              <w:numPr>
                <w:ilvl w:val="0"/>
                <w:numId w:val="20"/>
              </w:numPr>
              <w:ind w:left="301" w:hanging="284"/>
              <w:rPr>
                <w:del w:id="393" w:author="Autor"/>
                <w:sz w:val="22"/>
                <w:szCs w:val="22"/>
              </w:rPr>
            </w:pPr>
            <w:r w:rsidRPr="00D20FCF">
              <w:rPr>
                <w:rFonts w:eastAsia="Calibri"/>
                <w:sz w:val="22"/>
                <w:szCs w:val="22"/>
              </w:rPr>
              <w:t>vypracovanie a aktualizácia manuálu</w:t>
            </w:r>
            <w:del w:id="394" w:author="Autor">
              <w:r w:rsidRPr="00C01632">
                <w:rPr>
                  <w:sz w:val="22"/>
                  <w:szCs w:val="22"/>
                </w:rPr>
                <w:delText xml:space="preserve"> procedúr platobnej jednotky v rámci realizácie finančného riadenia,</w:delText>
              </w:r>
            </w:del>
          </w:p>
          <w:p w:rsidR="00840850" w:rsidRPr="00D20FCF" w:rsidRDefault="00840850">
            <w:pPr>
              <w:numPr>
                <w:ilvl w:val="0"/>
                <w:numId w:val="9"/>
              </w:numPr>
              <w:ind w:left="301" w:hanging="284"/>
              <w:contextualSpacing/>
              <w:jc w:val="both"/>
              <w:rPr>
                <w:rFonts w:eastAsia="Calibri"/>
                <w:sz w:val="22"/>
                <w:szCs w:val="22"/>
              </w:rPr>
              <w:pPrChange w:id="395" w:author="Autor">
                <w:pPr>
                  <w:pStyle w:val="Odsekzoznamu"/>
                  <w:numPr>
                    <w:numId w:val="20"/>
                  </w:numPr>
                  <w:ind w:left="393" w:hanging="360"/>
                </w:pPr>
              </w:pPrChange>
            </w:pPr>
            <w:del w:id="396" w:author="Autor">
              <w:r w:rsidRPr="00C01632">
                <w:rPr>
                  <w:sz w:val="22"/>
                  <w:szCs w:val="22"/>
                </w:rPr>
                <w:delText>vedenie výkazníctva a zabezpečenie uschovávanie dokladov v súlade s nastavenými postupmi v manuáli</w:delText>
              </w:r>
            </w:del>
            <w:r w:rsidRPr="00D20FCF">
              <w:rPr>
                <w:rFonts w:eastAsia="Calibri"/>
                <w:sz w:val="22"/>
                <w:szCs w:val="22"/>
              </w:rPr>
              <w:t xml:space="preserve"> procedúr platobnej jednotky,</w:t>
            </w:r>
          </w:p>
          <w:p w:rsidR="00840850" w:rsidRPr="00D20FCF" w:rsidRDefault="00840850">
            <w:pPr>
              <w:numPr>
                <w:ilvl w:val="0"/>
                <w:numId w:val="9"/>
              </w:numPr>
              <w:ind w:left="301" w:hanging="284"/>
              <w:contextualSpacing/>
              <w:jc w:val="both"/>
              <w:rPr>
                <w:rFonts w:eastAsia="Calibri"/>
                <w:sz w:val="22"/>
                <w:szCs w:val="22"/>
              </w:rPr>
              <w:pPrChange w:id="397" w:author="Autor">
                <w:pPr>
                  <w:pStyle w:val="Odsekzoznamu"/>
                  <w:numPr>
                    <w:numId w:val="20"/>
                  </w:numPr>
                  <w:ind w:left="393" w:hanging="360"/>
                </w:pPr>
              </w:pPrChange>
            </w:pPr>
            <w:r w:rsidRPr="00D20FCF">
              <w:rPr>
                <w:rFonts w:eastAsia="Calibri"/>
                <w:sz w:val="22"/>
                <w:szCs w:val="22"/>
              </w:rPr>
              <w:t xml:space="preserve">koordinácia výkonu auditov, kontrol a certifikačných overovaní a </w:t>
            </w:r>
            <w:r w:rsidR="00245255" w:rsidRPr="00D20FCF">
              <w:rPr>
                <w:rFonts w:eastAsia="Calibri"/>
                <w:sz w:val="22"/>
                <w:szCs w:val="22"/>
              </w:rPr>
              <w:t>príprava</w:t>
            </w:r>
            <w:r w:rsidRPr="00D20FCF">
              <w:rPr>
                <w:rFonts w:eastAsia="Calibri"/>
                <w:sz w:val="22"/>
                <w:szCs w:val="22"/>
              </w:rPr>
              <w:t xml:space="preserve"> podkladov pre ich výkon za platobnú jednotku</w:t>
            </w:r>
            <w:del w:id="398" w:author="Autor">
              <w:r w:rsidRPr="00C01632">
                <w:rPr>
                  <w:sz w:val="22"/>
                  <w:szCs w:val="22"/>
                </w:rPr>
                <w:delText>,</w:delText>
              </w:r>
            </w:del>
            <w:ins w:id="399" w:author="Autor">
              <w:r w:rsidR="00592C91">
                <w:rPr>
                  <w:rFonts w:eastAsia="Calibri"/>
                  <w:sz w:val="22"/>
                  <w:szCs w:val="22"/>
                </w:rPr>
                <w:t xml:space="preserve"> (ak relevantné)</w:t>
              </w:r>
              <w:r w:rsidRPr="00D20FCF">
                <w:rPr>
                  <w:rFonts w:eastAsia="Calibri"/>
                  <w:sz w:val="22"/>
                  <w:szCs w:val="22"/>
                </w:rPr>
                <w:t>,</w:t>
              </w:r>
            </w:ins>
          </w:p>
          <w:p w:rsidR="00840850" w:rsidRPr="00D20FCF" w:rsidRDefault="00840850">
            <w:pPr>
              <w:numPr>
                <w:ilvl w:val="0"/>
                <w:numId w:val="9"/>
              </w:numPr>
              <w:ind w:left="301" w:hanging="284"/>
              <w:contextualSpacing/>
              <w:jc w:val="both"/>
              <w:rPr>
                <w:rFonts w:eastAsia="Calibri"/>
                <w:sz w:val="22"/>
                <w:szCs w:val="22"/>
              </w:rPr>
              <w:pPrChange w:id="400" w:author="Autor">
                <w:pPr>
                  <w:pStyle w:val="Odsekzoznamu"/>
                  <w:numPr>
                    <w:numId w:val="20"/>
                  </w:numPr>
                  <w:ind w:left="393" w:hanging="360"/>
                </w:pPr>
              </w:pPrChange>
            </w:pPr>
            <w:r w:rsidRPr="00D20FCF">
              <w:rPr>
                <w:rFonts w:eastAsia="Calibri"/>
                <w:sz w:val="22"/>
                <w:szCs w:val="22"/>
              </w:rPr>
              <w:t>účasť  na príprave koncepčných materiálov odboru, príprave stanovísk k medzirezortným pripomienkovým konaniam, podkladovým informáciám a ostatných materiálov v rámci výkonu svojej pozície,</w:t>
            </w:r>
          </w:p>
          <w:p w:rsidR="00447DA1" w:rsidRPr="00D20FCF" w:rsidRDefault="00447DA1" w:rsidP="0018604A">
            <w:pPr>
              <w:numPr>
                <w:ilvl w:val="0"/>
                <w:numId w:val="9"/>
              </w:numPr>
              <w:ind w:left="301" w:hanging="284"/>
              <w:contextualSpacing/>
              <w:jc w:val="both"/>
              <w:rPr>
                <w:ins w:id="401" w:author="Autor"/>
                <w:rFonts w:eastAsia="Calibri"/>
                <w:sz w:val="22"/>
                <w:szCs w:val="22"/>
              </w:rPr>
            </w:pPr>
            <w:ins w:id="402" w:author="Autor">
              <w:r w:rsidRPr="00D20FCF">
                <w:rPr>
                  <w:rFonts w:eastAsia="Calibri"/>
                  <w:sz w:val="22"/>
                  <w:szCs w:val="22"/>
                </w:rPr>
                <w:lastRenderedPageBreak/>
                <w:t>zaregistrovanie podozrenia z nezrovnalosti alebo zistenej nezrovnalosti v</w:t>
              </w:r>
              <w:r w:rsidR="009B61E8">
                <w:rPr>
                  <w:rFonts w:eastAsia="Calibri"/>
                  <w:sz w:val="22"/>
                  <w:szCs w:val="22"/>
                </w:rPr>
                <w:t> </w:t>
              </w:r>
              <w:r w:rsidRPr="00D20FCF">
                <w:rPr>
                  <w:rFonts w:eastAsia="Calibri"/>
                  <w:sz w:val="22"/>
                  <w:szCs w:val="22"/>
                </w:rPr>
                <w:t>ITMS</w:t>
              </w:r>
              <w:r w:rsidR="009B61E8">
                <w:rPr>
                  <w:rFonts w:eastAsia="Calibri"/>
                  <w:sz w:val="22"/>
                  <w:szCs w:val="22"/>
                </w:rPr>
                <w:t>2014+</w:t>
              </w:r>
              <w:r w:rsidRPr="00D20FCF">
                <w:rPr>
                  <w:rFonts w:eastAsia="Calibri"/>
                  <w:sz w:val="22"/>
                  <w:szCs w:val="22"/>
                </w:rPr>
                <w:t>, vypracovanie správy o zistenej nezrovnalosti a zaevidovanie schválenej správy o zistenej nezrovnalosti v</w:t>
              </w:r>
              <w:r w:rsidR="009B61E8">
                <w:rPr>
                  <w:rFonts w:eastAsia="Calibri"/>
                  <w:sz w:val="22"/>
                  <w:szCs w:val="22"/>
                </w:rPr>
                <w:t> </w:t>
              </w:r>
              <w:r w:rsidRPr="00D20FCF">
                <w:rPr>
                  <w:rFonts w:eastAsia="Calibri"/>
                  <w:sz w:val="22"/>
                  <w:szCs w:val="22"/>
                </w:rPr>
                <w:t>ITMS</w:t>
              </w:r>
              <w:r w:rsidR="009B61E8">
                <w:rPr>
                  <w:rFonts w:eastAsia="Calibri"/>
                  <w:sz w:val="22"/>
                  <w:szCs w:val="22"/>
                </w:rPr>
                <w:t>2014+</w:t>
              </w:r>
              <w:r w:rsidR="00592C91">
                <w:rPr>
                  <w:rFonts w:eastAsia="Calibri"/>
                  <w:sz w:val="22"/>
                  <w:szCs w:val="22"/>
                </w:rPr>
                <w:t xml:space="preserve"> (ak relevantné)</w:t>
              </w:r>
              <w:r w:rsidR="007A1C42">
                <w:rPr>
                  <w:rFonts w:eastAsia="Calibri"/>
                  <w:sz w:val="22"/>
                  <w:szCs w:val="22"/>
                </w:rPr>
                <w:t>,</w:t>
              </w:r>
            </w:ins>
          </w:p>
          <w:p w:rsidR="00840850" w:rsidRPr="00121AD0" w:rsidRDefault="00840850">
            <w:pPr>
              <w:numPr>
                <w:ilvl w:val="0"/>
                <w:numId w:val="9"/>
              </w:numPr>
              <w:ind w:left="301" w:hanging="284"/>
              <w:contextualSpacing/>
              <w:jc w:val="both"/>
              <w:rPr>
                <w:rFonts w:eastAsia="Calibri"/>
                <w:sz w:val="22"/>
                <w:rPrChange w:id="403" w:author="Autor">
                  <w:rPr>
                    <w:rFonts w:eastAsia="Calibri"/>
                    <w:sz w:val="22"/>
                    <w:lang w:val="en-US"/>
                  </w:rPr>
                </w:rPrChange>
              </w:rPr>
              <w:pPrChange w:id="404" w:author="Autor">
                <w:pPr>
                  <w:pStyle w:val="Odsekzoznamu"/>
                  <w:numPr>
                    <w:numId w:val="20"/>
                  </w:numPr>
                  <w:ind w:left="393" w:hanging="360"/>
                </w:pPr>
              </w:pPrChange>
            </w:pPr>
            <w:r w:rsidRPr="00D20FCF">
              <w:rPr>
                <w:rFonts w:eastAsia="Calibri"/>
                <w:sz w:val="22"/>
                <w:szCs w:val="22"/>
              </w:rPr>
              <w:t xml:space="preserve">zabezpečenie auditov/kontrol a certifikačných overovaní </w:t>
            </w:r>
            <w:r w:rsidR="00592C91">
              <w:rPr>
                <w:rFonts w:eastAsia="Calibri"/>
                <w:sz w:val="22"/>
                <w:szCs w:val="22"/>
              </w:rPr>
              <w:t>(</w:t>
            </w:r>
            <w:ins w:id="405" w:author="Autor">
              <w:r w:rsidR="00592C91">
                <w:rPr>
                  <w:rFonts w:eastAsia="Calibri"/>
                  <w:sz w:val="22"/>
                  <w:szCs w:val="22"/>
                </w:rPr>
                <w:t>ak relevantné)</w:t>
              </w:r>
              <w:r w:rsidR="00592C91" w:rsidRPr="00D20FCF">
                <w:rPr>
                  <w:rFonts w:eastAsia="Calibri"/>
                  <w:sz w:val="22"/>
                  <w:szCs w:val="22"/>
                </w:rPr>
                <w:t xml:space="preserve"> </w:t>
              </w:r>
            </w:ins>
            <w:r w:rsidRPr="00D20FCF">
              <w:rPr>
                <w:rFonts w:eastAsia="Calibri"/>
                <w:sz w:val="22"/>
                <w:szCs w:val="22"/>
              </w:rPr>
              <w:t>od fázy prípravy vyžiadanej dokumentácie až po fázu odpočtu splnenia nápravných opatrení</w:t>
            </w:r>
            <w:del w:id="406" w:author="Autor">
              <w:r w:rsidRPr="00C01632">
                <w:rPr>
                  <w:sz w:val="22"/>
                  <w:szCs w:val="22"/>
                </w:rPr>
                <w:delText>);</w:delText>
              </w:r>
            </w:del>
            <w:ins w:id="407" w:author="Autor">
              <w:r w:rsidRPr="00D20FCF">
                <w:rPr>
                  <w:rFonts w:eastAsia="Calibri"/>
                  <w:sz w:val="22"/>
                  <w:szCs w:val="22"/>
                </w:rPr>
                <w:t>)</w:t>
              </w:r>
              <w:r w:rsidR="007A1C42">
                <w:rPr>
                  <w:rFonts w:eastAsia="Calibri"/>
                  <w:sz w:val="22"/>
                  <w:szCs w:val="22"/>
                </w:rPr>
                <w:t>,</w:t>
              </w:r>
            </w:ins>
          </w:p>
          <w:p w:rsidR="00592C91" w:rsidRDefault="00592C91" w:rsidP="0018604A">
            <w:pPr>
              <w:numPr>
                <w:ilvl w:val="0"/>
                <w:numId w:val="9"/>
              </w:numPr>
              <w:ind w:left="301" w:hanging="284"/>
              <w:contextualSpacing/>
              <w:jc w:val="both"/>
              <w:rPr>
                <w:ins w:id="408" w:author="Autor"/>
                <w:rFonts w:eastAsia="Calibri"/>
                <w:sz w:val="22"/>
                <w:szCs w:val="22"/>
              </w:rPr>
            </w:pPr>
            <w:r w:rsidRPr="00592C91">
              <w:rPr>
                <w:rFonts w:eastAsia="Calibri"/>
                <w:sz w:val="22"/>
                <w:szCs w:val="22"/>
              </w:rPr>
              <w:t xml:space="preserve">príprava </w:t>
            </w:r>
            <w:ins w:id="409" w:author="Autor">
              <w:r w:rsidRPr="00592C91">
                <w:rPr>
                  <w:rFonts w:eastAsia="Calibri"/>
                  <w:sz w:val="22"/>
                  <w:szCs w:val="22"/>
                </w:rPr>
                <w:t xml:space="preserve">podkladov a </w:t>
              </w:r>
            </w:ins>
            <w:r w:rsidRPr="00592C91">
              <w:rPr>
                <w:rFonts w:eastAsia="Calibri"/>
                <w:sz w:val="22"/>
                <w:szCs w:val="22"/>
              </w:rPr>
              <w:t xml:space="preserve">stanovísk k </w:t>
            </w:r>
            <w:del w:id="410" w:author="Autor">
              <w:r w:rsidR="00840850" w:rsidRPr="00C01632">
                <w:rPr>
                  <w:sz w:val="22"/>
                  <w:szCs w:val="22"/>
                </w:rPr>
                <w:delText>zisteniam z auditov/kontrol/certifikačných overovaní</w:delText>
              </w:r>
            </w:del>
            <w:ins w:id="411" w:author="Autor">
              <w:r w:rsidRPr="00592C91">
                <w:rPr>
                  <w:rFonts w:eastAsia="Calibri"/>
                  <w:sz w:val="22"/>
                  <w:szCs w:val="22"/>
                </w:rPr>
                <w:t>správam, kontrolám, auditom a certifikačným overovaniam podľa požiadavky</w:t>
              </w:r>
              <w:r>
                <w:rPr>
                  <w:rFonts w:eastAsia="Calibri"/>
                  <w:sz w:val="22"/>
                  <w:szCs w:val="22"/>
                </w:rPr>
                <w:t>,</w:t>
              </w:r>
            </w:ins>
          </w:p>
          <w:p w:rsidR="005D65A9" w:rsidRPr="00FC6C10" w:rsidRDefault="005D65A9" w:rsidP="0018604A">
            <w:pPr>
              <w:numPr>
                <w:ilvl w:val="0"/>
                <w:numId w:val="9"/>
              </w:numPr>
              <w:ind w:left="301" w:hanging="284"/>
              <w:contextualSpacing/>
              <w:jc w:val="both"/>
              <w:rPr>
                <w:ins w:id="412" w:author="Autor"/>
                <w:rFonts w:eastAsia="Calibri"/>
                <w:color w:val="000000" w:themeColor="text1"/>
                <w:sz w:val="22"/>
                <w:szCs w:val="22"/>
              </w:rPr>
            </w:pPr>
            <w:ins w:id="413" w:author="Autor">
              <w:r w:rsidRPr="00FC6C10">
                <w:rPr>
                  <w:rFonts w:eastAsia="Calibri"/>
                  <w:color w:val="000000" w:themeColor="text1"/>
                  <w:sz w:val="22"/>
                  <w:szCs w:val="22"/>
                </w:rPr>
                <w:t xml:space="preserve">informovanie </w:t>
              </w:r>
              <w:r w:rsidR="00833E9E" w:rsidRPr="00FC6C10">
                <w:rPr>
                  <w:rFonts w:eastAsia="Calibri"/>
                  <w:color w:val="000000" w:themeColor="text1"/>
                  <w:sz w:val="22"/>
                  <w:szCs w:val="22"/>
                </w:rPr>
                <w:t xml:space="preserve">prijímateľa </w:t>
              </w:r>
              <w:r w:rsidRPr="00FC6C10">
                <w:rPr>
                  <w:rFonts w:eastAsia="Calibri"/>
                  <w:color w:val="000000" w:themeColor="text1"/>
                  <w:sz w:val="22"/>
                  <w:szCs w:val="22"/>
                </w:rPr>
                <w:t xml:space="preserve"> o prevode prostriedkov EÚ a štátneho rozpočtu na spolufinancovanie</w:t>
              </w:r>
              <w:r w:rsidR="008D51DE" w:rsidRPr="00FC6C10">
                <w:rPr>
                  <w:rFonts w:eastAsia="Calibri"/>
                  <w:color w:val="000000" w:themeColor="text1"/>
                  <w:sz w:val="22"/>
                  <w:szCs w:val="22"/>
                </w:rPr>
                <w:t>,</w:t>
              </w:r>
            </w:ins>
          </w:p>
          <w:p w:rsidR="00E80FA2" w:rsidRPr="00121AD0" w:rsidRDefault="00447DA1">
            <w:pPr>
              <w:numPr>
                <w:ilvl w:val="0"/>
                <w:numId w:val="9"/>
              </w:numPr>
              <w:ind w:left="301" w:hanging="284"/>
              <w:contextualSpacing/>
              <w:jc w:val="both"/>
              <w:rPr>
                <w:color w:val="FF0000"/>
                <w:rPrChange w:id="414" w:author="Autor">
                  <w:rPr>
                    <w:sz w:val="22"/>
                  </w:rPr>
                </w:rPrChange>
              </w:rPr>
              <w:pPrChange w:id="415" w:author="Autor">
                <w:pPr>
                  <w:pStyle w:val="Odsekzoznamu"/>
                  <w:numPr>
                    <w:numId w:val="20"/>
                  </w:numPr>
                  <w:ind w:left="393" w:hanging="360"/>
                </w:pPr>
              </w:pPrChange>
            </w:pPr>
            <w:ins w:id="416" w:author="Autor">
              <w:r w:rsidRPr="00FC6C10">
                <w:rPr>
                  <w:rFonts w:eastAsia="Calibri"/>
                  <w:color w:val="000000" w:themeColor="text1"/>
                  <w:sz w:val="22"/>
                  <w:szCs w:val="22"/>
                </w:rPr>
                <w:t xml:space="preserve">uschovávanie všetkých podkladov vzťahujúcich sa na výdavky v súlade s čl. </w:t>
              </w:r>
              <w:r w:rsidRPr="00D20FCF">
                <w:rPr>
                  <w:rFonts w:eastAsia="Calibri"/>
                  <w:sz w:val="22"/>
                  <w:szCs w:val="22"/>
                </w:rPr>
                <w:t>140 nariadenia Európskeho parlamentu a Rady (EÚ) č. 1303/2013. Registrácia a uchovávanie dokumentov musí byť zabezpečená aj v súlade so zákonom č. 395/2002 Z. z. o archívoch a registratúrach a o doplnení niektorých zákonov v znení neskorších predpisov</w:t>
              </w:r>
            </w:ins>
            <w:r w:rsidRPr="00D20FCF">
              <w:rPr>
                <w:rFonts w:eastAsia="Calibri"/>
                <w:sz w:val="22"/>
                <w:szCs w:val="22"/>
              </w:rPr>
              <w:t>.</w:t>
            </w:r>
          </w:p>
        </w:tc>
      </w:tr>
      <w:tr w:rsidR="00840850" w:rsidTr="00121AD0">
        <w:tc>
          <w:tcPr>
            <w:tcW w:w="2532" w:type="dxa"/>
            <w:vAlign w:val="center"/>
            <w:tcPrChange w:id="417" w:author="Autor">
              <w:tcPr>
                <w:tcW w:w="2553" w:type="dxa"/>
                <w:vAlign w:val="center"/>
              </w:tcPr>
            </w:tcPrChange>
          </w:tcPr>
          <w:p w:rsidR="00840850" w:rsidRDefault="002920B8" w:rsidP="00C01632">
            <w:pPr>
              <w:pStyle w:val="Zkladntext"/>
              <w:jc w:val="center"/>
              <w:rPr>
                <w:b/>
              </w:rPr>
            </w:pPr>
            <w:del w:id="418" w:author="Autor">
              <w:r>
                <w:rPr>
                  <w:b/>
                </w:rPr>
                <w:lastRenderedPageBreak/>
                <w:delText>Finančný</w:delText>
              </w:r>
            </w:del>
            <w:ins w:id="419" w:author="Autor">
              <w:r w:rsidR="00077C29">
                <w:rPr>
                  <w:b/>
                </w:rPr>
                <w:t>finančný</w:t>
              </w:r>
            </w:ins>
            <w:r w:rsidR="00077C29">
              <w:rPr>
                <w:b/>
              </w:rPr>
              <w:t xml:space="preserve"> </w:t>
            </w:r>
            <w:r>
              <w:rPr>
                <w:b/>
              </w:rPr>
              <w:t>manažér</w:t>
            </w:r>
            <w:ins w:id="420" w:author="Autor">
              <w:r w:rsidR="00653409">
                <w:rPr>
                  <w:b/>
                </w:rPr>
                <w:t xml:space="preserve"> PJ</w:t>
              </w:r>
            </w:ins>
          </w:p>
        </w:tc>
        <w:tc>
          <w:tcPr>
            <w:tcW w:w="7420" w:type="dxa"/>
            <w:tcPrChange w:id="421" w:author="Autor">
              <w:tcPr>
                <w:tcW w:w="6975" w:type="dxa"/>
              </w:tcPr>
            </w:tcPrChange>
          </w:tcPr>
          <w:p w:rsidR="002920B8" w:rsidRPr="00D20FCF" w:rsidRDefault="002920B8">
            <w:pPr>
              <w:numPr>
                <w:ilvl w:val="0"/>
                <w:numId w:val="9"/>
              </w:numPr>
              <w:ind w:left="306" w:hanging="270"/>
              <w:contextualSpacing/>
              <w:jc w:val="both"/>
              <w:rPr>
                <w:rFonts w:eastAsia="Calibri"/>
                <w:sz w:val="22"/>
                <w:szCs w:val="22"/>
              </w:rPr>
              <w:pPrChange w:id="422" w:author="Autor">
                <w:pPr>
                  <w:numPr>
                    <w:numId w:val="20"/>
                  </w:numPr>
                  <w:ind w:left="393" w:hanging="360"/>
                  <w:contextualSpacing/>
                </w:pPr>
              </w:pPrChange>
            </w:pPr>
            <w:r w:rsidRPr="00D20FCF">
              <w:rPr>
                <w:rFonts w:eastAsia="Calibri"/>
                <w:sz w:val="22"/>
                <w:szCs w:val="22"/>
              </w:rPr>
              <w:t>komplexné zabezpečenie prác súvisiacich s finančným riadením EŠIF v rámci OP v súvislosti s výkonom pozície finančného manažéra</w:t>
            </w:r>
            <w:ins w:id="423" w:author="Autor">
              <w:r w:rsidR="00F6448B">
                <w:rPr>
                  <w:rFonts w:eastAsia="Calibri"/>
                  <w:sz w:val="22"/>
                  <w:szCs w:val="22"/>
                </w:rPr>
                <w:t xml:space="preserve"> PJ</w:t>
              </w:r>
            </w:ins>
            <w:r w:rsidRPr="00D20FCF">
              <w:rPr>
                <w:rFonts w:eastAsia="Calibri"/>
                <w:sz w:val="22"/>
                <w:szCs w:val="22"/>
              </w:rPr>
              <w:t>,</w:t>
            </w:r>
          </w:p>
          <w:p w:rsidR="00517F0E" w:rsidRDefault="00517F0E">
            <w:pPr>
              <w:numPr>
                <w:ilvl w:val="0"/>
                <w:numId w:val="9"/>
              </w:numPr>
              <w:ind w:left="306" w:hanging="270"/>
              <w:contextualSpacing/>
              <w:jc w:val="both"/>
              <w:rPr>
                <w:rFonts w:eastAsia="Calibri"/>
                <w:sz w:val="22"/>
                <w:szCs w:val="22"/>
              </w:rPr>
              <w:pPrChange w:id="424" w:author="Autor">
                <w:pPr>
                  <w:numPr>
                    <w:numId w:val="20"/>
                  </w:numPr>
                  <w:ind w:left="393" w:hanging="360"/>
                  <w:contextualSpacing/>
                </w:pPr>
              </w:pPrChange>
            </w:pPr>
            <w:r w:rsidRPr="00517F0E">
              <w:rPr>
                <w:rFonts w:eastAsia="Calibri"/>
                <w:sz w:val="22"/>
                <w:szCs w:val="22"/>
              </w:rPr>
              <w:t xml:space="preserve">výkon základnej finančnej kontroly žiadosti o platbu v zmysle </w:t>
            </w:r>
            <w:del w:id="425" w:author="Autor">
              <w:r w:rsidR="002920B8" w:rsidRPr="00C01632">
                <w:rPr>
                  <w:sz w:val="22"/>
                  <w:szCs w:val="22"/>
                </w:rPr>
                <w:delText>platných právnych predpisov</w:delText>
              </w:r>
            </w:del>
            <w:ins w:id="426" w:author="Autor">
              <w:r w:rsidRPr="00517F0E">
                <w:rPr>
                  <w:rFonts w:eastAsia="Calibri"/>
                  <w:sz w:val="22"/>
                  <w:szCs w:val="22"/>
                </w:rPr>
                <w:t>zákona č. 357/2015 Z. z. o finančnej kontrole</w:t>
              </w:r>
            </w:ins>
            <w:r w:rsidRPr="00517F0E">
              <w:rPr>
                <w:rFonts w:eastAsia="Calibri"/>
                <w:sz w:val="22"/>
                <w:szCs w:val="22"/>
              </w:rPr>
              <w:t xml:space="preserve"> a </w:t>
            </w:r>
            <w:del w:id="427" w:author="Autor">
              <w:r w:rsidR="002920B8" w:rsidRPr="00C01632">
                <w:rPr>
                  <w:sz w:val="22"/>
                  <w:szCs w:val="22"/>
                </w:rPr>
                <w:delText>v rozsahu stanovenom manuálom procedúr z pohľadu overenia</w:delText>
              </w:r>
            </w:del>
            <w:ins w:id="428" w:author="Autor">
              <w:r w:rsidRPr="00517F0E">
                <w:rPr>
                  <w:rFonts w:eastAsia="Calibri"/>
                  <w:sz w:val="22"/>
                  <w:szCs w:val="22"/>
                </w:rPr>
                <w:t>audite, ktorá zahŕňa kontrolu formálnej správnosti predložených dokumentov (príslušnej časti formulára žiadosti o platbu), overenie</w:t>
              </w:r>
            </w:ins>
            <w:r w:rsidRPr="00517F0E">
              <w:rPr>
                <w:rFonts w:eastAsia="Calibri"/>
                <w:sz w:val="22"/>
                <w:szCs w:val="22"/>
              </w:rPr>
              <w:t xml:space="preserve"> súladu žiadosti o platbu s rozpočtovým limitom pre danú prioritnú os</w:t>
            </w:r>
            <w:r w:rsidR="00F6448B">
              <w:rPr>
                <w:rFonts w:eastAsia="Calibri"/>
                <w:sz w:val="22"/>
                <w:szCs w:val="22"/>
              </w:rPr>
              <w:t>,</w:t>
            </w:r>
            <w:ins w:id="429" w:author="Autor">
              <w:r w:rsidRPr="00517F0E">
                <w:rPr>
                  <w:rFonts w:eastAsia="Calibri"/>
                  <w:sz w:val="22"/>
                  <w:szCs w:val="22"/>
                </w:rPr>
                <w:t xml:space="preserve"> </w:t>
              </w:r>
            </w:ins>
          </w:p>
          <w:p w:rsidR="002920B8" w:rsidRPr="00C01632" w:rsidRDefault="002920B8" w:rsidP="00144B0E">
            <w:pPr>
              <w:numPr>
                <w:ilvl w:val="0"/>
                <w:numId w:val="20"/>
              </w:numPr>
              <w:ind w:left="306" w:hanging="270"/>
              <w:contextualSpacing/>
              <w:rPr>
                <w:del w:id="430" w:author="Autor"/>
                <w:sz w:val="22"/>
                <w:szCs w:val="22"/>
              </w:rPr>
            </w:pPr>
            <w:del w:id="431" w:author="Autor">
              <w:r w:rsidRPr="00C01632">
                <w:rPr>
                  <w:sz w:val="22"/>
                  <w:szCs w:val="22"/>
                </w:rPr>
                <w:delText>vedenie evidencie schválených/zamietnutých žiadostí o platbu, súhrnných/mimoriadnych súhrnných žiadostí o platbu,</w:delText>
              </w:r>
            </w:del>
          </w:p>
          <w:p w:rsidR="002920B8" w:rsidRPr="00C01632" w:rsidRDefault="002920B8" w:rsidP="00144B0E">
            <w:pPr>
              <w:numPr>
                <w:ilvl w:val="0"/>
                <w:numId w:val="20"/>
              </w:numPr>
              <w:ind w:left="306" w:hanging="270"/>
              <w:contextualSpacing/>
              <w:rPr>
                <w:del w:id="432" w:author="Autor"/>
                <w:sz w:val="22"/>
                <w:szCs w:val="22"/>
              </w:rPr>
            </w:pPr>
            <w:del w:id="433" w:author="Autor">
              <w:r w:rsidRPr="00C01632">
                <w:rPr>
                  <w:sz w:val="22"/>
                  <w:szCs w:val="22"/>
                </w:rPr>
                <w:delText>vedenie a priebežná aktualizácia údajov v čiastkovej knihe dlžníkov,</w:delText>
              </w:r>
            </w:del>
          </w:p>
          <w:p w:rsidR="00447DA1" w:rsidRPr="00D20FCF" w:rsidRDefault="00447DA1" w:rsidP="00144B0E">
            <w:pPr>
              <w:numPr>
                <w:ilvl w:val="0"/>
                <w:numId w:val="9"/>
              </w:numPr>
              <w:ind w:left="306" w:hanging="270"/>
              <w:contextualSpacing/>
              <w:jc w:val="both"/>
              <w:rPr>
                <w:ins w:id="434" w:author="Autor"/>
                <w:rFonts w:eastAsia="Calibri"/>
                <w:sz w:val="22"/>
                <w:szCs w:val="22"/>
              </w:rPr>
            </w:pPr>
            <w:ins w:id="435" w:author="Autor">
              <w:r w:rsidRPr="00D20FCF">
                <w:rPr>
                  <w:rFonts w:eastAsia="Calibri"/>
                  <w:sz w:val="22"/>
                  <w:szCs w:val="22"/>
                </w:rPr>
                <w:t>evidovanie a aktualizovanie relevantných údajov súvisiacich s využívaním poskytnutého príspevku</w:t>
              </w:r>
              <w:r w:rsidR="00517F0E">
                <w:rPr>
                  <w:rFonts w:eastAsia="Calibri"/>
                  <w:sz w:val="22"/>
                  <w:szCs w:val="22"/>
                </w:rPr>
                <w:t xml:space="preserve">  v </w:t>
              </w:r>
              <w:r w:rsidR="00517F0E" w:rsidRPr="00517F0E">
                <w:rPr>
                  <w:rFonts w:eastAsia="Calibri"/>
                  <w:sz w:val="22"/>
                  <w:szCs w:val="22"/>
                </w:rPr>
                <w:t>informačných systémoch platobnej jednotky</w:t>
              </w:r>
              <w:r w:rsidR="007A1C42">
                <w:rPr>
                  <w:rFonts w:eastAsia="Calibri"/>
                  <w:sz w:val="22"/>
                  <w:szCs w:val="22"/>
                </w:rPr>
                <w:t>,</w:t>
              </w:r>
            </w:ins>
          </w:p>
          <w:p w:rsidR="001C6AAC" w:rsidRPr="00D20FCF" w:rsidRDefault="001C6AAC" w:rsidP="00144B0E">
            <w:pPr>
              <w:numPr>
                <w:ilvl w:val="0"/>
                <w:numId w:val="9"/>
              </w:numPr>
              <w:ind w:left="306" w:hanging="270"/>
              <w:contextualSpacing/>
              <w:jc w:val="both"/>
              <w:rPr>
                <w:ins w:id="436" w:author="Autor"/>
                <w:rFonts w:eastAsia="Calibri"/>
                <w:sz w:val="22"/>
                <w:szCs w:val="22"/>
              </w:rPr>
            </w:pPr>
            <w:ins w:id="437" w:author="Autor">
              <w:r w:rsidRPr="00D20FCF">
                <w:rPr>
                  <w:rFonts w:eastAsia="Calibri"/>
                  <w:sz w:val="22"/>
                  <w:szCs w:val="22"/>
                </w:rPr>
                <w:t>zostavenie</w:t>
              </w:r>
              <w:r w:rsidR="00A971A9">
                <w:rPr>
                  <w:rFonts w:eastAsia="Calibri"/>
                  <w:sz w:val="22"/>
                  <w:szCs w:val="22"/>
                </w:rPr>
                <w:t>/</w:t>
              </w:r>
              <w:r w:rsidR="00592C91">
                <w:rPr>
                  <w:rFonts w:eastAsia="Calibri"/>
                  <w:sz w:val="22"/>
                  <w:szCs w:val="22"/>
                </w:rPr>
                <w:t>overovanie</w:t>
              </w:r>
              <w:r w:rsidR="00631A58">
                <w:rPr>
                  <w:rStyle w:val="Odkaznapoznmkupodiarou"/>
                  <w:rFonts w:eastAsia="Calibri"/>
                  <w:sz w:val="22"/>
                  <w:szCs w:val="22"/>
                </w:rPr>
                <w:footnoteReference w:customMarkFollows="1" w:id="13"/>
                <w:t>11</w:t>
              </w:r>
              <w:r w:rsidR="00592C91">
                <w:rPr>
                  <w:rFonts w:eastAsia="Calibri"/>
                  <w:sz w:val="22"/>
                  <w:szCs w:val="22"/>
                </w:rPr>
                <w:t xml:space="preserve"> </w:t>
              </w:r>
              <w:r w:rsidRPr="00D20FCF">
                <w:rPr>
                  <w:rFonts w:eastAsia="Calibri"/>
                  <w:sz w:val="22"/>
                  <w:szCs w:val="22"/>
                </w:rPr>
                <w:t>súhrnnej žiadosti o platbu/ mimoriadnej súhrnnej žiadosti o platbu a čiastkového výkazu výdavkov a jej predloženie certifikačnému orgánu podľa termínov a postupov stanovených certifikačným orgánom elektronicky prostredníctvom ITMS</w:t>
              </w:r>
              <w:r w:rsidR="009B61E8">
                <w:rPr>
                  <w:rFonts w:eastAsia="Calibri"/>
                  <w:sz w:val="22"/>
                  <w:szCs w:val="22"/>
                </w:rPr>
                <w:t>2014+</w:t>
              </w:r>
              <w:r w:rsidR="00592C91">
                <w:rPr>
                  <w:rFonts w:eastAsia="Calibri"/>
                  <w:sz w:val="22"/>
                  <w:szCs w:val="22"/>
                </w:rPr>
                <w:t xml:space="preserve"> (ak relevantné),</w:t>
              </w:r>
            </w:ins>
          </w:p>
          <w:p w:rsidR="002920B8" w:rsidRPr="00D20FCF" w:rsidRDefault="002920B8">
            <w:pPr>
              <w:numPr>
                <w:ilvl w:val="0"/>
                <w:numId w:val="9"/>
              </w:numPr>
              <w:ind w:left="306" w:hanging="270"/>
              <w:contextualSpacing/>
              <w:jc w:val="both"/>
              <w:rPr>
                <w:rFonts w:eastAsia="Calibri"/>
                <w:sz w:val="22"/>
                <w:szCs w:val="22"/>
              </w:rPr>
              <w:pPrChange w:id="440" w:author="Autor">
                <w:pPr>
                  <w:numPr>
                    <w:numId w:val="20"/>
                  </w:numPr>
                  <w:ind w:left="393" w:hanging="360"/>
                  <w:contextualSpacing/>
                </w:pPr>
              </w:pPrChange>
            </w:pPr>
            <w:r w:rsidRPr="00D20FCF">
              <w:rPr>
                <w:rFonts w:eastAsia="Calibri"/>
                <w:sz w:val="22"/>
                <w:szCs w:val="22"/>
              </w:rPr>
              <w:t xml:space="preserve">zabezpečenie prevodu prostriedkov EÚ a štátneho rozpočtu na spolufinancovanie  </w:t>
            </w:r>
            <w:r w:rsidRPr="0041334B">
              <w:rPr>
                <w:rFonts w:eastAsia="Calibri"/>
                <w:sz w:val="22"/>
                <w:szCs w:val="22"/>
              </w:rPr>
              <w:t>prijímateľom</w:t>
            </w:r>
            <w:ins w:id="441" w:author="Autor">
              <w:r w:rsidR="009B61E8" w:rsidRPr="0041334B">
                <w:rPr>
                  <w:rFonts w:eastAsia="Calibri"/>
                  <w:sz w:val="22"/>
                  <w:szCs w:val="22"/>
                </w:rPr>
                <w:t>/partnerom</w:t>
              </w:r>
            </w:ins>
            <w:r w:rsidRPr="00F6448B">
              <w:rPr>
                <w:rFonts w:eastAsia="Calibri"/>
                <w:sz w:val="22"/>
                <w:szCs w:val="22"/>
              </w:rPr>
              <w:t>,</w:t>
            </w:r>
          </w:p>
          <w:p w:rsidR="002920B8" w:rsidRPr="00C01632" w:rsidRDefault="002920B8" w:rsidP="00144B0E">
            <w:pPr>
              <w:numPr>
                <w:ilvl w:val="0"/>
                <w:numId w:val="20"/>
              </w:numPr>
              <w:ind w:left="306" w:hanging="270"/>
              <w:contextualSpacing/>
              <w:rPr>
                <w:del w:id="442" w:author="Autor"/>
                <w:sz w:val="22"/>
                <w:szCs w:val="22"/>
              </w:rPr>
            </w:pPr>
            <w:del w:id="443" w:author="Autor">
              <w:r w:rsidRPr="00C01632">
                <w:rPr>
                  <w:sz w:val="22"/>
                  <w:szCs w:val="22"/>
                </w:rPr>
                <w:delText>vypracovanie návrhu platobného príkazu v systéme ISUF,</w:delText>
              </w:r>
            </w:del>
          </w:p>
          <w:p w:rsidR="00447DA1" w:rsidRPr="00D20FCF" w:rsidRDefault="00447DA1" w:rsidP="00144B0E">
            <w:pPr>
              <w:numPr>
                <w:ilvl w:val="0"/>
                <w:numId w:val="9"/>
              </w:numPr>
              <w:ind w:left="306" w:hanging="270"/>
              <w:contextualSpacing/>
              <w:jc w:val="both"/>
              <w:rPr>
                <w:ins w:id="444" w:author="Autor"/>
                <w:rFonts w:eastAsia="Calibri"/>
                <w:sz w:val="22"/>
                <w:szCs w:val="22"/>
              </w:rPr>
            </w:pPr>
            <w:ins w:id="445" w:author="Autor">
              <w:r w:rsidRPr="00D20FCF">
                <w:rPr>
                  <w:rFonts w:eastAsia="Calibri"/>
                  <w:sz w:val="22"/>
                  <w:szCs w:val="22"/>
                </w:rPr>
                <w:t>informovanie prijímateľa o prevode prostriedkov EÚ a štátneho rozpočtu na spolufinancovanie</w:t>
              </w:r>
              <w:r w:rsidR="007A1C42">
                <w:rPr>
                  <w:rFonts w:eastAsia="Calibri"/>
                  <w:sz w:val="22"/>
                  <w:szCs w:val="22"/>
                </w:rPr>
                <w:t>,</w:t>
              </w:r>
            </w:ins>
          </w:p>
          <w:p w:rsidR="002920B8" w:rsidRPr="00D20FCF" w:rsidRDefault="002920B8">
            <w:pPr>
              <w:numPr>
                <w:ilvl w:val="0"/>
                <w:numId w:val="9"/>
              </w:numPr>
              <w:ind w:left="306" w:hanging="270"/>
              <w:contextualSpacing/>
              <w:jc w:val="both"/>
              <w:rPr>
                <w:rFonts w:eastAsia="Calibri"/>
                <w:sz w:val="22"/>
                <w:szCs w:val="22"/>
              </w:rPr>
              <w:pPrChange w:id="446" w:author="Autor">
                <w:pPr>
                  <w:numPr>
                    <w:numId w:val="20"/>
                  </w:numPr>
                  <w:ind w:left="393" w:hanging="360"/>
                  <w:contextualSpacing/>
                </w:pPr>
              </w:pPrChange>
            </w:pPr>
            <w:r w:rsidRPr="00D20FCF">
              <w:rPr>
                <w:rFonts w:eastAsia="Calibri"/>
                <w:sz w:val="22"/>
                <w:szCs w:val="22"/>
              </w:rPr>
              <w:t>zriadenie a správa príjmových a výdavkových účtov platobnej jednotky v Štátnej pokladnici,</w:t>
            </w:r>
          </w:p>
          <w:p w:rsidR="002920B8" w:rsidRPr="00C01632" w:rsidRDefault="00522921" w:rsidP="00144B0E">
            <w:pPr>
              <w:numPr>
                <w:ilvl w:val="0"/>
                <w:numId w:val="20"/>
              </w:numPr>
              <w:ind w:left="306" w:hanging="270"/>
              <w:contextualSpacing/>
              <w:rPr>
                <w:del w:id="447" w:author="Autor"/>
                <w:sz w:val="22"/>
                <w:szCs w:val="22"/>
              </w:rPr>
            </w:pPr>
            <w:del w:id="448" w:author="Autor">
              <w:r w:rsidRPr="00522921">
                <w:rPr>
                  <w:sz w:val="22"/>
                  <w:szCs w:val="22"/>
                </w:rPr>
                <w:delText>výkon kontroly 4 očí pre finančného overovateľa</w:delText>
              </w:r>
              <w:r w:rsidR="002920B8" w:rsidRPr="00C01632">
                <w:rPr>
                  <w:sz w:val="22"/>
                  <w:szCs w:val="22"/>
                </w:rPr>
                <w:delText>,</w:delText>
              </w:r>
            </w:del>
          </w:p>
          <w:p w:rsidR="002920B8" w:rsidRPr="00D20FCF" w:rsidRDefault="002920B8">
            <w:pPr>
              <w:numPr>
                <w:ilvl w:val="0"/>
                <w:numId w:val="9"/>
              </w:numPr>
              <w:ind w:left="306" w:hanging="270"/>
              <w:contextualSpacing/>
              <w:jc w:val="both"/>
              <w:rPr>
                <w:rFonts w:eastAsia="Calibri"/>
                <w:sz w:val="22"/>
                <w:szCs w:val="22"/>
              </w:rPr>
              <w:pPrChange w:id="449" w:author="Autor">
                <w:pPr>
                  <w:numPr>
                    <w:numId w:val="20"/>
                  </w:numPr>
                  <w:ind w:left="393" w:hanging="360"/>
                  <w:contextualSpacing/>
                </w:pPr>
              </w:pPrChange>
            </w:pPr>
            <w:r w:rsidRPr="00D20FCF">
              <w:rPr>
                <w:rFonts w:eastAsia="Calibri"/>
                <w:sz w:val="22"/>
                <w:szCs w:val="22"/>
              </w:rPr>
              <w:t>preverenie odhadov očakávaných výdavkov predložených riadiacim orgánom,</w:t>
            </w:r>
          </w:p>
          <w:p w:rsidR="002920B8" w:rsidRPr="00C01632" w:rsidRDefault="002920B8" w:rsidP="00144B0E">
            <w:pPr>
              <w:numPr>
                <w:ilvl w:val="0"/>
                <w:numId w:val="20"/>
              </w:numPr>
              <w:ind w:left="306" w:hanging="270"/>
              <w:contextualSpacing/>
              <w:rPr>
                <w:del w:id="450" w:author="Autor"/>
                <w:sz w:val="22"/>
                <w:szCs w:val="22"/>
              </w:rPr>
            </w:pPr>
            <w:del w:id="451" w:author="Autor">
              <w:r w:rsidRPr="00C01632">
                <w:rPr>
                  <w:sz w:val="22"/>
                  <w:szCs w:val="22"/>
                </w:rPr>
                <w:delText>aktualizácia údajov v ITMS2014+ na svojej úrovni,</w:delText>
              </w:r>
            </w:del>
          </w:p>
          <w:p w:rsidR="007A1C42" w:rsidRPr="00302E51" w:rsidRDefault="002920B8">
            <w:pPr>
              <w:numPr>
                <w:ilvl w:val="0"/>
                <w:numId w:val="9"/>
              </w:numPr>
              <w:ind w:left="306" w:hanging="270"/>
              <w:contextualSpacing/>
              <w:jc w:val="both"/>
              <w:rPr>
                <w:rFonts w:eastAsia="Calibri"/>
                <w:sz w:val="22"/>
                <w:szCs w:val="22"/>
              </w:rPr>
              <w:pPrChange w:id="452" w:author="Autor">
                <w:pPr>
                  <w:numPr>
                    <w:numId w:val="20"/>
                  </w:numPr>
                  <w:ind w:left="393" w:hanging="360"/>
                  <w:contextualSpacing/>
                </w:pPr>
              </w:pPrChange>
            </w:pPr>
            <w:r w:rsidRPr="00517F0E">
              <w:rPr>
                <w:rFonts w:eastAsia="Calibri"/>
                <w:sz w:val="22"/>
                <w:szCs w:val="22"/>
              </w:rPr>
              <w:t xml:space="preserve">v prípade potreby vypracovanie potrebných </w:t>
            </w:r>
            <w:del w:id="453" w:author="Autor">
              <w:r w:rsidRPr="00C01632">
                <w:rPr>
                  <w:sz w:val="22"/>
                  <w:szCs w:val="22"/>
                </w:rPr>
                <w:delText>správy</w:delText>
              </w:r>
            </w:del>
            <w:ins w:id="454" w:author="Autor">
              <w:r w:rsidRPr="00517F0E">
                <w:rPr>
                  <w:rFonts w:eastAsia="Calibri"/>
                  <w:sz w:val="22"/>
                  <w:szCs w:val="22"/>
                </w:rPr>
                <w:t>správ</w:t>
              </w:r>
            </w:ins>
            <w:r w:rsidRPr="00517F0E">
              <w:rPr>
                <w:rFonts w:eastAsia="Calibri"/>
                <w:sz w:val="22"/>
                <w:szCs w:val="22"/>
              </w:rPr>
              <w:t xml:space="preserve"> o zistených nezrovnalostiach</w:t>
            </w:r>
            <w:del w:id="455" w:author="Autor">
              <w:r w:rsidRPr="00C01632">
                <w:rPr>
                  <w:sz w:val="22"/>
                  <w:szCs w:val="22"/>
                </w:rPr>
                <w:delText>,</w:delText>
              </w:r>
            </w:del>
            <w:ins w:id="456" w:author="Autor">
              <w:r w:rsidR="008035BB" w:rsidRPr="00517F0E">
                <w:rPr>
                  <w:rFonts w:eastAsia="Calibri"/>
                  <w:sz w:val="22"/>
                  <w:szCs w:val="22"/>
                </w:rPr>
                <w:t xml:space="preserve"> (ak relevantné),</w:t>
              </w:r>
            </w:ins>
          </w:p>
          <w:p w:rsidR="001C6AAC" w:rsidRPr="00302E51" w:rsidRDefault="001C6AAC" w:rsidP="00144B0E">
            <w:pPr>
              <w:numPr>
                <w:ilvl w:val="0"/>
                <w:numId w:val="9"/>
              </w:numPr>
              <w:ind w:left="306" w:hanging="270"/>
              <w:contextualSpacing/>
              <w:jc w:val="both"/>
              <w:rPr>
                <w:ins w:id="457" w:author="Autor"/>
                <w:rFonts w:eastAsia="Calibri"/>
                <w:sz w:val="22"/>
                <w:szCs w:val="22"/>
              </w:rPr>
            </w:pPr>
            <w:ins w:id="458" w:author="Autor">
              <w:r w:rsidRPr="00302E51">
                <w:rPr>
                  <w:rFonts w:eastAsia="Calibri"/>
                  <w:sz w:val="22"/>
                  <w:szCs w:val="22"/>
                </w:rPr>
                <w:t>vysporiadanie nezrovnalostí a vratiek na základe informácie o vysporiadaní finančných vzťahov</w:t>
              </w:r>
              <w:r w:rsidR="008035BB" w:rsidRPr="00302E51">
                <w:rPr>
                  <w:rFonts w:eastAsia="Calibri"/>
                  <w:sz w:val="22"/>
                  <w:szCs w:val="22"/>
                </w:rPr>
                <w:t xml:space="preserve"> (ak relevantné),</w:t>
              </w:r>
            </w:ins>
          </w:p>
          <w:p w:rsidR="00631A58" w:rsidRPr="00121AD0" w:rsidRDefault="00631A58">
            <w:pPr>
              <w:numPr>
                <w:ilvl w:val="0"/>
                <w:numId w:val="9"/>
              </w:numPr>
              <w:ind w:left="306" w:hanging="270"/>
              <w:contextualSpacing/>
              <w:jc w:val="both"/>
              <w:rPr>
                <w:color w:val="000000" w:themeColor="text1"/>
                <w:sz w:val="22"/>
                <w:rPrChange w:id="459" w:author="Autor">
                  <w:rPr>
                    <w:sz w:val="22"/>
                  </w:rPr>
                </w:rPrChange>
              </w:rPr>
              <w:pPrChange w:id="460" w:author="Autor">
                <w:pPr>
                  <w:numPr>
                    <w:numId w:val="20"/>
                  </w:numPr>
                  <w:ind w:left="393" w:hanging="360"/>
                  <w:contextualSpacing/>
                </w:pPr>
              </w:pPrChange>
            </w:pPr>
            <w:r w:rsidRPr="00121AD0">
              <w:rPr>
                <w:color w:val="000000" w:themeColor="text1"/>
                <w:sz w:val="22"/>
                <w:rPrChange w:id="461" w:author="Autor">
                  <w:rPr>
                    <w:sz w:val="22"/>
                  </w:rPr>
                </w:rPrChange>
              </w:rPr>
              <w:t>zabezpečenie rozpočtovania prostriedkov EÚ a ŠR na spolufinancovanie v štátnom rozpočte pre príslušný rok a</w:t>
            </w:r>
            <w:del w:id="462" w:author="Autor">
              <w:r w:rsidR="002920B8" w:rsidRPr="00C01632">
                <w:rPr>
                  <w:sz w:val="22"/>
                  <w:szCs w:val="22"/>
                </w:rPr>
                <w:delText xml:space="preserve"> pripravuje podklady</w:delText>
              </w:r>
            </w:del>
            <w:ins w:id="463" w:author="Autor">
              <w:r w:rsidRPr="00FC6C10">
                <w:rPr>
                  <w:bCs/>
                  <w:color w:val="000000" w:themeColor="text1"/>
                  <w:sz w:val="22"/>
                  <w:szCs w:val="22"/>
                </w:rPr>
                <w:t> úprav rozpočtu</w:t>
              </w:r>
              <w:r w:rsidRPr="00FC6C10">
                <w:rPr>
                  <w:color w:val="000000" w:themeColor="text1"/>
                  <w:sz w:val="22"/>
                  <w:szCs w:val="22"/>
                </w:rPr>
                <w:t>, príprava podkladov</w:t>
              </w:r>
            </w:ins>
            <w:r w:rsidRPr="00121AD0">
              <w:rPr>
                <w:color w:val="000000" w:themeColor="text1"/>
                <w:sz w:val="22"/>
                <w:rPrChange w:id="464" w:author="Autor">
                  <w:rPr>
                    <w:sz w:val="22"/>
                  </w:rPr>
                </w:rPrChange>
              </w:rPr>
              <w:t xml:space="preserve"> do návrhu rozpočtu verejnej správy</w:t>
            </w:r>
            <w:r w:rsidR="0041334B" w:rsidRPr="00121AD0">
              <w:rPr>
                <w:color w:val="000000" w:themeColor="text1"/>
                <w:sz w:val="22"/>
                <w:rPrChange w:id="465" w:author="Autor">
                  <w:rPr>
                    <w:sz w:val="22"/>
                  </w:rPr>
                </w:rPrChange>
              </w:rPr>
              <w:t>,</w:t>
            </w:r>
          </w:p>
          <w:p w:rsidR="002920B8" w:rsidRPr="00C01632" w:rsidRDefault="002920B8" w:rsidP="00144B0E">
            <w:pPr>
              <w:numPr>
                <w:ilvl w:val="0"/>
                <w:numId w:val="20"/>
              </w:numPr>
              <w:ind w:left="306" w:hanging="296"/>
              <w:contextualSpacing/>
              <w:rPr>
                <w:del w:id="466" w:author="Autor"/>
                <w:sz w:val="22"/>
                <w:szCs w:val="22"/>
              </w:rPr>
            </w:pPr>
            <w:del w:id="467" w:author="Autor">
              <w:r w:rsidRPr="00C01632">
                <w:rPr>
                  <w:sz w:val="22"/>
                  <w:szCs w:val="22"/>
                </w:rPr>
                <w:delText>zabezpečenie  vrátenia neoprávnene použitých prostriedkov EÚ a prostriedkov na spolufinancovanie zo štátneho rozpočtu,</w:delText>
              </w:r>
            </w:del>
          </w:p>
          <w:p w:rsidR="002920B8" w:rsidRPr="00C01632" w:rsidRDefault="002920B8" w:rsidP="00144B0E">
            <w:pPr>
              <w:numPr>
                <w:ilvl w:val="0"/>
                <w:numId w:val="20"/>
              </w:numPr>
              <w:ind w:left="306" w:hanging="296"/>
              <w:contextualSpacing/>
              <w:rPr>
                <w:del w:id="468" w:author="Autor"/>
                <w:sz w:val="22"/>
                <w:szCs w:val="22"/>
              </w:rPr>
            </w:pPr>
            <w:del w:id="469" w:author="Autor">
              <w:r w:rsidRPr="00C01632">
                <w:rPr>
                  <w:sz w:val="22"/>
                  <w:szCs w:val="22"/>
                </w:rPr>
                <w:delText>zodpovednosť  za kontrolu disponibility prostriedkov na príslušných podpoložkách rozpočtovej klasifikácie pri schvaľovaní žiadosti o platbu,</w:delText>
              </w:r>
            </w:del>
          </w:p>
          <w:p w:rsidR="002920B8" w:rsidRPr="00121AD0" w:rsidRDefault="002920B8">
            <w:pPr>
              <w:numPr>
                <w:ilvl w:val="0"/>
                <w:numId w:val="9"/>
              </w:numPr>
              <w:ind w:left="306" w:hanging="296"/>
              <w:contextualSpacing/>
              <w:jc w:val="both"/>
              <w:rPr>
                <w:rFonts w:eastAsia="Calibri"/>
                <w:color w:val="000000" w:themeColor="text1"/>
                <w:sz w:val="22"/>
                <w:rPrChange w:id="470" w:author="Autor">
                  <w:rPr>
                    <w:rFonts w:eastAsia="Calibri"/>
                    <w:sz w:val="22"/>
                  </w:rPr>
                </w:rPrChange>
              </w:rPr>
              <w:pPrChange w:id="471" w:author="Autor">
                <w:pPr>
                  <w:numPr>
                    <w:numId w:val="20"/>
                  </w:numPr>
                  <w:ind w:left="393" w:hanging="360"/>
                  <w:contextualSpacing/>
                </w:pPr>
              </w:pPrChange>
            </w:pPr>
            <w:del w:id="472" w:author="Autor">
              <w:r w:rsidRPr="00C01632">
                <w:rPr>
                  <w:sz w:val="22"/>
                  <w:szCs w:val="22"/>
                </w:rPr>
                <w:delText xml:space="preserve">v spolupráci s RO/SO metodicky riadenie a </w:delText>
              </w:r>
            </w:del>
            <w:r w:rsidRPr="00121AD0">
              <w:rPr>
                <w:rFonts w:eastAsia="Calibri"/>
                <w:color w:val="000000" w:themeColor="text1"/>
                <w:sz w:val="22"/>
                <w:rPrChange w:id="473" w:author="Autor">
                  <w:rPr>
                    <w:rFonts w:eastAsia="Calibri"/>
                    <w:sz w:val="22"/>
                  </w:rPr>
                </w:rPrChange>
              </w:rPr>
              <w:t>usmerňovanie prijímateľov v oblasti odvodu výnosov,</w:t>
            </w:r>
          </w:p>
          <w:p w:rsidR="00522921" w:rsidRDefault="00522921" w:rsidP="00144B0E">
            <w:pPr>
              <w:numPr>
                <w:ilvl w:val="0"/>
                <w:numId w:val="20"/>
              </w:numPr>
              <w:ind w:left="306" w:hanging="296"/>
              <w:contextualSpacing/>
              <w:rPr>
                <w:del w:id="474" w:author="Autor"/>
                <w:sz w:val="22"/>
                <w:szCs w:val="22"/>
              </w:rPr>
            </w:pPr>
            <w:del w:id="475" w:author="Autor">
              <w:r w:rsidRPr="00522921">
                <w:rPr>
                  <w:sz w:val="22"/>
                  <w:szCs w:val="22"/>
                </w:rPr>
                <w:delText>vypracovanie súhrnných/mimoriadnych súhrnných žiadostí o</w:delText>
              </w:r>
              <w:r>
                <w:rPr>
                  <w:sz w:val="22"/>
                  <w:szCs w:val="22"/>
                </w:rPr>
                <w:delText> </w:delText>
              </w:r>
              <w:r w:rsidRPr="00522921">
                <w:rPr>
                  <w:sz w:val="22"/>
                  <w:szCs w:val="22"/>
                </w:rPr>
                <w:delText>platbu</w:delText>
              </w:r>
              <w:r>
                <w:rPr>
                  <w:sz w:val="22"/>
                  <w:szCs w:val="22"/>
                </w:rPr>
                <w:delText>,</w:delText>
              </w:r>
              <w:r w:rsidR="00D27439">
                <w:rPr>
                  <w:sz w:val="22"/>
                  <w:szCs w:val="22"/>
                </w:rPr>
                <w:delText>,</w:delText>
              </w:r>
            </w:del>
          </w:p>
          <w:p w:rsidR="0041334B" w:rsidRDefault="002920B8">
            <w:pPr>
              <w:numPr>
                <w:ilvl w:val="0"/>
                <w:numId w:val="9"/>
              </w:numPr>
              <w:ind w:left="306" w:hanging="296"/>
              <w:contextualSpacing/>
              <w:jc w:val="both"/>
              <w:rPr>
                <w:rFonts w:eastAsia="Calibri"/>
                <w:sz w:val="22"/>
                <w:szCs w:val="22"/>
              </w:rPr>
              <w:pPrChange w:id="476" w:author="Autor">
                <w:pPr>
                  <w:numPr>
                    <w:numId w:val="20"/>
                  </w:numPr>
                  <w:ind w:left="393" w:hanging="360"/>
                  <w:contextualSpacing/>
                </w:pPr>
              </w:pPrChange>
            </w:pPr>
            <w:r w:rsidRPr="00121AD0">
              <w:rPr>
                <w:rFonts w:eastAsia="Calibri"/>
                <w:color w:val="000000" w:themeColor="text1"/>
                <w:sz w:val="22"/>
                <w:rPrChange w:id="477" w:author="Autor">
                  <w:rPr>
                    <w:rFonts w:eastAsia="Calibri"/>
                    <w:sz w:val="22"/>
                  </w:rPr>
                </w:rPrChange>
              </w:rPr>
              <w:t xml:space="preserve">vypracovanie a aktualizácia </w:t>
            </w:r>
            <w:r w:rsidRPr="0041334B">
              <w:rPr>
                <w:rFonts w:eastAsia="Calibri"/>
                <w:sz w:val="22"/>
                <w:szCs w:val="22"/>
              </w:rPr>
              <w:t>manuálu procedúr platobnej jednotky</w:t>
            </w:r>
            <w:del w:id="478" w:author="Autor">
              <w:r w:rsidRPr="00C01632">
                <w:rPr>
                  <w:sz w:val="22"/>
                  <w:szCs w:val="22"/>
                </w:rPr>
                <w:delText xml:space="preserve"> v rámci realizácie finančného riadenia,</w:delText>
              </w:r>
            </w:del>
            <w:ins w:id="479" w:author="Autor">
              <w:r w:rsidRPr="0041334B">
                <w:rPr>
                  <w:rFonts w:eastAsia="Calibri"/>
                  <w:sz w:val="22"/>
                  <w:szCs w:val="22"/>
                </w:rPr>
                <w:t>,</w:t>
              </w:r>
              <w:r w:rsidR="004C1EAB" w:rsidRPr="0041334B">
                <w:rPr>
                  <w:rFonts w:eastAsia="Calibri"/>
                  <w:sz w:val="22"/>
                  <w:szCs w:val="22"/>
                </w:rPr>
                <w:t xml:space="preserve"> </w:t>
              </w:r>
            </w:ins>
          </w:p>
          <w:p w:rsidR="002920B8" w:rsidRPr="00C01632" w:rsidRDefault="002920B8" w:rsidP="00144B0E">
            <w:pPr>
              <w:numPr>
                <w:ilvl w:val="0"/>
                <w:numId w:val="20"/>
              </w:numPr>
              <w:ind w:left="306" w:hanging="296"/>
              <w:contextualSpacing/>
              <w:rPr>
                <w:del w:id="480" w:author="Autor"/>
                <w:sz w:val="22"/>
                <w:szCs w:val="22"/>
              </w:rPr>
            </w:pPr>
            <w:del w:id="481" w:author="Autor">
              <w:r w:rsidRPr="00C01632">
                <w:rPr>
                  <w:sz w:val="22"/>
                  <w:szCs w:val="22"/>
                </w:rPr>
                <w:delText>vedenie výkazníctva a zabezpečenie uschovávanie dokladov v súlade s nastavenými postupmi v manuáli procedúr platobnej jednotky,</w:delText>
              </w:r>
            </w:del>
          </w:p>
          <w:p w:rsidR="002920B8" w:rsidRPr="00C01632" w:rsidRDefault="002920B8" w:rsidP="00144B0E">
            <w:pPr>
              <w:numPr>
                <w:ilvl w:val="0"/>
                <w:numId w:val="20"/>
              </w:numPr>
              <w:ind w:left="306" w:hanging="296"/>
              <w:contextualSpacing/>
              <w:rPr>
                <w:del w:id="482" w:author="Autor"/>
                <w:sz w:val="22"/>
                <w:szCs w:val="22"/>
              </w:rPr>
            </w:pPr>
            <w:r w:rsidRPr="00FC6C10">
              <w:rPr>
                <w:rFonts w:eastAsia="Calibri"/>
                <w:sz w:val="22"/>
                <w:szCs w:val="22"/>
              </w:rPr>
              <w:t>spolupráca s riadiacim orgánom pri príprave podkladov do správ o vykonávaní programu a iných správ,</w:t>
            </w:r>
          </w:p>
          <w:p w:rsidR="00840850" w:rsidRPr="00FC6C10" w:rsidRDefault="002920B8">
            <w:pPr>
              <w:pStyle w:val="Odsekzoznamu"/>
              <w:numPr>
                <w:ilvl w:val="0"/>
                <w:numId w:val="9"/>
              </w:numPr>
              <w:ind w:left="306" w:hanging="296"/>
              <w:jc w:val="both"/>
              <w:rPr>
                <w:rFonts w:eastAsia="Calibri"/>
                <w:sz w:val="22"/>
                <w:szCs w:val="22"/>
              </w:rPr>
              <w:pPrChange w:id="483" w:author="Autor">
                <w:pPr>
                  <w:framePr w:wrap="around" w:hAnchor="margin" w:xAlign="center" w:yAlign="bottom"/>
                  <w:numPr>
                    <w:numId w:val="20"/>
                  </w:numPr>
                  <w:spacing w:after="120"/>
                  <w:ind w:left="393" w:hanging="360"/>
                  <w:contextualSpacing/>
                  <w:jc w:val="both"/>
                </w:pPr>
              </w:pPrChange>
            </w:pPr>
            <w:del w:id="484" w:author="Autor">
              <w:r w:rsidRPr="00C01632">
                <w:rPr>
                  <w:sz w:val="22"/>
                  <w:szCs w:val="22"/>
                </w:rPr>
                <w:delText xml:space="preserve">koordinácia </w:delText>
              </w:r>
            </w:del>
            <w:ins w:id="485" w:author="Autor">
              <w:r w:rsidR="00D61C93" w:rsidRPr="00FC6C10">
                <w:rPr>
                  <w:rFonts w:eastAsia="Calibri"/>
                  <w:sz w:val="22"/>
                  <w:szCs w:val="22"/>
                </w:rPr>
                <w:t xml:space="preserve"> príprava koncepčných materiálov, stanovísk k pripomienkovým konaniam, podkladov do správ o vykonávaní programu a iných správ a ostatných materiálov v rámci </w:t>
              </w:r>
            </w:ins>
            <w:r w:rsidR="00D61C93" w:rsidRPr="00FC6C10">
              <w:rPr>
                <w:rFonts w:eastAsia="Calibri"/>
                <w:sz w:val="22"/>
                <w:szCs w:val="22"/>
              </w:rPr>
              <w:t xml:space="preserve">výkonu </w:t>
            </w:r>
            <w:del w:id="486" w:author="Autor">
              <w:r w:rsidRPr="00C01632">
                <w:rPr>
                  <w:sz w:val="22"/>
                  <w:szCs w:val="22"/>
                </w:rPr>
                <w:delText>auditov, kontrol</w:delText>
              </w:r>
            </w:del>
            <w:ins w:id="487" w:author="Autor">
              <w:r w:rsidR="00D61C93" w:rsidRPr="00FC6C10">
                <w:rPr>
                  <w:rFonts w:eastAsia="Calibri"/>
                  <w:sz w:val="22"/>
                  <w:szCs w:val="22"/>
                </w:rPr>
                <w:t xml:space="preserve">svojej pozície, </w:t>
              </w:r>
              <w:r w:rsidR="00A12B59" w:rsidRPr="00FC6C10">
                <w:rPr>
                  <w:rFonts w:eastAsia="Calibri"/>
                  <w:sz w:val="22"/>
                  <w:szCs w:val="22"/>
                </w:rPr>
                <w:t>príprava podkladov a stanovísk k správam, kontrolám, auditom</w:t>
              </w:r>
            </w:ins>
            <w:r w:rsidR="00A12B59" w:rsidRPr="00FC6C10">
              <w:rPr>
                <w:rFonts w:eastAsia="Calibri"/>
                <w:sz w:val="22"/>
                <w:szCs w:val="22"/>
              </w:rPr>
              <w:t xml:space="preserve"> a </w:t>
            </w:r>
            <w:del w:id="488" w:author="Autor">
              <w:r w:rsidRPr="00C01632">
                <w:rPr>
                  <w:sz w:val="22"/>
                  <w:szCs w:val="22"/>
                </w:rPr>
                <w:delText>certifikačných overovaní a pripravuje podklady pre ich výkon za platobnú jednotku.</w:delText>
              </w:r>
            </w:del>
            <w:ins w:id="489" w:author="Autor">
              <w:r w:rsidR="00A12B59" w:rsidRPr="00FC6C10">
                <w:rPr>
                  <w:rFonts w:eastAsia="Calibri"/>
                  <w:sz w:val="22"/>
                  <w:szCs w:val="22"/>
                </w:rPr>
                <w:t>certifikačným overovaniam podľa požiadavky</w:t>
              </w:r>
              <w:r w:rsidR="00A12B59" w:rsidRPr="00FC6C10" w:rsidDel="00A12B59">
                <w:rPr>
                  <w:rFonts w:eastAsia="Calibri"/>
                  <w:sz w:val="22"/>
                  <w:szCs w:val="22"/>
                </w:rPr>
                <w:t xml:space="preserve"> </w:t>
              </w:r>
              <w:r w:rsidR="007A1C42" w:rsidRPr="00FC6C10">
                <w:rPr>
                  <w:rFonts w:eastAsia="Calibri"/>
                  <w:sz w:val="22"/>
                  <w:szCs w:val="22"/>
                </w:rPr>
                <w:t>,</w:t>
              </w:r>
            </w:ins>
          </w:p>
          <w:p w:rsidR="00840850" w:rsidRPr="00121AD0" w:rsidRDefault="006D001E">
            <w:pPr>
              <w:numPr>
                <w:ilvl w:val="0"/>
                <w:numId w:val="9"/>
              </w:numPr>
              <w:ind w:left="306" w:hanging="296"/>
              <w:contextualSpacing/>
              <w:jc w:val="both"/>
              <w:rPr>
                <w:rFonts w:eastAsia="Calibri"/>
                <w:sz w:val="22"/>
                <w:rPrChange w:id="490" w:author="Autor">
                  <w:rPr>
                    <w:rFonts w:eastAsia="Calibri"/>
                    <w:sz w:val="22"/>
                    <w:lang w:val="en-US"/>
                  </w:rPr>
                </w:rPrChange>
              </w:rPr>
              <w:pPrChange w:id="491" w:author="Autor">
                <w:pPr>
                  <w:numPr>
                    <w:numId w:val="20"/>
                  </w:numPr>
                  <w:spacing w:after="120"/>
                  <w:ind w:left="393" w:hanging="360"/>
                  <w:contextualSpacing/>
                  <w:jc w:val="both"/>
                </w:pPr>
              </w:pPrChange>
            </w:pPr>
            <w:del w:id="492" w:author="Autor">
              <w:r w:rsidRPr="006D001E">
                <w:rPr>
                  <w:rFonts w:eastAsiaTheme="minorHAnsi"/>
                  <w:noProof/>
                  <w:sz w:val="22"/>
                  <w:szCs w:val="22"/>
                  <w:lang w:eastAsia="en-US"/>
                </w:rPr>
                <w:lastRenderedPageBreak/>
                <w:delText>vypracovanie a realizácia rozpočtových opatrení na zabezpečenie disponibility rozpočtových zdrojov a úhradu žiadostí o platbu prijímateľom – rozpočtovým organizáciám</w:delText>
              </w:r>
              <w:r w:rsidR="00FC2BE7">
                <w:rPr>
                  <w:rFonts w:eastAsiaTheme="minorHAnsi"/>
                  <w:noProof/>
                  <w:sz w:val="22"/>
                  <w:szCs w:val="22"/>
                  <w:lang w:eastAsia="en-US"/>
                </w:rPr>
                <w:delText>.</w:delText>
              </w:r>
            </w:del>
            <w:ins w:id="493" w:author="Autor">
              <w:r w:rsidR="001C6AAC" w:rsidRPr="00302E51">
                <w:rPr>
                  <w:rFonts w:eastAsia="Calibri"/>
                  <w:sz w:val="22"/>
                  <w:szCs w:val="22"/>
                </w:rPr>
                <w:t>uschovávanie všetkých podkladov vzťahujúcich sa na výdavky v súlade s čl. 140 nariadenia Európskeho parlamentu a Rady (EÚ) č. 1303/2013. Registrácia a uchovávanie dokumentov musí byť zabezpečená aj v súlade so zákonom č. 395/2002 Z. z. o archívoch a registratúrach a o doplnení niektorých zákonov v znení neskorších predpisov.</w:t>
              </w:r>
            </w:ins>
          </w:p>
        </w:tc>
      </w:tr>
      <w:tr w:rsidR="00840850" w:rsidTr="00121AD0">
        <w:tc>
          <w:tcPr>
            <w:tcW w:w="2532" w:type="dxa"/>
            <w:vAlign w:val="center"/>
            <w:tcPrChange w:id="494" w:author="Autor">
              <w:tcPr>
                <w:tcW w:w="2553" w:type="dxa"/>
                <w:vAlign w:val="center"/>
              </w:tcPr>
            </w:tcPrChange>
          </w:tcPr>
          <w:p w:rsidR="00840850" w:rsidRDefault="00653409" w:rsidP="00C01632">
            <w:pPr>
              <w:pStyle w:val="Zkladntext"/>
              <w:jc w:val="center"/>
              <w:rPr>
                <w:b/>
              </w:rPr>
            </w:pPr>
            <w:r>
              <w:rPr>
                <w:b/>
              </w:rPr>
              <w:lastRenderedPageBreak/>
              <w:t>Ú</w:t>
            </w:r>
            <w:r w:rsidR="00077C29">
              <w:rPr>
                <w:b/>
              </w:rPr>
              <w:t>čtovník</w:t>
            </w:r>
            <w:ins w:id="495" w:author="Autor">
              <w:r>
                <w:rPr>
                  <w:b/>
                </w:rPr>
                <w:t xml:space="preserve"> PJ</w:t>
              </w:r>
            </w:ins>
          </w:p>
        </w:tc>
        <w:tc>
          <w:tcPr>
            <w:tcW w:w="7420" w:type="dxa"/>
            <w:tcPrChange w:id="496" w:author="Autor">
              <w:tcPr>
                <w:tcW w:w="6975" w:type="dxa"/>
              </w:tcPr>
            </w:tcPrChange>
          </w:tcPr>
          <w:p w:rsidR="002920B8" w:rsidRPr="00D20FCF" w:rsidRDefault="002920B8">
            <w:pPr>
              <w:numPr>
                <w:ilvl w:val="0"/>
                <w:numId w:val="9"/>
              </w:numPr>
              <w:ind w:left="301" w:hanging="284"/>
              <w:contextualSpacing/>
              <w:jc w:val="both"/>
              <w:rPr>
                <w:rFonts w:eastAsia="Calibri"/>
                <w:sz w:val="22"/>
                <w:szCs w:val="22"/>
              </w:rPr>
              <w:pPrChange w:id="497" w:author="Autor">
                <w:pPr>
                  <w:numPr>
                    <w:numId w:val="20"/>
                  </w:numPr>
                  <w:ind w:left="393" w:hanging="360"/>
                  <w:contextualSpacing/>
                </w:pPr>
              </w:pPrChange>
            </w:pPr>
            <w:r w:rsidRPr="00D20FCF">
              <w:rPr>
                <w:rFonts w:eastAsia="Calibri"/>
                <w:sz w:val="22"/>
                <w:szCs w:val="22"/>
              </w:rPr>
              <w:t>komplexné zabezpečenie prác súvisiacich s finančným riadením EŠIF v rámci  OP s výkonom pozície účtovník,</w:t>
            </w:r>
          </w:p>
          <w:p w:rsidR="002920B8" w:rsidRPr="00FC6C10" w:rsidRDefault="002920B8">
            <w:pPr>
              <w:numPr>
                <w:ilvl w:val="0"/>
                <w:numId w:val="9"/>
              </w:numPr>
              <w:ind w:left="301" w:hanging="284"/>
              <w:contextualSpacing/>
              <w:jc w:val="both"/>
              <w:rPr>
                <w:rFonts w:eastAsia="Calibri"/>
                <w:sz w:val="22"/>
                <w:szCs w:val="22"/>
              </w:rPr>
              <w:pPrChange w:id="498" w:author="Autor">
                <w:pPr>
                  <w:numPr>
                    <w:numId w:val="20"/>
                  </w:numPr>
                  <w:ind w:left="393" w:hanging="360"/>
                  <w:contextualSpacing/>
                </w:pPr>
              </w:pPrChange>
            </w:pPr>
            <w:r w:rsidRPr="00885318">
              <w:rPr>
                <w:rFonts w:eastAsia="Calibri"/>
                <w:sz w:val="22"/>
                <w:szCs w:val="22"/>
              </w:rPr>
              <w:t>výkon analytickej činností</w:t>
            </w:r>
            <w:ins w:id="499" w:author="Autor">
              <w:r w:rsidR="003B7D54" w:rsidRPr="00530435">
                <w:rPr>
                  <w:rFonts w:eastAsia="Calibri"/>
                  <w:sz w:val="22"/>
                  <w:szCs w:val="22"/>
                </w:rPr>
                <w:t>,</w:t>
              </w:r>
            </w:ins>
            <w:r w:rsidRPr="00530435">
              <w:rPr>
                <w:rFonts w:eastAsia="Calibri"/>
                <w:sz w:val="22"/>
                <w:szCs w:val="22"/>
              </w:rPr>
              <w:t xml:space="preserve"> súvisiacej s prípravou metodiky a postupov účtovania,</w:t>
            </w:r>
          </w:p>
          <w:p w:rsidR="00AE69D6" w:rsidRPr="00FC6C10" w:rsidRDefault="00AE69D6">
            <w:pPr>
              <w:numPr>
                <w:ilvl w:val="0"/>
                <w:numId w:val="9"/>
              </w:numPr>
              <w:ind w:left="301" w:hanging="284"/>
              <w:contextualSpacing/>
              <w:jc w:val="both"/>
              <w:rPr>
                <w:rFonts w:eastAsia="Calibri"/>
                <w:sz w:val="22"/>
                <w:szCs w:val="22"/>
              </w:rPr>
              <w:pPrChange w:id="500" w:author="Autor">
                <w:pPr>
                  <w:numPr>
                    <w:numId w:val="20"/>
                  </w:numPr>
                  <w:ind w:left="393" w:hanging="360"/>
                  <w:contextualSpacing/>
                </w:pPr>
              </w:pPrChange>
            </w:pPr>
            <w:r w:rsidRPr="00FC6C10">
              <w:rPr>
                <w:rFonts w:eastAsia="Calibri"/>
                <w:sz w:val="22"/>
                <w:szCs w:val="22"/>
              </w:rPr>
              <w:t>vedenie účtovníctva o stave a pohybe pohľadávok</w:t>
            </w:r>
            <w:ins w:id="501" w:author="Autor">
              <w:r w:rsidRPr="00FC6C10">
                <w:rPr>
                  <w:rFonts w:eastAsia="Calibri"/>
                  <w:sz w:val="22"/>
                  <w:szCs w:val="22"/>
                </w:rPr>
                <w:t xml:space="preserve"> z príspevku a pohľadávok z rozhodnutí riadiaceho orgánu alebo Úradu vládneho auditu vydaných v správnom konaní</w:t>
              </w:r>
            </w:ins>
            <w:r w:rsidRPr="00FC6C10">
              <w:rPr>
                <w:rFonts w:eastAsia="Calibri"/>
                <w:sz w:val="22"/>
                <w:szCs w:val="22"/>
              </w:rPr>
              <w:t>, záväzkov a peňažných prostriedkov spojených s poskytovaním prostriedkov EÚ a štátneho rozpočtu na spolufinancovanie</w:t>
            </w:r>
            <w:ins w:id="502" w:author="Autor">
              <w:r w:rsidRPr="00FC6C10">
                <w:rPr>
                  <w:rFonts w:eastAsia="Calibri"/>
                  <w:sz w:val="22"/>
                  <w:szCs w:val="22"/>
                </w:rPr>
                <w:t xml:space="preserve"> vrátane vyhotovovania a predkladania údajov účtovnej závierky a vyhotovovania podkladov pre konsolidovanú účtovnú závierku ústrednej správy za platobnú jednotku</w:t>
              </w:r>
            </w:ins>
            <w:r w:rsidRPr="00FC6C10">
              <w:rPr>
                <w:rFonts w:eastAsia="Calibri"/>
                <w:sz w:val="22"/>
                <w:szCs w:val="22"/>
              </w:rPr>
              <w:t>,</w:t>
            </w:r>
          </w:p>
          <w:p w:rsidR="002920B8" w:rsidRPr="00C01632" w:rsidRDefault="002920B8" w:rsidP="009C708C">
            <w:pPr>
              <w:numPr>
                <w:ilvl w:val="0"/>
                <w:numId w:val="20"/>
              </w:numPr>
              <w:ind w:left="394"/>
              <w:contextualSpacing/>
              <w:rPr>
                <w:del w:id="503" w:author="Autor"/>
                <w:sz w:val="22"/>
                <w:szCs w:val="22"/>
              </w:rPr>
            </w:pPr>
            <w:del w:id="504" w:author="Autor">
              <w:r w:rsidRPr="00C01632">
                <w:rPr>
                  <w:sz w:val="22"/>
                  <w:szCs w:val="22"/>
                </w:rPr>
                <w:delText>zodpovednosť za kontrolu účtovných dokladov a údajov pred účtovným zápisom,</w:delText>
              </w:r>
            </w:del>
          </w:p>
          <w:p w:rsidR="002920B8" w:rsidRPr="00C01632" w:rsidRDefault="002920B8" w:rsidP="009C708C">
            <w:pPr>
              <w:numPr>
                <w:ilvl w:val="0"/>
                <w:numId w:val="20"/>
              </w:numPr>
              <w:ind w:left="394"/>
              <w:contextualSpacing/>
              <w:rPr>
                <w:del w:id="505" w:author="Autor"/>
                <w:sz w:val="22"/>
                <w:szCs w:val="22"/>
              </w:rPr>
            </w:pPr>
            <w:del w:id="506" w:author="Autor">
              <w:r w:rsidRPr="00C01632">
                <w:rPr>
                  <w:sz w:val="22"/>
                  <w:szCs w:val="22"/>
                </w:rPr>
                <w:delText>zabezpečenie a zodpovednosť za zaznamenanie účtovných prípadov v účtovnom systéme ISUF,</w:delText>
              </w:r>
            </w:del>
          </w:p>
          <w:p w:rsidR="002920B8" w:rsidRPr="00C01632" w:rsidRDefault="002920B8" w:rsidP="009C708C">
            <w:pPr>
              <w:numPr>
                <w:ilvl w:val="0"/>
                <w:numId w:val="20"/>
              </w:numPr>
              <w:ind w:left="394"/>
              <w:contextualSpacing/>
              <w:rPr>
                <w:del w:id="507" w:author="Autor"/>
                <w:sz w:val="22"/>
                <w:szCs w:val="22"/>
              </w:rPr>
            </w:pPr>
            <w:del w:id="508" w:author="Autor">
              <w:r w:rsidRPr="00C01632">
                <w:rPr>
                  <w:sz w:val="22"/>
                  <w:szCs w:val="22"/>
                </w:rPr>
                <w:delText>zodpovednosť za prípravu a zostavenie účtovných závierok, účtovných a finančných výkazov, inventarizácie pohľadávok a záväzkov,</w:delText>
              </w:r>
            </w:del>
          </w:p>
          <w:p w:rsidR="001C6AAC" w:rsidRPr="00FC6C10" w:rsidRDefault="002920B8" w:rsidP="00FC6C10">
            <w:pPr>
              <w:numPr>
                <w:ilvl w:val="0"/>
                <w:numId w:val="9"/>
              </w:numPr>
              <w:ind w:left="301" w:hanging="284"/>
              <w:contextualSpacing/>
              <w:jc w:val="both"/>
              <w:rPr>
                <w:ins w:id="509" w:author="Autor"/>
                <w:rFonts w:eastAsia="Calibri"/>
                <w:sz w:val="22"/>
                <w:szCs w:val="22"/>
              </w:rPr>
            </w:pPr>
            <w:del w:id="510" w:author="Autor">
              <w:r w:rsidRPr="00C01632">
                <w:rPr>
                  <w:sz w:val="22"/>
                  <w:szCs w:val="22"/>
                </w:rPr>
                <w:delText>vypracovanie</w:delText>
              </w:r>
            </w:del>
            <w:ins w:id="511" w:author="Autor">
              <w:r w:rsidR="001C6AAC" w:rsidRPr="00530435">
                <w:rPr>
                  <w:rFonts w:eastAsia="Calibri"/>
                  <w:sz w:val="22"/>
                  <w:szCs w:val="22"/>
                </w:rPr>
                <w:t>vyhotovovanie a predkladanie údajov finančných a účtovných výkazov podľa osobitných predpisov za platobnú jednotku a uchovávanie účtovných dokladov a ostatnej účtovnej dokumentácie</w:t>
              </w:r>
              <w:r w:rsidR="007A1C42" w:rsidRPr="00530435">
                <w:rPr>
                  <w:rFonts w:eastAsia="Calibri"/>
                  <w:sz w:val="22"/>
                  <w:szCs w:val="22"/>
                </w:rPr>
                <w:t>,</w:t>
              </w:r>
            </w:ins>
          </w:p>
          <w:p w:rsidR="002920B8" w:rsidRPr="00FC6C10" w:rsidRDefault="0081389A">
            <w:pPr>
              <w:numPr>
                <w:ilvl w:val="0"/>
                <w:numId w:val="9"/>
              </w:numPr>
              <w:ind w:left="301" w:hanging="284"/>
              <w:contextualSpacing/>
              <w:jc w:val="both"/>
              <w:rPr>
                <w:rFonts w:eastAsia="Calibri"/>
                <w:sz w:val="22"/>
                <w:szCs w:val="22"/>
              </w:rPr>
              <w:pPrChange w:id="512" w:author="Autor">
                <w:pPr>
                  <w:numPr>
                    <w:numId w:val="20"/>
                  </w:numPr>
                  <w:ind w:left="393" w:hanging="360"/>
                  <w:contextualSpacing/>
                </w:pPr>
              </w:pPrChange>
            </w:pPr>
            <w:ins w:id="513" w:author="Autor">
              <w:r w:rsidRPr="00FA3938">
                <w:rPr>
                  <w:rFonts w:eastAsia="Calibri"/>
                  <w:sz w:val="22"/>
                  <w:szCs w:val="22"/>
                </w:rPr>
                <w:t>príprava</w:t>
              </w:r>
            </w:ins>
            <w:r w:rsidRPr="00FA3938">
              <w:rPr>
                <w:rFonts w:eastAsia="Calibri"/>
                <w:sz w:val="22"/>
                <w:szCs w:val="22"/>
              </w:rPr>
              <w:t xml:space="preserve"> podkladov </w:t>
            </w:r>
            <w:ins w:id="514" w:author="Autor">
              <w:r w:rsidRPr="00FA3938">
                <w:rPr>
                  <w:rFonts w:eastAsia="Calibri"/>
                  <w:sz w:val="22"/>
                  <w:szCs w:val="22"/>
                </w:rPr>
                <w:t xml:space="preserve">a stanovísk </w:t>
              </w:r>
            </w:ins>
            <w:r w:rsidRPr="00FA3938">
              <w:rPr>
                <w:rFonts w:eastAsia="Calibri"/>
                <w:sz w:val="22"/>
                <w:szCs w:val="22"/>
              </w:rPr>
              <w:t>k správam, kontrolám, auditom a certifikačným overovaniam podľa požiadavky</w:t>
            </w:r>
            <w:r w:rsidR="002920B8" w:rsidRPr="00FC6C10">
              <w:rPr>
                <w:rFonts w:eastAsia="Calibri"/>
                <w:sz w:val="22"/>
                <w:szCs w:val="22"/>
              </w:rPr>
              <w:t>,</w:t>
            </w:r>
          </w:p>
          <w:p w:rsidR="002920B8" w:rsidRPr="00C01632" w:rsidRDefault="002920B8" w:rsidP="009C708C">
            <w:pPr>
              <w:numPr>
                <w:ilvl w:val="0"/>
                <w:numId w:val="20"/>
              </w:numPr>
              <w:ind w:left="394"/>
              <w:contextualSpacing/>
              <w:rPr>
                <w:del w:id="515" w:author="Autor"/>
                <w:sz w:val="22"/>
                <w:szCs w:val="22"/>
              </w:rPr>
            </w:pPr>
            <w:del w:id="516" w:author="Autor">
              <w:r w:rsidRPr="00C01632">
                <w:rPr>
                  <w:sz w:val="22"/>
                  <w:szCs w:val="22"/>
                </w:rPr>
                <w:delText>vedenie výkazníctva a zabezpečenie uschovávanie dokladov,</w:delText>
              </w:r>
            </w:del>
          </w:p>
          <w:p w:rsidR="002920B8" w:rsidRPr="00C01632" w:rsidRDefault="002920B8" w:rsidP="009C708C">
            <w:pPr>
              <w:numPr>
                <w:ilvl w:val="0"/>
                <w:numId w:val="20"/>
              </w:numPr>
              <w:ind w:left="394"/>
              <w:contextualSpacing/>
              <w:rPr>
                <w:del w:id="517" w:author="Autor"/>
                <w:sz w:val="22"/>
                <w:szCs w:val="22"/>
              </w:rPr>
            </w:pPr>
            <w:del w:id="518" w:author="Autor">
              <w:r w:rsidRPr="00C01632">
                <w:rPr>
                  <w:sz w:val="22"/>
                  <w:szCs w:val="22"/>
                </w:rPr>
                <w:delText>zabezpečenie archivácie účtovných dokladov v súlade s nastavenými postupmi v manuáli procedúr platobnej jednotky,</w:delText>
              </w:r>
            </w:del>
          </w:p>
          <w:p w:rsidR="002920B8" w:rsidRPr="00C01632" w:rsidRDefault="002920B8" w:rsidP="009C708C">
            <w:pPr>
              <w:numPr>
                <w:ilvl w:val="0"/>
                <w:numId w:val="20"/>
              </w:numPr>
              <w:ind w:left="394"/>
              <w:contextualSpacing/>
              <w:rPr>
                <w:del w:id="519" w:author="Autor"/>
                <w:sz w:val="22"/>
                <w:szCs w:val="22"/>
              </w:rPr>
            </w:pPr>
            <w:del w:id="520" w:author="Autor">
              <w:r w:rsidRPr="00C01632">
                <w:rPr>
                  <w:sz w:val="22"/>
                  <w:szCs w:val="22"/>
                </w:rPr>
                <w:delText>zabezpečenie zosúlaďovania účtovných údajov s certifikačným orgánom,</w:delText>
              </w:r>
            </w:del>
          </w:p>
          <w:p w:rsidR="002920B8" w:rsidRPr="00FC6C10" w:rsidRDefault="002920B8">
            <w:pPr>
              <w:numPr>
                <w:ilvl w:val="0"/>
                <w:numId w:val="9"/>
              </w:numPr>
              <w:ind w:left="301" w:hanging="284"/>
              <w:contextualSpacing/>
              <w:jc w:val="both"/>
              <w:rPr>
                <w:rFonts w:eastAsia="Calibri"/>
                <w:sz w:val="22"/>
                <w:szCs w:val="22"/>
              </w:rPr>
              <w:pPrChange w:id="521" w:author="Autor">
                <w:pPr>
                  <w:numPr>
                    <w:numId w:val="20"/>
                  </w:numPr>
                  <w:ind w:left="393" w:hanging="360"/>
                  <w:contextualSpacing/>
                </w:pPr>
              </w:pPrChange>
            </w:pPr>
            <w:r w:rsidRPr="00530435">
              <w:rPr>
                <w:rFonts w:eastAsia="Calibri"/>
                <w:sz w:val="22"/>
                <w:szCs w:val="22"/>
              </w:rPr>
              <w:t>v prípade potreby spolupráca  s RO/SO pri usmerňovaní prijímateľov v oblasti účtovania prostriedkov EÚ a spolufinancovania zo štátneho rozpočtu,</w:t>
            </w:r>
          </w:p>
          <w:p w:rsidR="00885318" w:rsidRPr="00FC6C10" w:rsidRDefault="002920B8">
            <w:pPr>
              <w:numPr>
                <w:ilvl w:val="0"/>
                <w:numId w:val="9"/>
              </w:numPr>
              <w:ind w:left="301" w:hanging="284"/>
              <w:contextualSpacing/>
              <w:jc w:val="both"/>
              <w:rPr>
                <w:rFonts w:eastAsia="Calibri"/>
                <w:sz w:val="22"/>
                <w:szCs w:val="22"/>
              </w:rPr>
              <w:pPrChange w:id="522" w:author="Autor">
                <w:pPr>
                  <w:numPr>
                    <w:numId w:val="20"/>
                  </w:numPr>
                  <w:ind w:left="393" w:hanging="360"/>
                  <w:contextualSpacing/>
                </w:pPr>
              </w:pPrChange>
            </w:pPr>
            <w:r w:rsidRPr="00530435">
              <w:rPr>
                <w:rFonts w:eastAsia="Calibri"/>
                <w:sz w:val="22"/>
                <w:szCs w:val="22"/>
              </w:rPr>
              <w:t xml:space="preserve">vypracovanie a aktualizácia </w:t>
            </w:r>
            <w:del w:id="523" w:author="Autor">
              <w:r w:rsidRPr="00C01632">
                <w:rPr>
                  <w:sz w:val="22"/>
                  <w:szCs w:val="22"/>
                </w:rPr>
                <w:delText>manuál</w:delText>
              </w:r>
            </w:del>
            <w:ins w:id="524" w:author="Autor">
              <w:r w:rsidRPr="00530435">
                <w:rPr>
                  <w:rFonts w:eastAsia="Calibri"/>
                  <w:sz w:val="22"/>
                  <w:szCs w:val="22"/>
                </w:rPr>
                <w:t>manuál</w:t>
              </w:r>
              <w:r w:rsidR="00BF0921" w:rsidRPr="00530435">
                <w:rPr>
                  <w:rFonts w:eastAsia="Calibri"/>
                  <w:sz w:val="22"/>
                  <w:szCs w:val="22"/>
                </w:rPr>
                <w:t>u</w:t>
              </w:r>
            </w:ins>
            <w:r w:rsidRPr="00FA3938">
              <w:rPr>
                <w:rFonts w:eastAsia="Calibri"/>
                <w:sz w:val="22"/>
                <w:szCs w:val="22"/>
              </w:rPr>
              <w:t xml:space="preserve"> procedúr</w:t>
            </w:r>
            <w:ins w:id="525" w:author="Autor">
              <w:r w:rsidRPr="00FA3938">
                <w:rPr>
                  <w:rFonts w:eastAsia="Calibri"/>
                  <w:sz w:val="22"/>
                  <w:szCs w:val="22"/>
                </w:rPr>
                <w:t xml:space="preserve"> </w:t>
              </w:r>
              <w:r w:rsidR="001D3DBE" w:rsidRPr="00FC6C10">
                <w:rPr>
                  <w:rFonts w:eastAsia="Calibri"/>
                  <w:sz w:val="22"/>
                  <w:szCs w:val="22"/>
                </w:rPr>
                <w:t>PJ</w:t>
              </w:r>
            </w:ins>
            <w:r w:rsidR="001D3DBE" w:rsidRPr="00FC6C10">
              <w:rPr>
                <w:rFonts w:eastAsia="Calibri"/>
                <w:sz w:val="22"/>
                <w:szCs w:val="22"/>
              </w:rPr>
              <w:t xml:space="preserve"> </w:t>
            </w:r>
            <w:r w:rsidRPr="00FC6C10">
              <w:rPr>
                <w:rFonts w:eastAsia="Calibri"/>
                <w:sz w:val="22"/>
                <w:szCs w:val="22"/>
              </w:rPr>
              <w:t>v rámci postupov účtovania,</w:t>
            </w:r>
          </w:p>
          <w:p w:rsidR="001C6AAC" w:rsidRPr="00FC6C10" w:rsidRDefault="002920B8" w:rsidP="00885318">
            <w:pPr>
              <w:numPr>
                <w:ilvl w:val="0"/>
                <w:numId w:val="9"/>
              </w:numPr>
              <w:ind w:left="306" w:hanging="270"/>
              <w:contextualSpacing/>
              <w:jc w:val="both"/>
              <w:rPr>
                <w:ins w:id="526" w:author="Autor"/>
                <w:rFonts w:eastAsia="Calibri"/>
                <w:sz w:val="22"/>
                <w:szCs w:val="22"/>
              </w:rPr>
            </w:pPr>
            <w:r w:rsidRPr="00530435">
              <w:rPr>
                <w:rFonts w:eastAsia="Calibri"/>
                <w:sz w:val="22"/>
                <w:szCs w:val="22"/>
              </w:rPr>
              <w:t>evidencia a spracovanie informácie</w:t>
            </w:r>
            <w:ins w:id="527" w:author="Autor">
              <w:r w:rsidR="001D3DBE" w:rsidRPr="00530435">
                <w:rPr>
                  <w:rFonts w:eastAsia="Calibri"/>
                  <w:sz w:val="22"/>
                  <w:szCs w:val="22"/>
                </w:rPr>
                <w:t>,</w:t>
              </w:r>
            </w:ins>
            <w:r w:rsidRPr="00FA3938">
              <w:rPr>
                <w:rFonts w:eastAsia="Calibri"/>
                <w:sz w:val="22"/>
                <w:szCs w:val="22"/>
              </w:rPr>
              <w:t xml:space="preserve"> súvisiacej s</w:t>
            </w:r>
            <w:r w:rsidR="0001672C" w:rsidRPr="00FC6C10">
              <w:rPr>
                <w:rFonts w:eastAsia="Calibri"/>
                <w:sz w:val="22"/>
                <w:szCs w:val="22"/>
              </w:rPr>
              <w:t> </w:t>
            </w:r>
            <w:r w:rsidRPr="00FC6C10">
              <w:rPr>
                <w:rFonts w:eastAsia="Calibri"/>
                <w:sz w:val="22"/>
                <w:szCs w:val="22"/>
              </w:rPr>
              <w:t>nezrovnalosťami</w:t>
            </w:r>
            <w:ins w:id="528" w:author="Autor">
              <w:r w:rsidR="0001672C" w:rsidRPr="00FC6C10">
                <w:rPr>
                  <w:rFonts w:eastAsia="Calibri"/>
                  <w:sz w:val="22"/>
                  <w:szCs w:val="22"/>
                </w:rPr>
                <w:t xml:space="preserve"> a vysporiadanie nezrovnalostí a</w:t>
              </w:r>
              <w:r w:rsidR="008035BB" w:rsidRPr="00FC6C10">
                <w:rPr>
                  <w:rFonts w:eastAsia="Calibri"/>
                  <w:sz w:val="22"/>
                  <w:szCs w:val="22"/>
                </w:rPr>
                <w:t> </w:t>
              </w:r>
              <w:r w:rsidR="0001672C" w:rsidRPr="00FC6C10">
                <w:rPr>
                  <w:rFonts w:eastAsia="Calibri"/>
                  <w:sz w:val="22"/>
                  <w:szCs w:val="22"/>
                </w:rPr>
                <w:t>vratiek</w:t>
              </w:r>
              <w:r w:rsidR="008035BB" w:rsidRPr="00FC6C10">
                <w:rPr>
                  <w:rFonts w:eastAsia="Calibri"/>
                  <w:sz w:val="22"/>
                  <w:szCs w:val="22"/>
                </w:rPr>
                <w:t xml:space="preserve"> (ak relevantné)</w:t>
              </w:r>
            </w:ins>
          </w:p>
          <w:p w:rsidR="002920B8" w:rsidRPr="00FC6C10" w:rsidRDefault="001C6AAC">
            <w:pPr>
              <w:numPr>
                <w:ilvl w:val="0"/>
                <w:numId w:val="9"/>
              </w:numPr>
              <w:ind w:left="306" w:hanging="270"/>
              <w:contextualSpacing/>
              <w:jc w:val="both"/>
              <w:rPr>
                <w:rFonts w:eastAsia="Calibri"/>
                <w:sz w:val="22"/>
                <w:szCs w:val="22"/>
              </w:rPr>
              <w:pPrChange w:id="529" w:author="Autor">
                <w:pPr>
                  <w:numPr>
                    <w:numId w:val="20"/>
                  </w:numPr>
                  <w:ind w:left="393" w:hanging="360"/>
                  <w:contextualSpacing/>
                </w:pPr>
              </w:pPrChange>
            </w:pPr>
            <w:ins w:id="530" w:author="Autor">
              <w:r w:rsidRPr="00FC6C10">
                <w:rPr>
                  <w:rFonts w:eastAsia="Calibri"/>
                  <w:sz w:val="22"/>
                  <w:szCs w:val="22"/>
                </w:rPr>
                <w:t>pravidelné (minimálne štvrťročné) odsúhlasovanie údajov pohľadávok a vrátených súm medzi záznamami v účtovníctve v </w:t>
              </w:r>
              <w:r w:rsidR="00517F0E" w:rsidRPr="00FC6C10">
                <w:rPr>
                  <w:rFonts w:eastAsia="Calibri"/>
                  <w:sz w:val="22"/>
                  <w:szCs w:val="22"/>
                </w:rPr>
                <w:t>informačných systémoch platobnej jednotky</w:t>
              </w:r>
              <w:r w:rsidRPr="00FC6C10">
                <w:rPr>
                  <w:rFonts w:eastAsia="Calibri"/>
                  <w:sz w:val="22"/>
                  <w:szCs w:val="22"/>
                </w:rPr>
                <w:t xml:space="preserve"> v súvislosti s predkladaním finančných výkazov v rámci výkazníctva subjektov verejnej správy podľa príslušného opatrenia MF SR</w:t>
              </w:r>
            </w:ins>
            <w:r w:rsidR="007A1C42" w:rsidRPr="00FC6C10">
              <w:rPr>
                <w:rFonts w:eastAsia="Calibri"/>
                <w:sz w:val="22"/>
                <w:szCs w:val="22"/>
              </w:rPr>
              <w:t>,</w:t>
            </w:r>
          </w:p>
          <w:p w:rsidR="001C6AAC" w:rsidRPr="00FC6C10" w:rsidRDefault="002920B8" w:rsidP="00885318">
            <w:pPr>
              <w:numPr>
                <w:ilvl w:val="0"/>
                <w:numId w:val="9"/>
              </w:numPr>
              <w:ind w:left="306" w:hanging="270"/>
              <w:contextualSpacing/>
              <w:jc w:val="both"/>
              <w:rPr>
                <w:ins w:id="531" w:author="Autor"/>
                <w:rFonts w:eastAsia="Calibri"/>
                <w:sz w:val="22"/>
                <w:szCs w:val="22"/>
              </w:rPr>
            </w:pPr>
            <w:r w:rsidRPr="00FC6C10">
              <w:rPr>
                <w:rFonts w:eastAsia="Calibri"/>
                <w:sz w:val="22"/>
                <w:szCs w:val="22"/>
              </w:rPr>
              <w:t>účasť  na príprave koncepčných materiálov odboru, príprave stanovísk k medzirezortným pripomienkovým konaniam, podkladovým informáciám a ostatných materiálov v rámci výkonu činností svojej pozície</w:t>
            </w:r>
            <w:del w:id="532" w:author="Autor">
              <w:r w:rsidRPr="00C01632">
                <w:rPr>
                  <w:sz w:val="22"/>
                  <w:szCs w:val="22"/>
                </w:rPr>
                <w:delText>.</w:delText>
              </w:r>
            </w:del>
            <w:ins w:id="533" w:author="Autor">
              <w:r w:rsidR="001C6AAC" w:rsidRPr="00FC6C10">
                <w:rPr>
                  <w:rFonts w:eastAsia="Calibri"/>
                  <w:sz w:val="22"/>
                  <w:szCs w:val="22"/>
                </w:rPr>
                <w:t>,</w:t>
              </w:r>
            </w:ins>
          </w:p>
          <w:p w:rsidR="001C6AAC" w:rsidRPr="00FC6C10" w:rsidRDefault="001C6AAC" w:rsidP="00885318">
            <w:pPr>
              <w:numPr>
                <w:ilvl w:val="0"/>
                <w:numId w:val="9"/>
              </w:numPr>
              <w:ind w:left="306" w:hanging="270"/>
              <w:contextualSpacing/>
              <w:jc w:val="both"/>
              <w:rPr>
                <w:ins w:id="534" w:author="Autor"/>
                <w:rFonts w:eastAsia="Calibri"/>
                <w:sz w:val="22"/>
                <w:szCs w:val="22"/>
              </w:rPr>
            </w:pPr>
            <w:ins w:id="535" w:author="Autor">
              <w:r w:rsidRPr="00FC6C10">
                <w:rPr>
                  <w:rFonts w:eastAsia="Calibri"/>
                  <w:sz w:val="22"/>
                  <w:szCs w:val="22"/>
                </w:rPr>
                <w:t>uschovávanie všetkých podkladov vzťahujúcich sa na výdavky v súlade s čl. 140 nariadenia Európskeho parlamentu a Rady (EÚ) č. 1303/2013. Registrácia a uchovávanie dokumentov musí byť zabezpečená aj v súlade so zákonom č. 395/2002 Z. z. o archívoch a registratúrach a o doplnení niektorých zákonov v znení neskorších predpisov.</w:t>
              </w:r>
            </w:ins>
          </w:p>
          <w:p w:rsidR="00840850" w:rsidRPr="006766DA" w:rsidRDefault="00840850">
            <w:pPr>
              <w:spacing w:after="120"/>
              <w:ind w:left="393"/>
              <w:contextualSpacing/>
              <w:jc w:val="both"/>
              <w:rPr>
                <w:rFonts w:eastAsiaTheme="minorHAnsi"/>
                <w:noProof/>
                <w:sz w:val="22"/>
                <w:szCs w:val="22"/>
                <w:lang w:eastAsia="en-US"/>
              </w:rPr>
              <w:pPrChange w:id="536" w:author="Autor">
                <w:pPr>
                  <w:numPr>
                    <w:numId w:val="20"/>
                  </w:numPr>
                  <w:spacing w:after="120"/>
                  <w:ind w:left="394" w:hanging="357"/>
                  <w:contextualSpacing/>
                  <w:jc w:val="both"/>
                </w:pPr>
              </w:pPrChange>
            </w:pPr>
          </w:p>
        </w:tc>
      </w:tr>
    </w:tbl>
    <w:p w:rsidR="005A7382" w:rsidRDefault="005A7382" w:rsidP="005A7382">
      <w:pPr>
        <w:pStyle w:val="Zkladntext"/>
        <w:rPr>
          <w:del w:id="537" w:author="Autor"/>
          <w:b/>
        </w:rPr>
      </w:pPr>
    </w:p>
    <w:p w:rsidR="00D575FA" w:rsidRDefault="00D575FA" w:rsidP="005A7382">
      <w:pPr>
        <w:pStyle w:val="Zkladntext"/>
        <w:rPr>
          <w:del w:id="538" w:author="Autor"/>
          <w:b/>
        </w:rPr>
      </w:pPr>
    </w:p>
    <w:p w:rsidR="00D575FA" w:rsidRDefault="00D575FA" w:rsidP="005A7382">
      <w:pPr>
        <w:pStyle w:val="Zkladntext"/>
        <w:rPr>
          <w:del w:id="539" w:author="Autor"/>
          <w:b/>
        </w:rPr>
      </w:pPr>
    </w:p>
    <w:p w:rsidR="00D575FA" w:rsidRDefault="00D575FA" w:rsidP="005A7382">
      <w:pPr>
        <w:pStyle w:val="Zkladntext"/>
        <w:rPr>
          <w:del w:id="540" w:author="Autor"/>
          <w:b/>
        </w:rPr>
      </w:pPr>
    </w:p>
    <w:p w:rsidR="005A7382" w:rsidRDefault="005A7382" w:rsidP="005A7382">
      <w:pPr>
        <w:pStyle w:val="Zkladntext"/>
        <w:rPr>
          <w:b/>
        </w:rPr>
      </w:pPr>
    </w:p>
    <w:p w:rsidR="006F12C7" w:rsidRDefault="006F12C7" w:rsidP="005A7382">
      <w:pPr>
        <w:pStyle w:val="Zkladntext"/>
        <w:rPr>
          <w:b/>
        </w:rPr>
      </w:pPr>
    </w:p>
    <w:p w:rsidR="006F12C7" w:rsidRDefault="006F12C7" w:rsidP="005A7382">
      <w:pPr>
        <w:pStyle w:val="Zkladntext"/>
        <w:rPr>
          <w:b/>
        </w:rPr>
      </w:pPr>
    </w:p>
    <w:p w:rsidR="005A7382" w:rsidRPr="00C01632" w:rsidRDefault="005A7382" w:rsidP="005A7382">
      <w:pPr>
        <w:pStyle w:val="Zkladntext"/>
        <w:rPr>
          <w:b/>
        </w:rPr>
      </w:pPr>
      <w:r>
        <w:rPr>
          <w:b/>
        </w:rPr>
        <w:t>Tabuľka č. 4</w:t>
      </w:r>
      <w:r w:rsidRPr="00C01632">
        <w:rPr>
          <w:b/>
        </w:rPr>
        <w:t xml:space="preserve">: Prehľad </w:t>
      </w:r>
      <w:r>
        <w:rPr>
          <w:b/>
        </w:rPr>
        <w:t>riadiacich</w:t>
      </w:r>
      <w:r w:rsidRPr="00C01632">
        <w:rPr>
          <w:b/>
        </w:rPr>
        <w:t xml:space="preserve"> pozícií a vykonávaných činností </w:t>
      </w:r>
    </w:p>
    <w:tbl>
      <w:tblPr>
        <w:tblW w:w="511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91"/>
        <w:gridCol w:w="6776"/>
      </w:tblGrid>
      <w:tr w:rsidR="005A7382" w:rsidRPr="00536549" w:rsidTr="00715FD8">
        <w:trPr>
          <w:cantSplit/>
          <w:trHeight w:val="449"/>
          <w:tblHeader/>
        </w:trPr>
        <w:tc>
          <w:tcPr>
            <w:tcW w:w="1344" w:type="pct"/>
            <w:tcBorders>
              <w:top w:val="single" w:sz="4" w:space="0" w:color="auto"/>
              <w:left w:val="single" w:sz="4" w:space="0" w:color="auto"/>
              <w:bottom w:val="single" w:sz="4" w:space="0" w:color="auto"/>
              <w:right w:val="single" w:sz="4" w:space="0" w:color="auto"/>
            </w:tcBorders>
            <w:shd w:val="clear" w:color="auto" w:fill="FFFFFF"/>
          </w:tcPr>
          <w:p w:rsidR="005A7382" w:rsidRPr="00536549" w:rsidRDefault="005A7382" w:rsidP="00700611">
            <w:pPr>
              <w:pStyle w:val="Odsekzoznamu"/>
              <w:ind w:left="0"/>
              <w:rPr>
                <w:rFonts w:eastAsia="Calibri"/>
                <w:b/>
                <w:bCs/>
                <w:iCs/>
              </w:rPr>
            </w:pPr>
            <w:r>
              <w:rPr>
                <w:rFonts w:eastAsia="Calibri"/>
                <w:b/>
              </w:rPr>
              <w:lastRenderedPageBreak/>
              <w:t>Pracovná</w:t>
            </w:r>
            <w:r w:rsidRPr="005A7382">
              <w:rPr>
                <w:rFonts w:eastAsia="Calibri"/>
                <w:b/>
              </w:rPr>
              <w:t xml:space="preserve"> pozícia</w:t>
            </w:r>
          </w:p>
        </w:tc>
        <w:tc>
          <w:tcPr>
            <w:tcW w:w="3656" w:type="pct"/>
            <w:tcBorders>
              <w:top w:val="single" w:sz="4" w:space="0" w:color="auto"/>
              <w:left w:val="single" w:sz="4" w:space="0" w:color="auto"/>
              <w:bottom w:val="single" w:sz="4" w:space="0" w:color="auto"/>
              <w:right w:val="single" w:sz="4" w:space="0" w:color="auto"/>
            </w:tcBorders>
            <w:shd w:val="clear" w:color="auto" w:fill="FFFFFF"/>
          </w:tcPr>
          <w:p w:rsidR="005A7382" w:rsidRPr="00536549" w:rsidRDefault="005A7382" w:rsidP="00715FD8">
            <w:pPr>
              <w:rPr>
                <w:rFonts w:eastAsia="Calibri"/>
                <w:b/>
                <w:bCs/>
              </w:rPr>
            </w:pPr>
            <w:r w:rsidRPr="005A7382">
              <w:rPr>
                <w:rFonts w:eastAsia="Calibri"/>
                <w:b/>
              </w:rPr>
              <w:t xml:space="preserve">Kľúčové opisy činností pre </w:t>
            </w:r>
            <w:r w:rsidR="00715FD8">
              <w:rPr>
                <w:rFonts w:eastAsia="Calibri"/>
                <w:b/>
              </w:rPr>
              <w:t>pracovné</w:t>
            </w:r>
            <w:r w:rsidRPr="005A7382">
              <w:rPr>
                <w:rFonts w:eastAsia="Calibri"/>
                <w:b/>
              </w:rPr>
              <w:t xml:space="preserve"> pozície</w:t>
            </w:r>
          </w:p>
        </w:tc>
      </w:tr>
      <w:tr w:rsidR="005A7382" w:rsidRPr="00536549" w:rsidTr="00715FD8">
        <w:trPr>
          <w:cantSplit/>
          <w:trHeight w:val="1776"/>
        </w:trPr>
        <w:tc>
          <w:tcPr>
            <w:tcW w:w="1344" w:type="pct"/>
            <w:tcBorders>
              <w:left w:val="single" w:sz="4" w:space="0" w:color="auto"/>
              <w:bottom w:val="single" w:sz="4" w:space="0" w:color="auto"/>
            </w:tcBorders>
            <w:shd w:val="clear" w:color="auto" w:fill="FFFFFF"/>
          </w:tcPr>
          <w:p w:rsidR="005A7382" w:rsidRPr="00536549" w:rsidRDefault="005A7382" w:rsidP="00700611">
            <w:pPr>
              <w:pStyle w:val="Odsekzoznamu"/>
              <w:ind w:left="34"/>
              <w:rPr>
                <w:rFonts w:eastAsia="Calibri"/>
                <w:b/>
                <w:iCs/>
              </w:rPr>
            </w:pPr>
            <w:r w:rsidRPr="00536549">
              <w:rPr>
                <w:rFonts w:eastAsia="Calibri"/>
                <w:b/>
                <w:iCs/>
              </w:rPr>
              <w:t>generálny riaditeľ</w:t>
            </w:r>
          </w:p>
        </w:tc>
        <w:tc>
          <w:tcPr>
            <w:tcW w:w="3656" w:type="pct"/>
            <w:shd w:val="clear" w:color="auto" w:fill="FFFFFF"/>
          </w:tcPr>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 xml:space="preserve">riadenie </w:t>
            </w:r>
            <w:r w:rsidR="008223AE">
              <w:rPr>
                <w:rFonts w:eastAsia="Calibri"/>
                <w:noProof/>
                <w:sz w:val="22"/>
                <w:szCs w:val="22"/>
              </w:rPr>
              <w:t xml:space="preserve">a koordinácia </w:t>
            </w:r>
            <w:r w:rsidRPr="005A7382">
              <w:rPr>
                <w:rFonts w:eastAsia="Calibri"/>
                <w:noProof/>
                <w:sz w:val="22"/>
                <w:szCs w:val="22"/>
              </w:rPr>
              <w:t>činností jednotlivých riaditeľov odborov v rámci sekcie,</w:t>
            </w:r>
          </w:p>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koncepčná činnosť súvisiaca s rozhodovacím procesom Európskej únie na úrovni príslušného orgánu,</w:t>
            </w:r>
          </w:p>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tvorba strategických zámerov a pozičných dokumentov a ich presadzovanie v komisiách alebo vo výboroch zriadených orgánmi a inštitúciami EÚ alebo medzinárodnými organizáciami príslušného orgánu,</w:t>
            </w:r>
          </w:p>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koordinovanie celoštátneho a medzištátneho systému s najširšími vonkajšími a vnútornými väzbami na ďalšie zložité a rozsiahle systémy rôznych odborov a smerov s dôsledkami za rozhodnutia s celoštátnym a medzinárodným dosahom na úrovni príslušného orgánu,</w:t>
            </w:r>
          </w:p>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koordinovanie celoštátneho a medzištátneho systému a určovanie zásad čerpania prostriedkov Európskej únie na úrovni príslušného orgánu,</w:t>
            </w:r>
          </w:p>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koordinácia činnosti zasahujúcich do oblasti pôsobnosti viacerých sekcií ministerstva na úrovni generálnych riaditeľov dotknutých sekcií a v spolupráci s nimi rieši rozdielne stanoviská medzi odbormi týchto sekcií,</w:t>
            </w:r>
          </w:p>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zastupovanie sekcie v otázkach spadajúcich do jej pôsobnosti na multilaterálnej, bilaterálnej, štátnej, regionálnej a miestnej úrovni,</w:t>
            </w:r>
          </w:p>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zastupovanie RO/SO pri spolupráci so subjektmi na národnej úrovni implementácie EŠIF,</w:t>
            </w:r>
          </w:p>
          <w:p w:rsid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zastupovanie RO/SO v monitorovacom výbore (ak relevantné),</w:t>
            </w:r>
          </w:p>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zodpovednosť za činnosť sekcie ministrovi</w:t>
            </w:r>
            <w:r w:rsidR="008223AE">
              <w:rPr>
                <w:rFonts w:eastAsia="Calibri"/>
                <w:noProof/>
                <w:sz w:val="22"/>
                <w:szCs w:val="22"/>
              </w:rPr>
              <w:t>, resp. priamemu nadriadenému</w:t>
            </w:r>
            <w:r w:rsidRPr="005A7382">
              <w:rPr>
                <w:rFonts w:eastAsia="Calibri"/>
                <w:noProof/>
                <w:sz w:val="22"/>
                <w:szCs w:val="22"/>
              </w:rPr>
              <w:t xml:space="preserve"> a poskytovanie pravidelných informácií o činnosti sekcie a plnení úloh.</w:t>
            </w:r>
          </w:p>
        </w:tc>
      </w:tr>
      <w:tr w:rsidR="005A7382" w:rsidRPr="00536549" w:rsidTr="00715FD8">
        <w:trPr>
          <w:cantSplit/>
          <w:trHeight w:val="1776"/>
        </w:trPr>
        <w:tc>
          <w:tcPr>
            <w:tcW w:w="1344" w:type="pct"/>
            <w:tcBorders>
              <w:left w:val="single" w:sz="4" w:space="0" w:color="auto"/>
              <w:bottom w:val="single" w:sz="4" w:space="0" w:color="auto"/>
            </w:tcBorders>
            <w:shd w:val="clear" w:color="auto" w:fill="FFFFFF"/>
          </w:tcPr>
          <w:p w:rsidR="005A7382" w:rsidRPr="00536549" w:rsidRDefault="005A7382" w:rsidP="00700611">
            <w:pPr>
              <w:pStyle w:val="Odsekzoznamu"/>
              <w:ind w:left="34"/>
              <w:rPr>
                <w:rFonts w:eastAsia="Calibri"/>
                <w:b/>
                <w:iCs/>
              </w:rPr>
            </w:pPr>
            <w:r w:rsidRPr="00536549">
              <w:rPr>
                <w:rFonts w:eastAsia="Calibri"/>
                <w:b/>
                <w:iCs/>
              </w:rPr>
              <w:t>riaditeľ odboru</w:t>
            </w:r>
          </w:p>
        </w:tc>
        <w:tc>
          <w:tcPr>
            <w:tcW w:w="3656" w:type="pct"/>
            <w:shd w:val="clear" w:color="auto" w:fill="FFFFFF"/>
          </w:tcPr>
          <w:p w:rsidR="005A7382" w:rsidRPr="005A7382" w:rsidRDefault="005A7382">
            <w:pPr>
              <w:pStyle w:val="Odsekzoznamu"/>
              <w:numPr>
                <w:ilvl w:val="0"/>
                <w:numId w:val="7"/>
              </w:numPr>
              <w:ind w:left="318" w:hanging="284"/>
              <w:rPr>
                <w:rFonts w:eastAsia="Calibri"/>
                <w:sz w:val="22"/>
                <w:szCs w:val="22"/>
              </w:rPr>
              <w:pPrChange w:id="541" w:author="Autor">
                <w:pPr>
                  <w:pStyle w:val="Odsekzoznamu"/>
                  <w:numPr>
                    <w:numId w:val="7"/>
                  </w:numPr>
                  <w:ind w:left="360" w:hanging="360"/>
                </w:pPr>
              </w:pPrChange>
            </w:pPr>
            <w:r w:rsidRPr="005A7382">
              <w:rPr>
                <w:rFonts w:eastAsia="Calibri"/>
                <w:sz w:val="22"/>
                <w:szCs w:val="22"/>
              </w:rPr>
              <w:t>riadenie činností jednotlivých vedúcich oddelení v rámci odboru (ak relevantné),</w:t>
            </w:r>
          </w:p>
          <w:p w:rsidR="005A7382" w:rsidRPr="005A7382" w:rsidRDefault="005A7382">
            <w:pPr>
              <w:pStyle w:val="Odsekzoznamu"/>
              <w:numPr>
                <w:ilvl w:val="0"/>
                <w:numId w:val="7"/>
              </w:numPr>
              <w:ind w:left="318" w:hanging="284"/>
              <w:rPr>
                <w:rFonts w:eastAsia="Calibri"/>
                <w:sz w:val="22"/>
                <w:szCs w:val="22"/>
              </w:rPr>
              <w:pPrChange w:id="542" w:author="Autor">
                <w:pPr>
                  <w:pStyle w:val="Odsekzoznamu"/>
                  <w:numPr>
                    <w:numId w:val="7"/>
                  </w:numPr>
                  <w:ind w:left="360" w:hanging="360"/>
                </w:pPr>
              </w:pPrChange>
            </w:pPr>
            <w:r w:rsidRPr="005A7382">
              <w:rPr>
                <w:rFonts w:eastAsia="Calibri"/>
                <w:sz w:val="22"/>
                <w:szCs w:val="22"/>
              </w:rPr>
              <w:t>koordinácia činností odboru,</w:t>
            </w:r>
          </w:p>
          <w:p w:rsidR="005A7382" w:rsidRPr="005A7382" w:rsidRDefault="005A7382">
            <w:pPr>
              <w:pStyle w:val="Odsekzoznamu"/>
              <w:numPr>
                <w:ilvl w:val="0"/>
                <w:numId w:val="7"/>
              </w:numPr>
              <w:ind w:left="318" w:hanging="284"/>
              <w:rPr>
                <w:rFonts w:eastAsia="Calibri"/>
                <w:sz w:val="22"/>
                <w:szCs w:val="22"/>
              </w:rPr>
              <w:pPrChange w:id="543" w:author="Autor">
                <w:pPr>
                  <w:pStyle w:val="Odsekzoznamu"/>
                  <w:numPr>
                    <w:numId w:val="7"/>
                  </w:numPr>
                  <w:ind w:left="360" w:hanging="360"/>
                </w:pPr>
              </w:pPrChange>
            </w:pPr>
            <w:r w:rsidRPr="005A7382">
              <w:rPr>
                <w:rFonts w:eastAsia="Calibri"/>
                <w:sz w:val="22"/>
                <w:szCs w:val="22"/>
              </w:rPr>
              <w:t>zastupovanie odboru v otázkach týkajúcich činností odboru nevyžadujúcich účasť generálneho riaditeľa sekcie,</w:t>
            </w:r>
          </w:p>
          <w:p w:rsidR="005A7382" w:rsidRPr="005A7382" w:rsidRDefault="005A7382">
            <w:pPr>
              <w:pStyle w:val="Odsekzoznamu"/>
              <w:numPr>
                <w:ilvl w:val="0"/>
                <w:numId w:val="7"/>
              </w:numPr>
              <w:ind w:left="318" w:hanging="284"/>
              <w:rPr>
                <w:rFonts w:eastAsia="Calibri"/>
                <w:sz w:val="22"/>
                <w:szCs w:val="22"/>
              </w:rPr>
              <w:pPrChange w:id="544" w:author="Autor">
                <w:pPr>
                  <w:pStyle w:val="Odsekzoznamu"/>
                  <w:numPr>
                    <w:numId w:val="7"/>
                  </w:numPr>
                  <w:ind w:left="360" w:hanging="360"/>
                </w:pPr>
              </w:pPrChange>
            </w:pPr>
            <w:r w:rsidRPr="005A7382">
              <w:rPr>
                <w:rFonts w:eastAsia="Calibri"/>
                <w:sz w:val="22"/>
                <w:szCs w:val="22"/>
              </w:rPr>
              <w:t>zastupovanie RO/SO v monitorovacom výbore (ak relevantné),</w:t>
            </w:r>
          </w:p>
          <w:p w:rsidR="005A7382" w:rsidRPr="005A7382" w:rsidRDefault="005A7382">
            <w:pPr>
              <w:pStyle w:val="Odsekzoznamu"/>
              <w:numPr>
                <w:ilvl w:val="0"/>
                <w:numId w:val="7"/>
              </w:numPr>
              <w:ind w:left="318" w:hanging="284"/>
              <w:rPr>
                <w:rFonts w:eastAsia="Calibri"/>
                <w:sz w:val="22"/>
                <w:szCs w:val="22"/>
              </w:rPr>
              <w:pPrChange w:id="545" w:author="Autor">
                <w:pPr>
                  <w:pStyle w:val="Odsekzoznamu"/>
                  <w:numPr>
                    <w:numId w:val="7"/>
                  </w:numPr>
                  <w:ind w:left="360" w:hanging="360"/>
                </w:pPr>
              </w:pPrChange>
            </w:pPr>
            <w:r w:rsidRPr="005A7382">
              <w:rPr>
                <w:rFonts w:eastAsia="Calibri"/>
                <w:sz w:val="22"/>
                <w:szCs w:val="22"/>
              </w:rPr>
              <w:t>pravidelné informovanie generálneho riaditeľa o činnosti odboru a plnení úloh,</w:t>
            </w:r>
          </w:p>
          <w:p w:rsidR="005A7382" w:rsidRPr="005A7382" w:rsidRDefault="005A7382">
            <w:pPr>
              <w:pStyle w:val="Odsekzoznamu"/>
              <w:numPr>
                <w:ilvl w:val="0"/>
                <w:numId w:val="7"/>
              </w:numPr>
              <w:ind w:left="318" w:hanging="284"/>
              <w:rPr>
                <w:rFonts w:eastAsia="Calibri"/>
                <w:sz w:val="22"/>
                <w:szCs w:val="22"/>
              </w:rPr>
              <w:pPrChange w:id="546" w:author="Autor">
                <w:pPr>
                  <w:pStyle w:val="Odsekzoznamu"/>
                  <w:numPr>
                    <w:numId w:val="7"/>
                  </w:numPr>
                  <w:ind w:left="360" w:hanging="360"/>
                </w:pPr>
              </w:pPrChange>
            </w:pPr>
            <w:r w:rsidRPr="005A7382">
              <w:rPr>
                <w:rFonts w:eastAsia="Calibri"/>
                <w:sz w:val="22"/>
                <w:szCs w:val="22"/>
              </w:rPr>
              <w:t>ďalšie úlohy vyplývajúce zo všeobecne záväzných právnych predpisov a interných aktov riadenia,</w:t>
            </w:r>
          </w:p>
          <w:p w:rsidR="005A7382" w:rsidRPr="005A7382" w:rsidRDefault="005A7382">
            <w:pPr>
              <w:pStyle w:val="Odsekzoznamu"/>
              <w:numPr>
                <w:ilvl w:val="0"/>
                <w:numId w:val="7"/>
              </w:numPr>
              <w:ind w:left="318" w:hanging="284"/>
              <w:rPr>
                <w:rFonts w:eastAsia="Calibri"/>
                <w:sz w:val="22"/>
                <w:szCs w:val="22"/>
              </w:rPr>
              <w:pPrChange w:id="547" w:author="Autor">
                <w:pPr>
                  <w:pStyle w:val="Odsekzoznamu"/>
                  <w:numPr>
                    <w:numId w:val="7"/>
                  </w:numPr>
                  <w:ind w:left="360" w:hanging="360"/>
                </w:pPr>
              </w:pPrChange>
            </w:pPr>
            <w:r w:rsidRPr="005A7382">
              <w:rPr>
                <w:rFonts w:eastAsia="Calibri"/>
                <w:sz w:val="22"/>
                <w:szCs w:val="22"/>
              </w:rPr>
              <w:t>riadenie činnosti na úrovni odboru, koordinačná činnosť a spolupráca s relevantnými subjektmi</w:t>
            </w:r>
            <w:r w:rsidR="00D27439">
              <w:rPr>
                <w:rFonts w:eastAsia="Calibri"/>
                <w:sz w:val="22"/>
                <w:szCs w:val="22"/>
              </w:rPr>
              <w:t>.</w:t>
            </w:r>
            <w:r w:rsidRPr="005A7382">
              <w:rPr>
                <w:rFonts w:eastAsia="Calibri"/>
                <w:sz w:val="22"/>
                <w:szCs w:val="22"/>
              </w:rPr>
              <w:t xml:space="preserve"> </w:t>
            </w:r>
          </w:p>
          <w:p w:rsidR="005A7382" w:rsidRPr="00536549" w:rsidRDefault="005A7382" w:rsidP="00700611">
            <w:pPr>
              <w:pStyle w:val="Odsekzoznamu"/>
              <w:ind w:left="174"/>
              <w:rPr>
                <w:rFonts w:eastAsia="Calibri"/>
              </w:rPr>
            </w:pPr>
          </w:p>
        </w:tc>
      </w:tr>
      <w:tr w:rsidR="005A7382" w:rsidRPr="00536549" w:rsidTr="00715FD8">
        <w:trPr>
          <w:cantSplit/>
          <w:trHeight w:val="408"/>
        </w:trPr>
        <w:tc>
          <w:tcPr>
            <w:tcW w:w="1344" w:type="pct"/>
            <w:tcBorders>
              <w:left w:val="single" w:sz="4" w:space="0" w:color="auto"/>
              <w:bottom w:val="single" w:sz="4" w:space="0" w:color="auto"/>
            </w:tcBorders>
            <w:shd w:val="clear" w:color="auto" w:fill="FFFFFF"/>
          </w:tcPr>
          <w:p w:rsidR="005A7382" w:rsidRPr="00536549" w:rsidRDefault="005A7382" w:rsidP="00700611">
            <w:pPr>
              <w:rPr>
                <w:rFonts w:eastAsia="Calibri"/>
                <w:b/>
                <w:iCs/>
              </w:rPr>
            </w:pPr>
            <w:r w:rsidRPr="00536549">
              <w:rPr>
                <w:rFonts w:eastAsia="Calibri"/>
                <w:b/>
                <w:iCs/>
              </w:rPr>
              <w:lastRenderedPageBreak/>
              <w:t>vedúci oddelenia</w:t>
            </w:r>
          </w:p>
        </w:tc>
        <w:tc>
          <w:tcPr>
            <w:tcW w:w="3656" w:type="pct"/>
            <w:shd w:val="clear" w:color="auto" w:fill="FFFFFF"/>
          </w:tcPr>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koncepčná činnosť súvisiaca s rozhodovacím procesom Európskej únie na úrovni ministerstva,</w:t>
            </w:r>
          </w:p>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riadenie činností oddelenia,</w:t>
            </w:r>
          </w:p>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zastupovanie oddelenia v otázkach týkajúcich činností oddelenia nevyžadujúcich účasť priameho nadriadeného,</w:t>
            </w:r>
          </w:p>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zastupovanie RO/SO v monitorovacom výbore (ak relevantné),</w:t>
            </w:r>
          </w:p>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pravidelné informovanie priameho nadriadeného o činnosti oddelenia a plnení úloh,</w:t>
            </w:r>
          </w:p>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ďalšie úlohy vyplývajúce zo všeobecne záväzných právnych predpisov a interných aktov riadenia,</w:t>
            </w:r>
          </w:p>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riadiaca činnosť a spolupráca s relevantnými subjektmi</w:t>
            </w:r>
            <w:r w:rsidR="00D27439">
              <w:rPr>
                <w:rFonts w:eastAsia="Calibri"/>
                <w:sz w:val="22"/>
                <w:szCs w:val="22"/>
              </w:rPr>
              <w:t>,</w:t>
            </w:r>
            <w:r w:rsidRPr="00715FD8">
              <w:rPr>
                <w:rFonts w:eastAsia="Calibri"/>
                <w:sz w:val="22"/>
                <w:szCs w:val="22"/>
              </w:rPr>
              <w:t xml:space="preserve">  </w:t>
            </w:r>
          </w:p>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spracovanie riadiacej dokumentácie v gescii oddelenia</w:t>
            </w:r>
            <w:r w:rsidR="00D27439">
              <w:rPr>
                <w:rFonts w:eastAsia="Calibri"/>
                <w:sz w:val="22"/>
                <w:szCs w:val="22"/>
              </w:rPr>
              <w:t>,</w:t>
            </w:r>
          </w:p>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výkon finančnej kontroly v súlade s internými riadiacimi aktmi</w:t>
            </w:r>
            <w:r w:rsidR="00D27439">
              <w:rPr>
                <w:rFonts w:eastAsia="Calibri"/>
                <w:sz w:val="22"/>
                <w:szCs w:val="22"/>
              </w:rPr>
              <w:t>.</w:t>
            </w:r>
          </w:p>
          <w:p w:rsidR="005A7382" w:rsidRPr="00536549" w:rsidRDefault="005A7382" w:rsidP="00700611">
            <w:pPr>
              <w:pStyle w:val="Odsekzoznamu"/>
              <w:ind w:left="0"/>
              <w:rPr>
                <w:rFonts w:eastAsia="Calibri"/>
              </w:rPr>
            </w:pPr>
          </w:p>
        </w:tc>
      </w:tr>
    </w:tbl>
    <w:p w:rsidR="00194885" w:rsidRDefault="00194885" w:rsidP="00194885">
      <w:pPr>
        <w:pStyle w:val="Zkladntext"/>
        <w:rPr>
          <w:b/>
        </w:rPr>
      </w:pPr>
    </w:p>
    <w:p w:rsidR="006006B5" w:rsidRDefault="006006B5">
      <w:pPr>
        <w:spacing w:after="200" w:line="276" w:lineRule="auto"/>
        <w:rPr>
          <w:del w:id="548" w:author="Autor"/>
          <w:b/>
        </w:rPr>
      </w:pPr>
      <w:del w:id="549" w:author="Autor">
        <w:r>
          <w:rPr>
            <w:b/>
          </w:rPr>
          <w:br w:type="page"/>
        </w:r>
      </w:del>
    </w:p>
    <w:p w:rsidR="006B47A5" w:rsidRPr="006B47A5" w:rsidRDefault="00934C4E" w:rsidP="006B47A5">
      <w:pPr>
        <w:pStyle w:val="Zkladntext"/>
        <w:rPr>
          <w:b/>
        </w:rPr>
      </w:pPr>
      <w:r>
        <w:rPr>
          <w:b/>
        </w:rPr>
        <w:t>T</w:t>
      </w:r>
      <w:r w:rsidR="00194885">
        <w:rPr>
          <w:b/>
        </w:rPr>
        <w:t>abuľka č. 5</w:t>
      </w:r>
      <w:r w:rsidR="00194885" w:rsidRPr="00C01632">
        <w:rPr>
          <w:b/>
        </w:rPr>
        <w:t xml:space="preserve">: Prehľad </w:t>
      </w:r>
      <w:r w:rsidR="00194885">
        <w:rPr>
          <w:b/>
        </w:rPr>
        <w:t>riadiacich</w:t>
      </w:r>
      <w:r w:rsidR="00194885" w:rsidRPr="00C01632">
        <w:rPr>
          <w:b/>
        </w:rPr>
        <w:t xml:space="preserve"> pozícií a vykonávaných činností </w:t>
      </w:r>
      <w:r w:rsidR="00194885">
        <w:rPr>
          <w:b/>
        </w:rPr>
        <w:t>na platobnej jednotke</w:t>
      </w:r>
    </w:p>
    <w:p w:rsidR="006B47A5" w:rsidRPr="006B47A5" w:rsidRDefault="006B47A5" w:rsidP="006B47A5">
      <w:pPr>
        <w:pStyle w:val="Zkladntext"/>
        <w:rPr>
          <w:del w:id="550" w:author="Autor"/>
          <w:b/>
        </w:rPr>
      </w:pPr>
    </w:p>
    <w:tbl>
      <w:tblPr>
        <w:tblW w:w="511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91"/>
        <w:gridCol w:w="6776"/>
      </w:tblGrid>
      <w:tr w:rsidR="00194885" w:rsidRPr="00536549" w:rsidTr="00700611">
        <w:trPr>
          <w:cantSplit/>
          <w:trHeight w:val="449"/>
          <w:tblHeader/>
        </w:trPr>
        <w:tc>
          <w:tcPr>
            <w:tcW w:w="1344" w:type="pct"/>
            <w:tcBorders>
              <w:top w:val="single" w:sz="4" w:space="0" w:color="auto"/>
              <w:left w:val="single" w:sz="4" w:space="0" w:color="auto"/>
              <w:bottom w:val="single" w:sz="4" w:space="0" w:color="auto"/>
              <w:right w:val="single" w:sz="4" w:space="0" w:color="auto"/>
            </w:tcBorders>
            <w:shd w:val="clear" w:color="auto" w:fill="FFFFFF"/>
          </w:tcPr>
          <w:p w:rsidR="00194885" w:rsidRPr="00536549" w:rsidRDefault="00194885" w:rsidP="00700611">
            <w:pPr>
              <w:pStyle w:val="Odsekzoznamu"/>
              <w:ind w:left="0"/>
              <w:rPr>
                <w:rFonts w:eastAsia="Calibri"/>
                <w:b/>
                <w:bCs/>
                <w:iCs/>
              </w:rPr>
            </w:pPr>
            <w:r>
              <w:rPr>
                <w:rFonts w:eastAsia="Calibri"/>
                <w:b/>
              </w:rPr>
              <w:t>Pracovná</w:t>
            </w:r>
            <w:r w:rsidRPr="005A7382">
              <w:rPr>
                <w:rFonts w:eastAsia="Calibri"/>
                <w:b/>
              </w:rPr>
              <w:t xml:space="preserve"> pozícia</w:t>
            </w:r>
          </w:p>
        </w:tc>
        <w:tc>
          <w:tcPr>
            <w:tcW w:w="3656" w:type="pct"/>
            <w:tcBorders>
              <w:top w:val="single" w:sz="4" w:space="0" w:color="auto"/>
              <w:left w:val="single" w:sz="4" w:space="0" w:color="auto"/>
              <w:bottom w:val="single" w:sz="4" w:space="0" w:color="auto"/>
              <w:right w:val="single" w:sz="4" w:space="0" w:color="auto"/>
            </w:tcBorders>
            <w:shd w:val="clear" w:color="auto" w:fill="FFFFFF"/>
          </w:tcPr>
          <w:p w:rsidR="006B47A5" w:rsidRPr="006B47A5" w:rsidRDefault="00194885" w:rsidP="00700611">
            <w:pPr>
              <w:rPr>
                <w:rFonts w:eastAsia="Calibri"/>
                <w:b/>
              </w:rPr>
            </w:pPr>
            <w:r w:rsidRPr="005A7382">
              <w:rPr>
                <w:rFonts w:eastAsia="Calibri"/>
                <w:b/>
              </w:rPr>
              <w:t xml:space="preserve">Kľúčové opisy činností pre </w:t>
            </w:r>
            <w:r>
              <w:rPr>
                <w:rFonts w:eastAsia="Calibri"/>
                <w:b/>
              </w:rPr>
              <w:t>pracovnú pozíciu</w:t>
            </w:r>
          </w:p>
        </w:tc>
      </w:tr>
      <w:tr w:rsidR="00194885" w:rsidRPr="00536549" w:rsidTr="00700611">
        <w:trPr>
          <w:cantSplit/>
          <w:trHeight w:val="1776"/>
        </w:trPr>
        <w:tc>
          <w:tcPr>
            <w:tcW w:w="1344" w:type="pct"/>
            <w:tcBorders>
              <w:left w:val="single" w:sz="4" w:space="0" w:color="auto"/>
              <w:bottom w:val="single" w:sz="4" w:space="0" w:color="auto"/>
            </w:tcBorders>
            <w:shd w:val="clear" w:color="auto" w:fill="FFFFFF"/>
          </w:tcPr>
          <w:p w:rsidR="00194885" w:rsidRPr="00536549" w:rsidRDefault="006B47A5" w:rsidP="00700611">
            <w:pPr>
              <w:pStyle w:val="Odsekzoznamu"/>
              <w:ind w:left="34"/>
              <w:rPr>
                <w:rFonts w:eastAsia="Calibri"/>
                <w:b/>
                <w:iCs/>
              </w:rPr>
            </w:pPr>
            <w:del w:id="551" w:author="Autor">
              <w:r w:rsidRPr="006B47A5">
                <w:rPr>
                  <w:rFonts w:eastAsia="Calibri"/>
                  <w:b/>
                  <w:iCs/>
                </w:rPr>
                <w:delText>Vedúci</w:delText>
              </w:r>
            </w:del>
            <w:ins w:id="552" w:author="Autor">
              <w:r w:rsidR="00077C29">
                <w:rPr>
                  <w:rFonts w:eastAsia="Calibri"/>
                  <w:b/>
                  <w:iCs/>
                </w:rPr>
                <w:t>v</w:t>
              </w:r>
              <w:r w:rsidR="00077C29" w:rsidRPr="006B47A5">
                <w:rPr>
                  <w:rFonts w:eastAsia="Calibri"/>
                  <w:b/>
                  <w:iCs/>
                </w:rPr>
                <w:t>edúci</w:t>
              </w:r>
            </w:ins>
            <w:r w:rsidR="00077C29" w:rsidRPr="006B47A5">
              <w:rPr>
                <w:rFonts w:eastAsia="Calibri"/>
                <w:b/>
                <w:iCs/>
              </w:rPr>
              <w:t xml:space="preserve"> </w:t>
            </w:r>
            <w:r w:rsidRPr="006B47A5">
              <w:rPr>
                <w:rFonts w:eastAsia="Calibri"/>
                <w:b/>
                <w:iCs/>
              </w:rPr>
              <w:t xml:space="preserve">zamestnanec </w:t>
            </w:r>
            <w:del w:id="553" w:author="Autor">
              <w:r w:rsidRPr="006B47A5">
                <w:rPr>
                  <w:rFonts w:eastAsia="Calibri"/>
                  <w:b/>
                  <w:iCs/>
                </w:rPr>
                <w:delText>platobnej jednotky</w:delText>
              </w:r>
            </w:del>
            <w:ins w:id="554" w:author="Autor">
              <w:r w:rsidR="00653409">
                <w:rPr>
                  <w:rFonts w:eastAsia="Calibri"/>
                  <w:b/>
                  <w:iCs/>
                </w:rPr>
                <w:t>PJ</w:t>
              </w:r>
            </w:ins>
          </w:p>
        </w:tc>
        <w:tc>
          <w:tcPr>
            <w:tcW w:w="3656" w:type="pct"/>
            <w:shd w:val="clear" w:color="auto" w:fill="FFFFFF"/>
          </w:tcPr>
          <w:p w:rsidR="00DE5980" w:rsidRDefault="00DE5980" w:rsidP="0001672C">
            <w:pPr>
              <w:pStyle w:val="Odsekzoznamu"/>
              <w:numPr>
                <w:ilvl w:val="0"/>
                <w:numId w:val="20"/>
              </w:numPr>
              <w:rPr>
                <w:ins w:id="555" w:author="Autor"/>
                <w:rFonts w:eastAsia="Calibri"/>
                <w:sz w:val="22"/>
                <w:szCs w:val="22"/>
              </w:rPr>
            </w:pPr>
            <w:ins w:id="556" w:author="Autor">
              <w:r w:rsidRPr="00715FD8">
                <w:rPr>
                  <w:rFonts w:eastAsia="Calibri"/>
                  <w:sz w:val="22"/>
                  <w:szCs w:val="22"/>
                </w:rPr>
                <w:t>koncepčná činnosť súvisiaca s rozhodovacím procesom Európskej únie na úrovni ministerstva,</w:t>
              </w:r>
            </w:ins>
          </w:p>
          <w:p w:rsidR="0001672C" w:rsidRPr="00715FD8" w:rsidRDefault="0001672C" w:rsidP="0001672C">
            <w:pPr>
              <w:pStyle w:val="Odsekzoznamu"/>
              <w:numPr>
                <w:ilvl w:val="0"/>
                <w:numId w:val="20"/>
              </w:numPr>
              <w:rPr>
                <w:ins w:id="557" w:author="Autor"/>
                <w:rFonts w:eastAsia="Calibri"/>
                <w:sz w:val="22"/>
                <w:szCs w:val="22"/>
              </w:rPr>
            </w:pPr>
            <w:ins w:id="558" w:author="Autor">
              <w:r w:rsidRPr="00715FD8">
                <w:rPr>
                  <w:rFonts w:eastAsia="Calibri"/>
                  <w:sz w:val="22"/>
                  <w:szCs w:val="22"/>
                </w:rPr>
                <w:t xml:space="preserve">zastupovanie </w:t>
              </w:r>
              <w:r w:rsidR="008A31BE">
                <w:rPr>
                  <w:rFonts w:eastAsia="Calibri"/>
                  <w:sz w:val="22"/>
                  <w:szCs w:val="22"/>
                </w:rPr>
                <w:t>PJ</w:t>
              </w:r>
              <w:r w:rsidRPr="00715FD8">
                <w:rPr>
                  <w:rFonts w:eastAsia="Calibri"/>
                  <w:sz w:val="22"/>
                  <w:szCs w:val="22"/>
                </w:rPr>
                <w:t xml:space="preserve"> v otázkach týkajúcich</w:t>
              </w:r>
              <w:r w:rsidR="00D97536">
                <w:rPr>
                  <w:rFonts w:eastAsia="Calibri"/>
                  <w:sz w:val="22"/>
                  <w:szCs w:val="22"/>
                </w:rPr>
                <w:t xml:space="preserve"> sa</w:t>
              </w:r>
              <w:r w:rsidRPr="00715FD8">
                <w:rPr>
                  <w:rFonts w:eastAsia="Calibri"/>
                  <w:sz w:val="22"/>
                  <w:szCs w:val="22"/>
                </w:rPr>
                <w:t xml:space="preserve"> činností </w:t>
              </w:r>
              <w:r w:rsidR="00D97536">
                <w:rPr>
                  <w:rFonts w:eastAsia="Calibri"/>
                  <w:sz w:val="22"/>
                  <w:szCs w:val="22"/>
                </w:rPr>
                <w:t>PJ</w:t>
              </w:r>
              <w:r w:rsidR="00D97536" w:rsidRPr="00715FD8">
                <w:rPr>
                  <w:rFonts w:eastAsia="Calibri"/>
                  <w:sz w:val="22"/>
                  <w:szCs w:val="22"/>
                </w:rPr>
                <w:t xml:space="preserve"> </w:t>
              </w:r>
              <w:r w:rsidRPr="00715FD8">
                <w:rPr>
                  <w:rFonts w:eastAsia="Calibri"/>
                  <w:sz w:val="22"/>
                  <w:szCs w:val="22"/>
                </w:rPr>
                <w:t>nevyžadujúcich účasť priameho nadriadeného,</w:t>
              </w:r>
            </w:ins>
          </w:p>
          <w:p w:rsidR="0001672C" w:rsidRPr="00715FD8" w:rsidRDefault="0001672C" w:rsidP="0001672C">
            <w:pPr>
              <w:pStyle w:val="Odsekzoznamu"/>
              <w:numPr>
                <w:ilvl w:val="0"/>
                <w:numId w:val="20"/>
              </w:numPr>
              <w:rPr>
                <w:ins w:id="559" w:author="Autor"/>
                <w:rFonts w:eastAsia="Calibri"/>
                <w:sz w:val="22"/>
                <w:szCs w:val="22"/>
              </w:rPr>
            </w:pPr>
            <w:ins w:id="560" w:author="Autor">
              <w:r w:rsidRPr="00715FD8">
                <w:rPr>
                  <w:rFonts w:eastAsia="Calibri"/>
                  <w:sz w:val="22"/>
                  <w:szCs w:val="22"/>
                </w:rPr>
                <w:t xml:space="preserve">spracovanie riadiacej dokumentácie v gescii </w:t>
              </w:r>
              <w:r w:rsidR="00D97536">
                <w:rPr>
                  <w:rFonts w:eastAsia="Calibri"/>
                  <w:sz w:val="22"/>
                  <w:szCs w:val="22"/>
                </w:rPr>
                <w:t>PJ</w:t>
              </w:r>
              <w:r>
                <w:rPr>
                  <w:rFonts w:eastAsia="Calibri"/>
                  <w:sz w:val="22"/>
                  <w:szCs w:val="22"/>
                </w:rPr>
                <w:t>,</w:t>
              </w:r>
            </w:ins>
          </w:p>
          <w:p w:rsidR="006B47A5" w:rsidRPr="006B47A5" w:rsidRDefault="006B47A5" w:rsidP="0001672C">
            <w:pPr>
              <w:numPr>
                <w:ilvl w:val="0"/>
                <w:numId w:val="20"/>
              </w:numPr>
              <w:contextualSpacing/>
              <w:jc w:val="both"/>
              <w:rPr>
                <w:rFonts w:eastAsia="Calibri"/>
                <w:noProof/>
                <w:sz w:val="22"/>
                <w:szCs w:val="22"/>
              </w:rPr>
            </w:pPr>
            <w:r w:rsidRPr="006B47A5">
              <w:rPr>
                <w:rFonts w:eastAsia="Calibri"/>
                <w:noProof/>
                <w:sz w:val="22"/>
                <w:szCs w:val="22"/>
              </w:rPr>
              <w:t>komplexné zabezpečenie prác súvisiacich s finančným riadením EŠIF v rámci  OP,</w:t>
            </w:r>
          </w:p>
          <w:p w:rsidR="006B47A5" w:rsidRPr="006B47A5" w:rsidRDefault="006B47A5" w:rsidP="006B47A5">
            <w:pPr>
              <w:numPr>
                <w:ilvl w:val="0"/>
                <w:numId w:val="20"/>
              </w:numPr>
              <w:contextualSpacing/>
              <w:jc w:val="both"/>
              <w:rPr>
                <w:del w:id="561" w:author="Autor"/>
                <w:rFonts w:eastAsia="Calibri"/>
                <w:noProof/>
                <w:sz w:val="22"/>
                <w:szCs w:val="22"/>
              </w:rPr>
            </w:pPr>
            <w:del w:id="562" w:author="Autor">
              <w:r w:rsidRPr="006B47A5">
                <w:rPr>
                  <w:rFonts w:eastAsia="Calibri"/>
                  <w:noProof/>
                  <w:sz w:val="22"/>
                  <w:szCs w:val="22"/>
                </w:rPr>
                <w:delText>zodpovednosť za zriadenie a spravovanie účtov PJ v ŠP,</w:delText>
              </w:r>
            </w:del>
          </w:p>
          <w:p w:rsidR="006B47A5" w:rsidRPr="006B47A5" w:rsidRDefault="006B47A5" w:rsidP="006B47A5">
            <w:pPr>
              <w:numPr>
                <w:ilvl w:val="0"/>
                <w:numId w:val="20"/>
              </w:numPr>
              <w:contextualSpacing/>
              <w:jc w:val="both"/>
              <w:rPr>
                <w:del w:id="563" w:author="Autor"/>
                <w:rFonts w:eastAsia="Calibri"/>
                <w:noProof/>
                <w:sz w:val="22"/>
                <w:szCs w:val="22"/>
              </w:rPr>
            </w:pPr>
            <w:del w:id="564" w:author="Autor">
              <w:r w:rsidRPr="006B47A5">
                <w:rPr>
                  <w:rFonts w:eastAsia="Calibri"/>
                  <w:noProof/>
                  <w:sz w:val="22"/>
                  <w:szCs w:val="22"/>
                </w:rPr>
                <w:delText>zodpovednosť za rozpočtový proces na úrovni PJ,</w:delText>
              </w:r>
            </w:del>
          </w:p>
          <w:p w:rsidR="006B47A5" w:rsidRPr="006B47A5" w:rsidRDefault="006B47A5" w:rsidP="006B47A5">
            <w:pPr>
              <w:numPr>
                <w:ilvl w:val="0"/>
                <w:numId w:val="20"/>
              </w:numPr>
              <w:contextualSpacing/>
              <w:jc w:val="both"/>
              <w:rPr>
                <w:del w:id="565" w:author="Autor"/>
                <w:rFonts w:eastAsia="Calibri"/>
                <w:noProof/>
                <w:sz w:val="22"/>
                <w:szCs w:val="22"/>
              </w:rPr>
            </w:pPr>
            <w:del w:id="566" w:author="Autor">
              <w:r w:rsidRPr="006B47A5">
                <w:rPr>
                  <w:rFonts w:eastAsia="Calibri"/>
                  <w:noProof/>
                  <w:sz w:val="22"/>
                  <w:szCs w:val="22"/>
                </w:rPr>
                <w:delText>zodpovednosť za finančné vysporiadanie nerzovnalostí a vratiek na úrovni PJ,</w:delText>
              </w:r>
            </w:del>
          </w:p>
          <w:p w:rsidR="006B47A5" w:rsidRPr="006B47A5" w:rsidRDefault="006B47A5" w:rsidP="0001672C">
            <w:pPr>
              <w:numPr>
                <w:ilvl w:val="0"/>
                <w:numId w:val="20"/>
              </w:numPr>
              <w:contextualSpacing/>
              <w:jc w:val="both"/>
              <w:rPr>
                <w:rFonts w:eastAsia="Calibri"/>
                <w:noProof/>
                <w:sz w:val="22"/>
                <w:szCs w:val="22"/>
              </w:rPr>
            </w:pPr>
            <w:r w:rsidRPr="006B47A5">
              <w:rPr>
                <w:rFonts w:eastAsia="Calibri"/>
                <w:noProof/>
                <w:sz w:val="22"/>
                <w:szCs w:val="22"/>
              </w:rPr>
              <w:t>zodpovednosť za riadny výkon činnosti a vedenia agendy a organizácie práce zamestnancov PJ,</w:t>
            </w:r>
          </w:p>
          <w:p w:rsidR="006B47A5" w:rsidRPr="006B47A5" w:rsidRDefault="006B47A5" w:rsidP="006B47A5">
            <w:pPr>
              <w:numPr>
                <w:ilvl w:val="0"/>
                <w:numId w:val="20"/>
              </w:numPr>
              <w:contextualSpacing/>
              <w:jc w:val="both"/>
              <w:rPr>
                <w:del w:id="567" w:author="Autor"/>
                <w:rFonts w:eastAsia="Calibri"/>
                <w:noProof/>
                <w:sz w:val="22"/>
                <w:szCs w:val="22"/>
              </w:rPr>
            </w:pPr>
            <w:del w:id="568" w:author="Autor">
              <w:r w:rsidRPr="006B47A5">
                <w:rPr>
                  <w:rFonts w:eastAsia="Calibri"/>
                  <w:noProof/>
                  <w:sz w:val="22"/>
                  <w:szCs w:val="22"/>
                </w:rPr>
                <w:delText>zodpovednosť za kontrolu výkonu všetkých funkcií vyplývajúcich z pracovných náplní zamestnancov PJ,</w:delText>
              </w:r>
            </w:del>
          </w:p>
          <w:p w:rsidR="006B47A5" w:rsidRPr="006B47A5" w:rsidRDefault="006B47A5" w:rsidP="006B47A5">
            <w:pPr>
              <w:numPr>
                <w:ilvl w:val="0"/>
                <w:numId w:val="20"/>
              </w:numPr>
              <w:contextualSpacing/>
              <w:jc w:val="both"/>
              <w:rPr>
                <w:del w:id="569" w:author="Autor"/>
                <w:rFonts w:eastAsia="Calibri"/>
                <w:noProof/>
                <w:sz w:val="22"/>
                <w:szCs w:val="22"/>
              </w:rPr>
            </w:pPr>
            <w:del w:id="570" w:author="Autor">
              <w:r w:rsidRPr="006B47A5">
                <w:rPr>
                  <w:rFonts w:eastAsia="Calibri"/>
                  <w:noProof/>
                  <w:sz w:val="22"/>
                  <w:szCs w:val="22"/>
                </w:rPr>
                <w:delText xml:space="preserve">koordinácia vypracovania, dodržiavania a aktualizácie manuálu procedúr PJ a ostatnej riadiacej dokumentácie,                                               </w:delText>
              </w:r>
            </w:del>
          </w:p>
          <w:p w:rsidR="006B47A5" w:rsidRPr="006B47A5" w:rsidRDefault="006B47A5" w:rsidP="006B47A5">
            <w:pPr>
              <w:numPr>
                <w:ilvl w:val="0"/>
                <w:numId w:val="20"/>
              </w:numPr>
              <w:contextualSpacing/>
              <w:jc w:val="both"/>
              <w:rPr>
                <w:del w:id="571" w:author="Autor"/>
                <w:rFonts w:eastAsia="Calibri"/>
                <w:noProof/>
                <w:sz w:val="22"/>
                <w:szCs w:val="22"/>
              </w:rPr>
            </w:pPr>
            <w:r w:rsidRPr="006B47A5">
              <w:rPr>
                <w:rFonts w:eastAsia="Calibri"/>
                <w:noProof/>
                <w:sz w:val="22"/>
                <w:szCs w:val="22"/>
              </w:rPr>
              <w:t>výkon</w:t>
            </w:r>
            <w:ins w:id="572" w:author="Autor">
              <w:r w:rsidRPr="006B47A5">
                <w:rPr>
                  <w:rFonts w:eastAsia="Calibri"/>
                  <w:noProof/>
                  <w:sz w:val="22"/>
                  <w:szCs w:val="22"/>
                </w:rPr>
                <w:t xml:space="preserve"> </w:t>
              </w:r>
              <w:r w:rsidR="0001672C">
                <w:rPr>
                  <w:rFonts w:eastAsia="Calibri"/>
                  <w:noProof/>
                  <w:sz w:val="22"/>
                  <w:szCs w:val="22"/>
                </w:rPr>
                <w:t>finančnej</w:t>
              </w:r>
            </w:ins>
            <w:r w:rsidR="0001672C">
              <w:rPr>
                <w:rFonts w:eastAsia="Calibri"/>
                <w:noProof/>
                <w:sz w:val="22"/>
                <w:szCs w:val="22"/>
              </w:rPr>
              <w:t xml:space="preserve"> </w:t>
            </w:r>
            <w:r w:rsidRPr="006B47A5">
              <w:rPr>
                <w:rFonts w:eastAsia="Calibri"/>
                <w:noProof/>
                <w:sz w:val="22"/>
                <w:szCs w:val="22"/>
              </w:rPr>
              <w:t>kontroly a schvaľovanie žiadostí o platbu a súhrnných/mimoriadnych súhrnných žiadostí o</w:t>
            </w:r>
            <w:del w:id="573" w:author="Autor">
              <w:r w:rsidRPr="006B47A5">
                <w:rPr>
                  <w:rFonts w:eastAsia="Calibri"/>
                  <w:noProof/>
                  <w:sz w:val="22"/>
                  <w:szCs w:val="22"/>
                </w:rPr>
                <w:delText xml:space="preserve"> </w:delText>
              </w:r>
            </w:del>
            <w:ins w:id="574" w:author="Autor">
              <w:r w:rsidR="0001672C">
                <w:rPr>
                  <w:rFonts w:eastAsia="Calibri"/>
                  <w:noProof/>
                  <w:sz w:val="22"/>
                  <w:szCs w:val="22"/>
                </w:rPr>
                <w:t> </w:t>
              </w:r>
            </w:ins>
            <w:r w:rsidRPr="006B47A5">
              <w:rPr>
                <w:rFonts w:eastAsia="Calibri"/>
                <w:noProof/>
                <w:sz w:val="22"/>
                <w:szCs w:val="22"/>
              </w:rPr>
              <w:t>platbu</w:t>
            </w:r>
            <w:del w:id="575" w:author="Autor">
              <w:r w:rsidRPr="006B47A5">
                <w:rPr>
                  <w:rFonts w:eastAsia="Calibri"/>
                  <w:noProof/>
                  <w:sz w:val="22"/>
                  <w:szCs w:val="22"/>
                </w:rPr>
                <w:delText>,</w:delText>
              </w:r>
            </w:del>
          </w:p>
          <w:p w:rsidR="006B47A5" w:rsidRPr="006B47A5" w:rsidRDefault="006B47A5" w:rsidP="006B47A5">
            <w:pPr>
              <w:numPr>
                <w:ilvl w:val="0"/>
                <w:numId w:val="20"/>
              </w:numPr>
              <w:contextualSpacing/>
              <w:jc w:val="both"/>
              <w:rPr>
                <w:del w:id="576" w:author="Autor"/>
                <w:rFonts w:eastAsia="Calibri"/>
                <w:noProof/>
                <w:sz w:val="22"/>
                <w:szCs w:val="22"/>
              </w:rPr>
            </w:pPr>
            <w:del w:id="577" w:author="Autor">
              <w:r w:rsidRPr="006B47A5">
                <w:rPr>
                  <w:rFonts w:eastAsia="Calibri"/>
                  <w:noProof/>
                  <w:sz w:val="22"/>
                  <w:szCs w:val="22"/>
                </w:rPr>
                <w:delText>schvaľovanie odhadov očakávaných výdavkov RO/SO,</w:delText>
              </w:r>
            </w:del>
          </w:p>
          <w:p w:rsidR="006B47A5" w:rsidRPr="006B47A5" w:rsidRDefault="006D001E" w:rsidP="006B47A5">
            <w:pPr>
              <w:numPr>
                <w:ilvl w:val="0"/>
                <w:numId w:val="20"/>
              </w:numPr>
              <w:contextualSpacing/>
              <w:jc w:val="both"/>
              <w:rPr>
                <w:del w:id="578" w:author="Autor"/>
                <w:rFonts w:eastAsia="Calibri"/>
                <w:noProof/>
                <w:sz w:val="22"/>
                <w:szCs w:val="22"/>
              </w:rPr>
            </w:pPr>
            <w:del w:id="579" w:author="Autor">
              <w:r>
                <w:rPr>
                  <w:rFonts w:eastAsia="Calibri"/>
                  <w:noProof/>
                  <w:sz w:val="22"/>
                  <w:szCs w:val="22"/>
                </w:rPr>
                <w:delText>v</w:delText>
              </w:r>
              <w:r w:rsidRPr="006D001E">
                <w:rPr>
                  <w:rFonts w:eastAsia="Calibri"/>
                  <w:noProof/>
                  <w:sz w:val="22"/>
                  <w:szCs w:val="22"/>
                </w:rPr>
                <w:delText>ýkon kontroly, schválenie a potvrdenie platobných príkazov a rozpočtových opatrení</w:delText>
              </w:r>
            </w:del>
            <w:r w:rsidR="0001672C">
              <w:rPr>
                <w:rFonts w:eastAsia="Calibri"/>
                <w:noProof/>
                <w:sz w:val="22"/>
                <w:szCs w:val="22"/>
              </w:rPr>
              <w:t xml:space="preserve"> v</w:t>
            </w:r>
            <w:del w:id="580" w:author="Autor">
              <w:r w:rsidRPr="006D001E">
                <w:rPr>
                  <w:rFonts w:eastAsia="Calibri"/>
                  <w:noProof/>
                  <w:sz w:val="22"/>
                  <w:szCs w:val="22"/>
                </w:rPr>
                <w:delText xml:space="preserve"> rámci OP</w:delText>
              </w:r>
              <w:r w:rsidR="006B47A5" w:rsidRPr="006B47A5">
                <w:rPr>
                  <w:rFonts w:eastAsia="Calibri"/>
                  <w:noProof/>
                  <w:sz w:val="22"/>
                  <w:szCs w:val="22"/>
                </w:rPr>
                <w:delText>,</w:delText>
              </w:r>
            </w:del>
          </w:p>
          <w:p w:rsidR="006B47A5" w:rsidRPr="006B47A5" w:rsidRDefault="006B47A5" w:rsidP="006B47A5">
            <w:pPr>
              <w:numPr>
                <w:ilvl w:val="0"/>
                <w:numId w:val="20"/>
              </w:numPr>
              <w:contextualSpacing/>
              <w:jc w:val="both"/>
              <w:rPr>
                <w:del w:id="581" w:author="Autor"/>
                <w:rFonts w:eastAsia="Calibri"/>
                <w:noProof/>
                <w:sz w:val="22"/>
                <w:szCs w:val="22"/>
              </w:rPr>
            </w:pPr>
            <w:del w:id="582" w:author="Autor">
              <w:r w:rsidRPr="006B47A5">
                <w:rPr>
                  <w:rFonts w:eastAsia="Calibri"/>
                  <w:noProof/>
                  <w:sz w:val="22"/>
                  <w:szCs w:val="22"/>
                </w:rPr>
                <w:delText>zodpovednosť za zabezpečenie plynulého toku finančných prostriedkov,</w:delText>
              </w:r>
            </w:del>
          </w:p>
          <w:p w:rsidR="006B47A5" w:rsidRPr="006B47A5" w:rsidRDefault="006B47A5" w:rsidP="0001672C">
            <w:pPr>
              <w:numPr>
                <w:ilvl w:val="0"/>
                <w:numId w:val="20"/>
              </w:numPr>
              <w:contextualSpacing/>
              <w:jc w:val="both"/>
              <w:rPr>
                <w:rFonts w:eastAsia="Calibri"/>
                <w:noProof/>
                <w:sz w:val="22"/>
                <w:szCs w:val="22"/>
              </w:rPr>
            </w:pPr>
            <w:del w:id="583" w:author="Autor">
              <w:r w:rsidRPr="006B47A5">
                <w:rPr>
                  <w:rFonts w:eastAsia="Calibri"/>
                  <w:noProof/>
                  <w:sz w:val="22"/>
                  <w:szCs w:val="22"/>
                </w:rPr>
                <w:delText>zodpovednosť za vypracovanie požiadaviek vnútornej organizačnej jednotky na zabezpečenie spolufinancovania z prostriedkov EÚ a ŠR v návrhu na rozpočet verejnej správy</w:delText>
              </w:r>
            </w:del>
            <w:ins w:id="584" w:author="Autor">
              <w:r w:rsidR="0001672C">
                <w:rPr>
                  <w:rFonts w:eastAsia="Calibri"/>
                  <w:noProof/>
                  <w:sz w:val="22"/>
                  <w:szCs w:val="22"/>
                </w:rPr>
                <w:t> súlade s predpismi</w:t>
              </w:r>
            </w:ins>
            <w:r w:rsidRPr="006B47A5">
              <w:rPr>
                <w:rFonts w:eastAsia="Calibri"/>
                <w:noProof/>
                <w:sz w:val="22"/>
                <w:szCs w:val="22"/>
              </w:rPr>
              <w:t>,</w:t>
            </w:r>
          </w:p>
          <w:p w:rsidR="006B47A5" w:rsidRPr="006B47A5" w:rsidRDefault="006B47A5" w:rsidP="0001672C">
            <w:pPr>
              <w:numPr>
                <w:ilvl w:val="0"/>
                <w:numId w:val="20"/>
              </w:numPr>
              <w:contextualSpacing/>
              <w:jc w:val="both"/>
              <w:rPr>
                <w:rFonts w:eastAsia="Calibri"/>
                <w:noProof/>
                <w:sz w:val="22"/>
                <w:szCs w:val="22"/>
              </w:rPr>
            </w:pPr>
            <w:r w:rsidRPr="006B47A5">
              <w:rPr>
                <w:rFonts w:eastAsia="Calibri"/>
                <w:noProof/>
                <w:sz w:val="22"/>
                <w:szCs w:val="22"/>
              </w:rPr>
              <w:t>koordinácia pri príprave podkladov k výkonu auditov, kontrol a certifikačných overovaní za platobnú jednotku,</w:t>
            </w:r>
          </w:p>
          <w:p w:rsidR="006B47A5" w:rsidRPr="006B47A5" w:rsidRDefault="006B47A5" w:rsidP="0001672C">
            <w:pPr>
              <w:numPr>
                <w:ilvl w:val="0"/>
                <w:numId w:val="20"/>
              </w:numPr>
              <w:contextualSpacing/>
              <w:jc w:val="both"/>
              <w:rPr>
                <w:rFonts w:eastAsia="Calibri"/>
                <w:noProof/>
                <w:sz w:val="22"/>
                <w:szCs w:val="22"/>
              </w:rPr>
            </w:pPr>
            <w:r w:rsidRPr="006B47A5">
              <w:rPr>
                <w:rFonts w:eastAsia="Calibri"/>
                <w:noProof/>
                <w:sz w:val="22"/>
                <w:szCs w:val="22"/>
              </w:rPr>
              <w:t>koordinácia pri príprave stanovísk k zisteniam z auditov/kontrol/certifikačných overovaní za PJ,</w:t>
            </w:r>
          </w:p>
          <w:p w:rsidR="006B47A5" w:rsidRPr="006B47A5" w:rsidRDefault="006B47A5" w:rsidP="006B47A5">
            <w:pPr>
              <w:numPr>
                <w:ilvl w:val="0"/>
                <w:numId w:val="20"/>
              </w:numPr>
              <w:contextualSpacing/>
              <w:jc w:val="both"/>
              <w:rPr>
                <w:del w:id="585" w:author="Autor"/>
                <w:rFonts w:eastAsia="Calibri"/>
                <w:noProof/>
                <w:sz w:val="22"/>
                <w:szCs w:val="22"/>
              </w:rPr>
            </w:pPr>
            <w:del w:id="586" w:author="Autor">
              <w:r w:rsidRPr="006B47A5">
                <w:rPr>
                  <w:rFonts w:eastAsia="Calibri"/>
                  <w:noProof/>
                  <w:sz w:val="22"/>
                  <w:szCs w:val="22"/>
                </w:rPr>
                <w:delText>riadi činnosti spojené so zabezpečením funkčnosti ITMS2014+ a ISUF v podmienkach platobnej jednotky</w:delText>
              </w:r>
              <w:r w:rsidR="00D27439">
                <w:rPr>
                  <w:rFonts w:eastAsia="Calibri"/>
                  <w:noProof/>
                  <w:sz w:val="22"/>
                  <w:szCs w:val="22"/>
                </w:rPr>
                <w:delText>,</w:delText>
              </w:r>
            </w:del>
          </w:p>
          <w:p w:rsidR="00194885" w:rsidRDefault="006B47A5" w:rsidP="006B47A5">
            <w:pPr>
              <w:numPr>
                <w:ilvl w:val="0"/>
                <w:numId w:val="20"/>
              </w:numPr>
              <w:contextualSpacing/>
              <w:jc w:val="both"/>
              <w:rPr>
                <w:del w:id="587" w:author="Autor"/>
                <w:rFonts w:eastAsia="Calibri"/>
                <w:noProof/>
                <w:sz w:val="22"/>
                <w:szCs w:val="22"/>
              </w:rPr>
            </w:pPr>
            <w:del w:id="588" w:author="Autor">
              <w:r w:rsidRPr="006B47A5">
                <w:rPr>
                  <w:rFonts w:eastAsia="Calibri"/>
                  <w:noProof/>
                  <w:sz w:val="22"/>
                  <w:szCs w:val="22"/>
                </w:rPr>
                <w:delText>zodpovednosť za správnosť vedenia účtovníctva PJ.</w:delText>
              </w:r>
            </w:del>
          </w:p>
          <w:p w:rsidR="00B30E9D" w:rsidRDefault="00B30E9D" w:rsidP="00B30E9D">
            <w:pPr>
              <w:numPr>
                <w:ilvl w:val="0"/>
                <w:numId w:val="20"/>
              </w:numPr>
              <w:contextualSpacing/>
              <w:jc w:val="both"/>
              <w:rPr>
                <w:del w:id="589" w:author="Autor"/>
                <w:rFonts w:eastAsia="Calibri"/>
                <w:noProof/>
                <w:sz w:val="22"/>
                <w:szCs w:val="22"/>
              </w:rPr>
            </w:pPr>
            <w:del w:id="590" w:author="Autor">
              <w:r w:rsidRPr="00B30E9D">
                <w:rPr>
                  <w:rFonts w:eastAsia="Calibri"/>
                  <w:noProof/>
                  <w:sz w:val="22"/>
                  <w:szCs w:val="22"/>
                </w:rPr>
                <w:delText>pravidelné informovanie priameho nadriadeného o činnosti oddelenia a plnení úloh</w:delText>
              </w:r>
              <w:r w:rsidR="00D27439">
                <w:rPr>
                  <w:rFonts w:eastAsia="Calibri"/>
                  <w:noProof/>
                  <w:sz w:val="22"/>
                  <w:szCs w:val="22"/>
                </w:rPr>
                <w:delText>,</w:delText>
              </w:r>
            </w:del>
          </w:p>
          <w:p w:rsidR="00B30E9D" w:rsidRDefault="00F1279B" w:rsidP="0001672C">
            <w:pPr>
              <w:numPr>
                <w:ilvl w:val="0"/>
                <w:numId w:val="20"/>
              </w:numPr>
              <w:contextualSpacing/>
              <w:jc w:val="both"/>
              <w:rPr>
                <w:rFonts w:eastAsia="Calibri"/>
                <w:noProof/>
                <w:sz w:val="22"/>
                <w:szCs w:val="22"/>
              </w:rPr>
            </w:pPr>
            <w:r>
              <w:rPr>
                <w:rFonts w:eastAsia="Calibri"/>
                <w:noProof/>
                <w:sz w:val="22"/>
                <w:szCs w:val="22"/>
              </w:rPr>
              <w:t>ď</w:t>
            </w:r>
            <w:r w:rsidR="00B30E9D" w:rsidRPr="00B30E9D">
              <w:rPr>
                <w:rFonts w:eastAsia="Calibri"/>
                <w:noProof/>
                <w:sz w:val="22"/>
                <w:szCs w:val="22"/>
              </w:rPr>
              <w:t>alšie úlohy vyplývajúce zo všeobecne záväzných právnych predpisov a interných aktov riadenia</w:t>
            </w:r>
            <w:r w:rsidR="00D27439">
              <w:rPr>
                <w:rFonts w:eastAsia="Calibri"/>
                <w:noProof/>
                <w:sz w:val="22"/>
                <w:szCs w:val="22"/>
              </w:rPr>
              <w:t>,</w:t>
            </w:r>
          </w:p>
          <w:p w:rsidR="00194885" w:rsidRPr="005A7382" w:rsidRDefault="00B30E9D" w:rsidP="0001672C">
            <w:pPr>
              <w:numPr>
                <w:ilvl w:val="0"/>
                <w:numId w:val="20"/>
              </w:numPr>
              <w:contextualSpacing/>
              <w:jc w:val="both"/>
              <w:rPr>
                <w:rFonts w:eastAsia="Calibri"/>
                <w:noProof/>
                <w:sz w:val="22"/>
                <w:szCs w:val="22"/>
              </w:rPr>
            </w:pPr>
            <w:r w:rsidRPr="00B30E9D">
              <w:rPr>
                <w:rFonts w:eastAsia="Calibri"/>
                <w:noProof/>
                <w:sz w:val="22"/>
                <w:szCs w:val="22"/>
              </w:rPr>
              <w:t>riadiaca činnosť a spolupráca s relevantnými subjektmi</w:t>
            </w:r>
            <w:r w:rsidR="00D27439">
              <w:rPr>
                <w:rFonts w:eastAsia="Calibri"/>
                <w:noProof/>
                <w:sz w:val="22"/>
                <w:szCs w:val="22"/>
              </w:rPr>
              <w:t>.</w:t>
            </w:r>
            <w:r w:rsidRPr="00B30E9D">
              <w:rPr>
                <w:rFonts w:eastAsia="Calibri"/>
                <w:noProof/>
                <w:sz w:val="22"/>
                <w:szCs w:val="22"/>
              </w:rPr>
              <w:t xml:space="preserve">  </w:t>
            </w:r>
          </w:p>
        </w:tc>
      </w:tr>
    </w:tbl>
    <w:p w:rsidR="006F12C7" w:rsidRDefault="006F12C7" w:rsidP="00833A58">
      <w:pPr>
        <w:pStyle w:val="MPCKO2"/>
        <w:numPr>
          <w:ilvl w:val="0"/>
          <w:numId w:val="0"/>
        </w:numPr>
      </w:pPr>
    </w:p>
    <w:p w:rsidR="00530435" w:rsidRDefault="00530435">
      <w:pPr>
        <w:spacing w:after="200" w:line="276" w:lineRule="auto"/>
        <w:rPr>
          <w:ins w:id="591" w:author="Autor"/>
          <w:rFonts w:eastAsiaTheme="majorEastAsia" w:cstheme="majorBidi"/>
          <w:b/>
          <w:bCs/>
          <w:color w:val="365F91" w:themeColor="accent1" w:themeShade="BF"/>
          <w:sz w:val="26"/>
          <w:szCs w:val="22"/>
          <w:lang w:eastAsia="en-US"/>
        </w:rPr>
      </w:pPr>
      <w:ins w:id="592" w:author="Autor">
        <w:r>
          <w:br w:type="page"/>
        </w:r>
      </w:ins>
    </w:p>
    <w:p w:rsidR="0082404E" w:rsidRPr="0082404E" w:rsidRDefault="0082404E" w:rsidP="00833A58">
      <w:pPr>
        <w:pStyle w:val="MPCKO2"/>
        <w:ind w:left="450" w:hanging="450"/>
      </w:pPr>
      <w:bookmarkStart w:id="593" w:name="_Toc484004888"/>
      <w:r w:rsidRPr="0082404E">
        <w:lastRenderedPageBreak/>
        <w:t xml:space="preserve">Kvalifikačné predpoklady pre štandardizované </w:t>
      </w:r>
      <w:ins w:id="594" w:author="Autor">
        <w:r w:rsidR="00D0344F">
          <w:t xml:space="preserve">pracovné </w:t>
        </w:r>
      </w:ins>
      <w:r w:rsidRPr="0082404E">
        <w:t>pozície</w:t>
      </w:r>
      <w:bookmarkEnd w:id="343"/>
      <w:bookmarkEnd w:id="593"/>
    </w:p>
    <w:p w:rsidR="0082404E" w:rsidRPr="007A2DDD" w:rsidRDefault="00301908" w:rsidP="009C708C">
      <w:pPr>
        <w:pStyle w:val="Zkladntext"/>
        <w:numPr>
          <w:ilvl w:val="0"/>
          <w:numId w:val="16"/>
        </w:numPr>
        <w:spacing w:before="120"/>
        <w:ind w:left="426" w:hanging="425"/>
        <w:jc w:val="both"/>
      </w:pPr>
      <w:r w:rsidRPr="00121AD0">
        <w:rPr>
          <w:b/>
          <w:rPrChange w:id="595" w:author="Autor">
            <w:rPr/>
          </w:rPrChange>
        </w:rPr>
        <w:t>Kvalifikačné predpoklady</w:t>
      </w:r>
      <w:r w:rsidRPr="009675B9">
        <w:t xml:space="preserve"> pre štandardizované</w:t>
      </w:r>
      <w:ins w:id="596" w:author="Autor">
        <w:r w:rsidRPr="009675B9">
          <w:t xml:space="preserve"> </w:t>
        </w:r>
        <w:r w:rsidR="00D0344F">
          <w:t>pracovné</w:t>
        </w:r>
      </w:ins>
      <w:r w:rsidR="00D0344F">
        <w:t xml:space="preserve"> </w:t>
      </w:r>
      <w:r w:rsidRPr="009675B9">
        <w:t xml:space="preserve">pozície sa vzťahujú na uchádzačov o </w:t>
      </w:r>
      <w:r w:rsidRPr="007A2DDD">
        <w:t>štátnu službu, resp. verejnú službu na voľné štátnozamestnanecké, resp. pracovné miesta</w:t>
      </w:r>
      <w:r w:rsidR="0004217B" w:rsidRPr="007A2DDD">
        <w:t xml:space="preserve"> </w:t>
      </w:r>
      <w:r w:rsidRPr="007A2DDD">
        <w:t>obsadzované na základe výberového konania podľa platného zákona o štátnej službe, Zákonníka práce</w:t>
      </w:r>
      <w:r w:rsidR="00AD6543">
        <w:t>, resp.</w:t>
      </w:r>
      <w:r w:rsidRPr="007A2DDD">
        <w:t xml:space="preserve"> zákona o výkone práce vo verejnom záujme.</w:t>
      </w:r>
    </w:p>
    <w:p w:rsidR="0082404E" w:rsidRPr="00441F31" w:rsidRDefault="00301908" w:rsidP="009C708C">
      <w:pPr>
        <w:pStyle w:val="Popis"/>
        <w:keepNext/>
        <w:numPr>
          <w:ilvl w:val="0"/>
          <w:numId w:val="16"/>
        </w:numPr>
        <w:spacing w:before="120" w:after="120"/>
        <w:ind w:left="426" w:hanging="425"/>
        <w:jc w:val="both"/>
        <w:rPr>
          <w:bCs w:val="0"/>
          <w:i w:val="0"/>
          <w:sz w:val="24"/>
          <w:szCs w:val="24"/>
          <w:lang w:val="sk-SK" w:eastAsia="sk-SK"/>
        </w:rPr>
      </w:pPr>
      <w:r w:rsidRPr="00934C4E">
        <w:rPr>
          <w:bCs w:val="0"/>
          <w:i w:val="0"/>
          <w:sz w:val="24"/>
          <w:szCs w:val="24"/>
          <w:lang w:val="sk-SK" w:eastAsia="sk-SK"/>
        </w:rPr>
        <w:t>Kvalifikačné predpoklady</w:t>
      </w:r>
      <w:r w:rsidRPr="00441F31">
        <w:rPr>
          <w:bCs w:val="0"/>
          <w:i w:val="0"/>
          <w:sz w:val="24"/>
          <w:szCs w:val="24"/>
          <w:lang w:val="sk-SK" w:eastAsia="sk-SK"/>
        </w:rPr>
        <w:t xml:space="preserve"> pre štandardizované </w:t>
      </w:r>
      <w:ins w:id="597" w:author="Autor">
        <w:r w:rsidR="00D0344F">
          <w:rPr>
            <w:bCs w:val="0"/>
            <w:i w:val="0"/>
            <w:sz w:val="24"/>
            <w:szCs w:val="24"/>
            <w:lang w:val="sk-SK" w:eastAsia="sk-SK"/>
          </w:rPr>
          <w:t xml:space="preserve">pracovné </w:t>
        </w:r>
      </w:ins>
      <w:r w:rsidRPr="00441F31">
        <w:rPr>
          <w:bCs w:val="0"/>
          <w:i w:val="0"/>
          <w:sz w:val="24"/>
          <w:szCs w:val="24"/>
          <w:lang w:val="sk-SK" w:eastAsia="sk-SK"/>
        </w:rPr>
        <w:t>pozície sa neuplatňujú na pozície obsadené zamestnancami RO</w:t>
      </w:r>
      <w:del w:id="598" w:author="Autor">
        <w:r w:rsidRPr="00441F31">
          <w:rPr>
            <w:bCs w:val="0"/>
            <w:i w:val="0"/>
            <w:sz w:val="24"/>
            <w:szCs w:val="24"/>
            <w:lang w:val="sk-SK" w:eastAsia="sk-SK"/>
          </w:rPr>
          <w:delText>/</w:delText>
        </w:r>
      </w:del>
      <w:ins w:id="599" w:author="Autor">
        <w:r w:rsidR="00ED3540">
          <w:rPr>
            <w:bCs w:val="0"/>
            <w:i w:val="0"/>
            <w:sz w:val="24"/>
            <w:szCs w:val="24"/>
            <w:lang w:val="sk-SK" w:eastAsia="sk-SK"/>
          </w:rPr>
          <w:t xml:space="preserve">, </w:t>
        </w:r>
      </w:ins>
      <w:r w:rsidRPr="00441F31">
        <w:rPr>
          <w:bCs w:val="0"/>
          <w:i w:val="0"/>
          <w:sz w:val="24"/>
          <w:szCs w:val="24"/>
          <w:lang w:val="sk-SK" w:eastAsia="sk-SK"/>
        </w:rPr>
        <w:t>SO</w:t>
      </w:r>
      <w:ins w:id="600" w:author="Autor">
        <w:r w:rsidR="00ED3540">
          <w:rPr>
            <w:bCs w:val="0"/>
            <w:i w:val="0"/>
            <w:sz w:val="24"/>
            <w:szCs w:val="24"/>
            <w:lang w:val="sk-SK" w:eastAsia="sk-SK"/>
          </w:rPr>
          <w:t xml:space="preserve"> a PJ</w:t>
        </w:r>
      </w:ins>
      <w:r w:rsidRPr="00441F31">
        <w:rPr>
          <w:bCs w:val="0"/>
          <w:i w:val="0"/>
          <w:sz w:val="24"/>
          <w:szCs w:val="24"/>
          <w:lang w:val="sk-SK" w:eastAsia="sk-SK"/>
        </w:rPr>
        <w:t xml:space="preserve"> v štátnozamestnaneckom, resp. pracovnom vzťahu</w:t>
      </w:r>
      <w:r w:rsidR="0004217B" w:rsidRPr="00441F31">
        <w:rPr>
          <w:bCs w:val="0"/>
          <w:i w:val="0"/>
          <w:sz w:val="24"/>
          <w:szCs w:val="24"/>
          <w:lang w:val="sk-SK" w:eastAsia="sk-SK"/>
        </w:rPr>
        <w:t xml:space="preserve"> </w:t>
      </w:r>
      <w:r w:rsidRPr="00441F31">
        <w:rPr>
          <w:bCs w:val="0"/>
          <w:i w:val="0"/>
          <w:sz w:val="24"/>
          <w:szCs w:val="24"/>
          <w:lang w:val="sk-SK" w:eastAsia="sk-SK"/>
        </w:rPr>
        <w:t xml:space="preserve">pred nadobudnutím účinnosti </w:t>
      </w:r>
      <w:r w:rsidR="00F06C6F" w:rsidRPr="00441F31">
        <w:rPr>
          <w:bCs w:val="0"/>
          <w:i w:val="0"/>
          <w:sz w:val="24"/>
          <w:szCs w:val="24"/>
          <w:lang w:val="sk-SK" w:eastAsia="sk-SK"/>
        </w:rPr>
        <w:t xml:space="preserve">tohto </w:t>
      </w:r>
      <w:r w:rsidRPr="00441F31">
        <w:rPr>
          <w:bCs w:val="0"/>
          <w:i w:val="0"/>
          <w:sz w:val="24"/>
          <w:szCs w:val="24"/>
          <w:lang w:val="sk-SK" w:eastAsia="sk-SK"/>
        </w:rPr>
        <w:t>metodického pokynu</w:t>
      </w:r>
      <w:ins w:id="601" w:author="Autor">
        <w:r w:rsidR="00934C4E">
          <w:rPr>
            <w:bCs w:val="0"/>
            <w:i w:val="0"/>
            <w:sz w:val="24"/>
            <w:szCs w:val="24"/>
            <w:lang w:val="sk-SK" w:eastAsia="sk-SK"/>
          </w:rPr>
          <w:t>,</w:t>
        </w:r>
      </w:ins>
      <w:r w:rsidRPr="00441F31">
        <w:rPr>
          <w:bCs w:val="0"/>
          <w:i w:val="0"/>
          <w:sz w:val="24"/>
          <w:szCs w:val="24"/>
          <w:lang w:val="sk-SK" w:eastAsia="sk-SK"/>
        </w:rPr>
        <w:t xml:space="preserve"> v prípade zmeny opisu štátnozamestnaneckého miesta</w:t>
      </w:r>
      <w:r w:rsidR="00F06C6F" w:rsidRPr="00441F31">
        <w:rPr>
          <w:bCs w:val="0"/>
          <w:i w:val="0"/>
          <w:sz w:val="24"/>
          <w:szCs w:val="24"/>
          <w:lang w:val="sk-SK" w:eastAsia="sk-SK"/>
        </w:rPr>
        <w:t>/pracovnej pozície</w:t>
      </w:r>
      <w:r w:rsidRPr="00441F31">
        <w:rPr>
          <w:bCs w:val="0"/>
          <w:i w:val="0"/>
          <w:sz w:val="24"/>
          <w:szCs w:val="24"/>
          <w:lang w:val="sk-SK" w:eastAsia="sk-SK"/>
        </w:rPr>
        <w:t>.</w:t>
      </w:r>
      <w:r w:rsidR="001701FD" w:rsidRPr="00441F31">
        <w:rPr>
          <w:bCs w:val="0"/>
          <w:i w:val="0"/>
          <w:sz w:val="24"/>
          <w:szCs w:val="24"/>
          <w:lang w:val="sk-SK" w:eastAsia="sk-SK"/>
        </w:rPr>
        <w:t xml:space="preserve"> </w:t>
      </w:r>
    </w:p>
    <w:p w:rsidR="00301908" w:rsidRDefault="00301908" w:rsidP="009C708C">
      <w:pPr>
        <w:pStyle w:val="Zkladntext"/>
        <w:numPr>
          <w:ilvl w:val="0"/>
          <w:numId w:val="16"/>
        </w:numPr>
        <w:spacing w:before="120"/>
        <w:ind w:left="426" w:hanging="425"/>
        <w:jc w:val="both"/>
      </w:pPr>
      <w:r w:rsidRPr="00121AD0">
        <w:rPr>
          <w:b/>
          <w:rPrChange w:id="602" w:author="Autor">
            <w:rPr/>
          </w:rPrChange>
        </w:rPr>
        <w:t>Odborná prax</w:t>
      </w:r>
      <w:r w:rsidRPr="00301908">
        <w:t xml:space="preserve"> v oblasti implementácie fondov EÚ v zmysle špecifických kvalifikačných predpokladov je súhrn znalostí a zručností, ktoré uchádzač o zamestnanie získal v oblasti implementácie fondov EÚ v priebehu predchádzajúcej praxe.</w:t>
      </w:r>
    </w:p>
    <w:p w:rsidR="0019122B" w:rsidRDefault="00301908" w:rsidP="0019122B">
      <w:pPr>
        <w:pStyle w:val="Zkladntext"/>
        <w:numPr>
          <w:ilvl w:val="0"/>
          <w:numId w:val="16"/>
        </w:numPr>
        <w:spacing w:before="120"/>
        <w:ind w:left="426" w:hanging="425"/>
        <w:jc w:val="both"/>
        <w:rPr>
          <w:lang w:eastAsia="en-US"/>
        </w:rPr>
      </w:pPr>
      <w:r w:rsidRPr="00121AD0">
        <w:rPr>
          <w:b/>
          <w:rPrChange w:id="603" w:author="Autor">
            <w:rPr/>
          </w:rPrChange>
        </w:rPr>
        <w:t>Obdobná prax</w:t>
      </w:r>
      <w:r w:rsidRPr="00301908">
        <w:rPr>
          <w:lang w:eastAsia="en-US"/>
        </w:rPr>
        <w:t xml:space="preserve"> v obdobnej oblasti v zmysle špecifických kvalifikačných predpokladov je súhrn znalostí a zručností, ktoré uchádzač o zamestnanie získal v obdobnej oblasti činností, ktoré priamo nesúviseli s implementáciou fondov EÚ (napr. v oblasti kontroly verejného obstarávania).</w:t>
      </w:r>
      <w:r w:rsidR="0019122B">
        <w:rPr>
          <w:lang w:eastAsia="en-US"/>
        </w:rPr>
        <w:t xml:space="preserve"> </w:t>
      </w:r>
    </w:p>
    <w:p w:rsidR="00301908" w:rsidRPr="005C748A" w:rsidRDefault="00301908" w:rsidP="0019122B">
      <w:pPr>
        <w:pStyle w:val="Zkladntext"/>
        <w:numPr>
          <w:ilvl w:val="0"/>
          <w:numId w:val="16"/>
        </w:numPr>
        <w:spacing w:before="120"/>
        <w:ind w:left="426" w:hanging="425"/>
        <w:jc w:val="both"/>
        <w:rPr>
          <w:lang w:eastAsia="en-US"/>
        </w:rPr>
      </w:pPr>
      <w:r w:rsidRPr="005C748A">
        <w:rPr>
          <w:lang w:eastAsia="en-US"/>
        </w:rPr>
        <w:t>Všeobecné kvalifikačné predpoklady v zmysle kvalifikačných predpokladov</w:t>
      </w:r>
      <w:r w:rsidR="0004217B" w:rsidRPr="005C748A">
        <w:rPr>
          <w:lang w:eastAsia="en-US"/>
        </w:rPr>
        <w:t xml:space="preserve"> </w:t>
      </w:r>
      <w:r w:rsidRPr="005C748A">
        <w:rPr>
          <w:lang w:eastAsia="en-US"/>
        </w:rPr>
        <w:t xml:space="preserve">pre štandardizované </w:t>
      </w:r>
      <w:ins w:id="604" w:author="Autor">
        <w:r w:rsidR="00702634">
          <w:rPr>
            <w:lang w:eastAsia="en-US"/>
          </w:rPr>
          <w:t xml:space="preserve">pracovné </w:t>
        </w:r>
      </w:ins>
      <w:r w:rsidRPr="005C748A">
        <w:rPr>
          <w:lang w:eastAsia="en-US"/>
        </w:rPr>
        <w:t>pozície sú požiadavky, ktoré musí uchádzač o zamestnanie spĺňať</w:t>
      </w:r>
      <w:r w:rsidR="0004217B" w:rsidRPr="005C748A">
        <w:rPr>
          <w:lang w:eastAsia="en-US"/>
        </w:rPr>
        <w:t xml:space="preserve"> </w:t>
      </w:r>
      <w:r w:rsidRPr="005C748A">
        <w:rPr>
          <w:lang w:eastAsia="en-US"/>
        </w:rPr>
        <w:t xml:space="preserve">na prijatie do štátnej, resp. </w:t>
      </w:r>
      <w:ins w:id="605" w:author="Autor">
        <w:r w:rsidR="007A4BC5">
          <w:rPr>
            <w:lang w:eastAsia="en-US"/>
          </w:rPr>
          <w:t>pri výkone práce vo verejnom záujme</w:t>
        </w:r>
        <w:r w:rsidR="00934C4E">
          <w:rPr>
            <w:lang w:eastAsia="en-US"/>
          </w:rPr>
          <w:t xml:space="preserve"> do </w:t>
        </w:r>
      </w:ins>
      <w:r w:rsidRPr="005C748A">
        <w:rPr>
          <w:lang w:eastAsia="en-US"/>
        </w:rPr>
        <w:t>verejnej služby</w:t>
      </w:r>
      <w:ins w:id="606" w:author="Autor">
        <w:r w:rsidR="0073633B">
          <w:rPr>
            <w:lang w:eastAsia="en-US"/>
          </w:rPr>
          <w:t>,</w:t>
        </w:r>
      </w:ins>
      <w:r w:rsidRPr="005C748A">
        <w:rPr>
          <w:lang w:eastAsia="en-US"/>
        </w:rPr>
        <w:t xml:space="preserve"> v súlade s platným zákonom o štátnej službe, Zákonníkom práce</w:t>
      </w:r>
      <w:r w:rsidR="00F06C6F" w:rsidRPr="005C748A">
        <w:rPr>
          <w:lang w:eastAsia="en-US"/>
        </w:rPr>
        <w:t xml:space="preserve">, </w:t>
      </w:r>
      <w:r w:rsidR="00AD6543" w:rsidRPr="005C748A">
        <w:rPr>
          <w:lang w:eastAsia="en-US"/>
        </w:rPr>
        <w:t xml:space="preserve">resp. </w:t>
      </w:r>
      <w:r w:rsidR="00F06C6F" w:rsidRPr="005C748A">
        <w:rPr>
          <w:lang w:eastAsia="en-US"/>
        </w:rPr>
        <w:t>zákonom o výkone práce vo verejnom záujme</w:t>
      </w:r>
      <w:r w:rsidRPr="005C748A">
        <w:rPr>
          <w:lang w:eastAsia="en-US"/>
        </w:rPr>
        <w:t>.</w:t>
      </w:r>
      <w:r w:rsidR="004E3696" w:rsidRPr="005C748A">
        <w:rPr>
          <w:lang w:eastAsia="en-US"/>
        </w:rPr>
        <w:t xml:space="preserve"> V zmysle platného </w:t>
      </w:r>
      <w:r w:rsidR="004E3696" w:rsidRPr="0019122B">
        <w:rPr>
          <w:bCs/>
          <w:lang w:eastAsia="en-US"/>
        </w:rPr>
        <w:t>Zákona č.</w:t>
      </w:r>
      <w:r w:rsidR="00FC2BE7" w:rsidRPr="0019122B">
        <w:rPr>
          <w:bCs/>
          <w:lang w:eastAsia="en-US"/>
        </w:rPr>
        <w:t xml:space="preserve"> </w:t>
      </w:r>
      <w:r w:rsidR="004E3696" w:rsidRPr="0019122B">
        <w:rPr>
          <w:bCs/>
          <w:lang w:eastAsia="en-US"/>
        </w:rPr>
        <w:t>55/2017 o štátnej službe a o zmene a doplnení niektorých zákonov</w:t>
      </w:r>
      <w:del w:id="607" w:author="Autor">
        <w:r w:rsidR="004E3696" w:rsidRPr="0019122B">
          <w:rPr>
            <w:bCs/>
            <w:lang w:eastAsia="en-US"/>
          </w:rPr>
          <w:delText>, §</w:delText>
        </w:r>
      </w:del>
      <w:ins w:id="608" w:author="Autor">
        <w:r w:rsidR="004E3696" w:rsidRPr="0019122B">
          <w:rPr>
            <w:bCs/>
            <w:lang w:eastAsia="en-US"/>
          </w:rPr>
          <w:t xml:space="preserve"> </w:t>
        </w:r>
        <w:r w:rsidR="00792BB7">
          <w:rPr>
            <w:bCs/>
            <w:lang w:eastAsia="en-US"/>
          </w:rPr>
          <w:t>(</w:t>
        </w:r>
        <w:r w:rsidR="004E3696" w:rsidRPr="0019122B">
          <w:rPr>
            <w:bCs/>
            <w:lang w:eastAsia="en-US"/>
          </w:rPr>
          <w:t>§</w:t>
        </w:r>
      </w:ins>
      <w:r w:rsidR="004E3696" w:rsidRPr="0019122B">
        <w:rPr>
          <w:bCs/>
          <w:lang w:eastAsia="en-US"/>
        </w:rPr>
        <w:t xml:space="preserve"> 38, </w:t>
      </w:r>
      <w:del w:id="609" w:author="Autor">
        <w:r w:rsidR="004E3696" w:rsidRPr="0019122B">
          <w:rPr>
            <w:bCs/>
            <w:lang w:eastAsia="en-US"/>
          </w:rPr>
          <w:delText>ods</w:delText>
        </w:r>
        <w:r w:rsidR="00B0737D" w:rsidRPr="0019122B">
          <w:rPr>
            <w:bCs/>
            <w:lang w:eastAsia="en-US"/>
          </w:rPr>
          <w:delText>e</w:delText>
        </w:r>
        <w:r w:rsidR="004E3696" w:rsidRPr="0019122B">
          <w:rPr>
            <w:bCs/>
            <w:lang w:eastAsia="en-US"/>
          </w:rPr>
          <w:delText>ku</w:delText>
        </w:r>
      </w:del>
      <w:ins w:id="610" w:author="Autor">
        <w:r w:rsidR="004E3696" w:rsidRPr="0019122B">
          <w:rPr>
            <w:bCs/>
            <w:lang w:eastAsia="en-US"/>
          </w:rPr>
          <w:t>ods</w:t>
        </w:r>
        <w:r w:rsidR="00B0737D" w:rsidRPr="0019122B">
          <w:rPr>
            <w:bCs/>
            <w:lang w:eastAsia="en-US"/>
          </w:rPr>
          <w:t>e</w:t>
        </w:r>
        <w:r w:rsidR="004E3696" w:rsidRPr="0019122B">
          <w:rPr>
            <w:bCs/>
            <w:lang w:eastAsia="en-US"/>
          </w:rPr>
          <w:t>k</w:t>
        </w:r>
      </w:ins>
      <w:r w:rsidR="004E3696" w:rsidRPr="0019122B">
        <w:rPr>
          <w:bCs/>
          <w:lang w:eastAsia="en-US"/>
        </w:rPr>
        <w:t xml:space="preserve"> 11, </w:t>
      </w:r>
      <w:del w:id="611" w:author="Autor">
        <w:r w:rsidR="004E3696" w:rsidRPr="0019122B">
          <w:rPr>
            <w:bCs/>
            <w:lang w:eastAsia="en-US"/>
          </w:rPr>
          <w:delText>písmena</w:delText>
        </w:r>
      </w:del>
      <w:ins w:id="612" w:author="Autor">
        <w:r w:rsidR="004E3696" w:rsidRPr="0019122B">
          <w:rPr>
            <w:bCs/>
            <w:lang w:eastAsia="en-US"/>
          </w:rPr>
          <w:t>písmen</w:t>
        </w:r>
        <w:r w:rsidR="00792BB7">
          <w:rPr>
            <w:bCs/>
            <w:lang w:eastAsia="en-US"/>
          </w:rPr>
          <w:t>o</w:t>
        </w:r>
      </w:ins>
      <w:r w:rsidR="004E3696" w:rsidRPr="0019122B">
        <w:rPr>
          <w:bCs/>
          <w:lang w:eastAsia="en-US"/>
        </w:rPr>
        <w:t xml:space="preserve"> </w:t>
      </w:r>
      <w:r w:rsidR="00B0737D" w:rsidRPr="0019122B">
        <w:rPr>
          <w:bCs/>
          <w:lang w:eastAsia="en-US"/>
        </w:rPr>
        <w:t>c) si RO</w:t>
      </w:r>
      <w:del w:id="613" w:author="Autor">
        <w:r w:rsidR="00B0737D" w:rsidRPr="0019122B">
          <w:rPr>
            <w:bCs/>
            <w:lang w:eastAsia="en-US"/>
          </w:rPr>
          <w:delText>/</w:delText>
        </w:r>
      </w:del>
      <w:ins w:id="614" w:author="Autor">
        <w:r w:rsidR="00ED3540">
          <w:rPr>
            <w:bCs/>
            <w:lang w:eastAsia="en-US"/>
          </w:rPr>
          <w:t xml:space="preserve">, </w:t>
        </w:r>
      </w:ins>
      <w:r w:rsidR="00B0737D" w:rsidRPr="0019122B">
        <w:rPr>
          <w:bCs/>
          <w:lang w:eastAsia="en-US"/>
        </w:rPr>
        <w:t>SO</w:t>
      </w:r>
      <w:ins w:id="615" w:author="Autor">
        <w:r w:rsidR="00ED3540">
          <w:rPr>
            <w:bCs/>
            <w:lang w:eastAsia="en-US"/>
          </w:rPr>
          <w:t xml:space="preserve"> a PJ</w:t>
        </w:r>
      </w:ins>
      <w:r w:rsidR="00B0737D" w:rsidRPr="0019122B">
        <w:rPr>
          <w:bCs/>
          <w:lang w:eastAsia="en-US"/>
        </w:rPr>
        <w:t xml:space="preserve"> môže v internom služobnom predpise definovať prednostný študijný odbor</w:t>
      </w:r>
      <w:r w:rsidR="005C748A" w:rsidRPr="0019122B">
        <w:rPr>
          <w:bCs/>
          <w:lang w:eastAsia="en-US"/>
        </w:rPr>
        <w:t xml:space="preserve"> podľa príslušného rozhodnutia MŠVVaŠ SR k sústave študijných odborov</w:t>
      </w:r>
      <w:r w:rsidR="005C748A" w:rsidRPr="005C748A">
        <w:rPr>
          <w:rStyle w:val="Odkaznapoznmkupodiarou"/>
          <w:bCs/>
          <w:lang w:eastAsia="en-US"/>
        </w:rPr>
        <w:footnoteReference w:id="14"/>
      </w:r>
      <w:r w:rsidR="005C748A" w:rsidRPr="0019122B">
        <w:rPr>
          <w:bCs/>
          <w:lang w:eastAsia="en-US"/>
        </w:rPr>
        <w:t>.</w:t>
      </w:r>
    </w:p>
    <w:p w:rsidR="006B16F8" w:rsidRPr="005C748A" w:rsidRDefault="00301908" w:rsidP="009C708C">
      <w:pPr>
        <w:pStyle w:val="Odsekzoznamu"/>
        <w:numPr>
          <w:ilvl w:val="0"/>
          <w:numId w:val="16"/>
        </w:numPr>
        <w:spacing w:before="120" w:after="120"/>
        <w:ind w:left="426" w:hanging="425"/>
        <w:contextualSpacing w:val="0"/>
        <w:jc w:val="both"/>
      </w:pPr>
      <w:r w:rsidRPr="005C748A">
        <w:t xml:space="preserve">Špecifické kvalifikačné predpoklady a osobnostné predpoklady v zmysle kvalifikačných predpokladov pre štandardizované </w:t>
      </w:r>
      <w:ins w:id="619" w:author="Autor">
        <w:r w:rsidR="00702634">
          <w:t xml:space="preserve">pracovné </w:t>
        </w:r>
      </w:ins>
      <w:r w:rsidRPr="005C748A">
        <w:t>pozície predstavujú znalosti, schopnosti a zručnosti, ktoré môž</w:t>
      </w:r>
      <w:r w:rsidR="008223AE" w:rsidRPr="005C748A">
        <w:t>e</w:t>
      </w:r>
      <w:r w:rsidRPr="005C748A">
        <w:t xml:space="preserve"> RO</w:t>
      </w:r>
      <w:del w:id="620" w:author="Autor">
        <w:r w:rsidRPr="005C748A">
          <w:delText>/</w:delText>
        </w:r>
      </w:del>
      <w:ins w:id="621" w:author="Autor">
        <w:r w:rsidR="00ED3540">
          <w:t xml:space="preserve">, </w:t>
        </w:r>
      </w:ins>
      <w:r w:rsidRPr="005C748A">
        <w:t>SO</w:t>
      </w:r>
      <w:ins w:id="622" w:author="Autor">
        <w:r w:rsidR="00ED3540">
          <w:t xml:space="preserve"> a PJ</w:t>
        </w:r>
      </w:ins>
      <w:r w:rsidRPr="005C748A">
        <w:t xml:space="preserve"> zohľadniť pri osobnom pohovore s uchádzačmi o zamestnanie.</w:t>
      </w:r>
      <w:r w:rsidR="006B16F8" w:rsidRPr="005C748A">
        <w:t xml:space="preserve"> </w:t>
      </w:r>
      <w:r w:rsidR="006B16F8" w:rsidRPr="005C748A">
        <w:rPr>
          <w:lang w:eastAsia="en-US"/>
        </w:rPr>
        <w:t xml:space="preserve">Špecifické kvalifikačné predpoklady špecifikujú znalosť ovládania cudzieho jazyka, počítačovej gramotnosti, znalosti konkrétnych legislatívnych predpisov, ktoré sú pri výkone práce aplikované a počet rokov odbornej praxe alebo obdobnej praxe, ktorá je vítaná pre jednotlivé pozície. </w:t>
      </w:r>
    </w:p>
    <w:p w:rsidR="005C748A" w:rsidRDefault="003A2821" w:rsidP="009C708C">
      <w:pPr>
        <w:pStyle w:val="Zkladntext"/>
        <w:numPr>
          <w:ilvl w:val="0"/>
          <w:numId w:val="16"/>
        </w:numPr>
        <w:spacing w:before="120"/>
        <w:ind w:left="426" w:hanging="425"/>
        <w:jc w:val="both"/>
        <w:rPr>
          <w:lang w:eastAsia="en-US"/>
        </w:rPr>
      </w:pPr>
      <w:r w:rsidRPr="005C748A">
        <w:rPr>
          <w:lang w:eastAsia="en-US"/>
        </w:rPr>
        <w:t>Osobnostné</w:t>
      </w:r>
      <w:r w:rsidR="00301908" w:rsidRPr="005C748A">
        <w:rPr>
          <w:lang w:eastAsia="en-US"/>
        </w:rPr>
        <w:t xml:space="preserve"> </w:t>
      </w:r>
      <w:r w:rsidRPr="005C748A">
        <w:rPr>
          <w:lang w:eastAsia="en-US"/>
        </w:rPr>
        <w:t xml:space="preserve">vlastnosti </w:t>
      </w:r>
      <w:r w:rsidR="00301908" w:rsidRPr="005C748A">
        <w:rPr>
          <w:lang w:eastAsia="en-US"/>
        </w:rPr>
        <w:t>zahŕňajú súhrn schopností a zručností, ktoré sú nevyhnutné na výkon kompetencií na pracovnej pozíci</w:t>
      </w:r>
      <w:r w:rsidR="00D97217" w:rsidRPr="005C748A">
        <w:rPr>
          <w:lang w:eastAsia="en-US"/>
        </w:rPr>
        <w:t>i</w:t>
      </w:r>
      <w:r w:rsidR="00301908" w:rsidRPr="005C748A">
        <w:rPr>
          <w:lang w:eastAsia="en-US"/>
        </w:rPr>
        <w:t xml:space="preserve">. </w:t>
      </w:r>
      <w:r w:rsidRPr="005C748A">
        <w:rPr>
          <w:lang w:eastAsia="en-US"/>
        </w:rPr>
        <w:t xml:space="preserve">V zmysle prílohy č. 1 vyhlášky č. </w:t>
      </w:r>
      <w:r w:rsidR="00F32394">
        <w:rPr>
          <w:lang w:eastAsia="en-US"/>
        </w:rPr>
        <w:t>127/2017 Z. z.</w:t>
      </w:r>
      <w:r w:rsidRPr="005C748A">
        <w:rPr>
          <w:lang w:eastAsia="en-US"/>
        </w:rPr>
        <w:t xml:space="preserve"> </w:t>
      </w:r>
      <w:r w:rsidR="000B2D28" w:rsidRPr="005C748A">
        <w:rPr>
          <w:lang w:eastAsia="en-US"/>
        </w:rPr>
        <w:t xml:space="preserve">k </w:t>
      </w:r>
      <w:r w:rsidR="000B2D28" w:rsidRPr="005C748A">
        <w:rPr>
          <w:bCs/>
          <w:lang w:eastAsia="en-US"/>
        </w:rPr>
        <w:t>Zákonu</w:t>
      </w:r>
      <w:r w:rsidRPr="005C748A">
        <w:rPr>
          <w:bCs/>
          <w:lang w:eastAsia="en-US"/>
        </w:rPr>
        <w:t xml:space="preserve"> č.</w:t>
      </w:r>
      <w:r w:rsidR="00ED6BF8">
        <w:rPr>
          <w:bCs/>
          <w:lang w:eastAsia="en-US"/>
        </w:rPr>
        <w:t xml:space="preserve"> </w:t>
      </w:r>
      <w:r w:rsidRPr="005C748A">
        <w:rPr>
          <w:bCs/>
          <w:lang w:eastAsia="en-US"/>
        </w:rPr>
        <w:t>55/2017 o štátnej službe a o zmene a doplnení niektorých zákonov, si RO</w:t>
      </w:r>
      <w:del w:id="623" w:author="Autor">
        <w:r w:rsidRPr="005C748A">
          <w:rPr>
            <w:bCs/>
            <w:lang w:eastAsia="en-US"/>
          </w:rPr>
          <w:delText>/</w:delText>
        </w:r>
      </w:del>
      <w:ins w:id="624" w:author="Autor">
        <w:r w:rsidR="00ED3540">
          <w:rPr>
            <w:bCs/>
            <w:lang w:eastAsia="en-US"/>
          </w:rPr>
          <w:t xml:space="preserve">, </w:t>
        </w:r>
      </w:ins>
      <w:r w:rsidRPr="005C748A">
        <w:rPr>
          <w:bCs/>
          <w:lang w:eastAsia="en-US"/>
        </w:rPr>
        <w:t>SO</w:t>
      </w:r>
      <w:ins w:id="625" w:author="Autor">
        <w:r w:rsidR="00ED3540">
          <w:rPr>
            <w:bCs/>
            <w:lang w:eastAsia="en-US"/>
          </w:rPr>
          <w:t xml:space="preserve"> a PJ</w:t>
        </w:r>
      </w:ins>
      <w:r w:rsidRPr="005C748A">
        <w:rPr>
          <w:bCs/>
          <w:lang w:eastAsia="en-US"/>
        </w:rPr>
        <w:t xml:space="preserve"> vyberá 3 schopnosti a osobnostné vlastnosti pre jednotlivé štandardizované</w:t>
      </w:r>
      <w:r w:rsidR="00702634">
        <w:rPr>
          <w:bCs/>
          <w:lang w:eastAsia="en-US"/>
        </w:rPr>
        <w:t xml:space="preserve"> </w:t>
      </w:r>
      <w:ins w:id="626" w:author="Autor">
        <w:r w:rsidR="00702634">
          <w:rPr>
            <w:bCs/>
            <w:lang w:eastAsia="en-US"/>
          </w:rPr>
          <w:t xml:space="preserve">pracovné </w:t>
        </w:r>
        <w:r w:rsidRPr="005C748A">
          <w:rPr>
            <w:bCs/>
            <w:lang w:eastAsia="en-US"/>
          </w:rPr>
          <w:t xml:space="preserve"> </w:t>
        </w:r>
      </w:ins>
      <w:r w:rsidRPr="005C748A">
        <w:rPr>
          <w:bCs/>
          <w:lang w:eastAsia="en-US"/>
        </w:rPr>
        <w:t>pozície. Pre riadi</w:t>
      </w:r>
      <w:r w:rsidR="000B2D28" w:rsidRPr="005C748A">
        <w:rPr>
          <w:bCs/>
          <w:lang w:eastAsia="en-US"/>
        </w:rPr>
        <w:t>a</w:t>
      </w:r>
      <w:r w:rsidRPr="005C748A">
        <w:rPr>
          <w:bCs/>
          <w:lang w:eastAsia="en-US"/>
        </w:rPr>
        <w:t>ce pozície si RO</w:t>
      </w:r>
      <w:del w:id="627" w:author="Autor">
        <w:r w:rsidRPr="005C748A">
          <w:rPr>
            <w:bCs/>
            <w:lang w:eastAsia="en-US"/>
          </w:rPr>
          <w:delText>/</w:delText>
        </w:r>
      </w:del>
      <w:ins w:id="628" w:author="Autor">
        <w:r w:rsidR="00ED3540">
          <w:rPr>
            <w:bCs/>
            <w:lang w:eastAsia="en-US"/>
          </w:rPr>
          <w:t xml:space="preserve">, </w:t>
        </w:r>
      </w:ins>
      <w:r w:rsidRPr="005C748A">
        <w:rPr>
          <w:bCs/>
          <w:lang w:eastAsia="en-US"/>
        </w:rPr>
        <w:t>SO</w:t>
      </w:r>
      <w:r w:rsidR="00ED3540">
        <w:rPr>
          <w:bCs/>
          <w:lang w:eastAsia="en-US"/>
        </w:rPr>
        <w:t xml:space="preserve"> </w:t>
      </w:r>
      <w:ins w:id="629" w:author="Autor">
        <w:r w:rsidR="00ED3540">
          <w:rPr>
            <w:bCs/>
            <w:lang w:eastAsia="en-US"/>
          </w:rPr>
          <w:t>a PJ</w:t>
        </w:r>
        <w:r w:rsidRPr="005C748A">
          <w:rPr>
            <w:bCs/>
            <w:lang w:eastAsia="en-US"/>
          </w:rPr>
          <w:t xml:space="preserve"> </w:t>
        </w:r>
      </w:ins>
      <w:r w:rsidRPr="005C748A">
        <w:rPr>
          <w:bCs/>
          <w:lang w:eastAsia="en-US"/>
        </w:rPr>
        <w:t xml:space="preserve">v zmysle prílohy č. 2 vyhlášky č. </w:t>
      </w:r>
      <w:r w:rsidR="00F32394">
        <w:rPr>
          <w:lang w:eastAsia="en-US"/>
        </w:rPr>
        <w:t>127/2017 Z. z.</w:t>
      </w:r>
      <w:r w:rsidRPr="005C748A">
        <w:rPr>
          <w:bCs/>
          <w:lang w:eastAsia="en-US"/>
        </w:rPr>
        <w:t xml:space="preserve"> </w:t>
      </w:r>
      <w:r w:rsidR="000B2D28" w:rsidRPr="005C748A">
        <w:rPr>
          <w:bCs/>
          <w:lang w:eastAsia="en-US"/>
        </w:rPr>
        <w:t>k Zákonu</w:t>
      </w:r>
      <w:r w:rsidRPr="005C748A">
        <w:rPr>
          <w:bCs/>
          <w:lang w:eastAsia="en-US"/>
        </w:rPr>
        <w:t xml:space="preserve"> č.</w:t>
      </w:r>
      <w:r w:rsidR="00F32869">
        <w:rPr>
          <w:bCs/>
          <w:lang w:eastAsia="en-US"/>
        </w:rPr>
        <w:t xml:space="preserve"> </w:t>
      </w:r>
      <w:r w:rsidRPr="005C748A">
        <w:rPr>
          <w:bCs/>
          <w:lang w:eastAsia="en-US"/>
        </w:rPr>
        <w:t>55/2017 o štátnej službe a o zmene a doplnení niektorých zákonov vyberá obe schopnosti určené pre vedúceho zamestnanca ako aj 3 schopnosti a osobnostné vlastnosti z prílohy 1 vyhlášky</w:t>
      </w:r>
      <w:r w:rsidRPr="005C748A">
        <w:rPr>
          <w:lang w:eastAsia="en-US"/>
        </w:rPr>
        <w:t xml:space="preserve"> </w:t>
      </w:r>
      <w:r w:rsidRPr="005C748A">
        <w:rPr>
          <w:bCs/>
          <w:lang w:eastAsia="en-US"/>
        </w:rPr>
        <w:t xml:space="preserve">č. </w:t>
      </w:r>
      <w:r w:rsidR="00F32394">
        <w:rPr>
          <w:lang w:eastAsia="en-US"/>
        </w:rPr>
        <w:t>127/2017 Z. z.</w:t>
      </w:r>
    </w:p>
    <w:p w:rsidR="005C748A" w:rsidRDefault="005C748A">
      <w:pPr>
        <w:spacing w:after="200" w:line="276" w:lineRule="auto"/>
        <w:rPr>
          <w:del w:id="630" w:author="Autor"/>
          <w:bCs/>
          <w:lang w:eastAsia="en-US"/>
        </w:rPr>
      </w:pPr>
      <w:del w:id="631" w:author="Autor">
        <w:r>
          <w:rPr>
            <w:bCs/>
            <w:lang w:eastAsia="en-US"/>
          </w:rPr>
          <w:br w:type="page"/>
        </w:r>
      </w:del>
    </w:p>
    <w:p w:rsidR="003B6034" w:rsidRPr="00121AD0" w:rsidRDefault="003B6034">
      <w:pPr>
        <w:pStyle w:val="Zkladntext"/>
        <w:spacing w:before="120"/>
        <w:ind w:left="426"/>
        <w:jc w:val="both"/>
        <w:rPr>
          <w:rPrChange w:id="632" w:author="Autor">
            <w:rPr>
              <w:i/>
            </w:rPr>
          </w:rPrChange>
        </w:rPr>
        <w:pPrChange w:id="633" w:author="Autor">
          <w:pPr>
            <w:pStyle w:val="Zkladntext"/>
            <w:spacing w:before="120"/>
            <w:ind w:left="1"/>
            <w:jc w:val="both"/>
          </w:pPr>
        </w:pPrChange>
      </w:pPr>
    </w:p>
    <w:p w:rsidR="0082404E" w:rsidRPr="00301908" w:rsidRDefault="0082404E" w:rsidP="00536549">
      <w:pPr>
        <w:pStyle w:val="Popis"/>
        <w:keepNext/>
        <w:spacing w:before="120" w:after="120"/>
        <w:ind w:left="-851"/>
        <w:jc w:val="both"/>
        <w:rPr>
          <w:b/>
          <w:i w:val="0"/>
          <w:sz w:val="24"/>
          <w:szCs w:val="24"/>
          <w:lang w:val="sk-SK"/>
        </w:rPr>
      </w:pPr>
      <w:r w:rsidRPr="00301908">
        <w:rPr>
          <w:b/>
          <w:i w:val="0"/>
          <w:sz w:val="24"/>
          <w:szCs w:val="24"/>
          <w:lang w:val="sk-SK"/>
        </w:rPr>
        <w:lastRenderedPageBreak/>
        <w:t xml:space="preserve">Tabuľka č. </w:t>
      </w:r>
      <w:r w:rsidR="00194885">
        <w:rPr>
          <w:b/>
          <w:i w:val="0"/>
          <w:sz w:val="24"/>
          <w:szCs w:val="24"/>
          <w:lang w:val="sk-SK"/>
        </w:rPr>
        <w:t>6</w:t>
      </w:r>
      <w:r w:rsidRPr="00301908">
        <w:rPr>
          <w:b/>
          <w:i w:val="0"/>
          <w:sz w:val="24"/>
          <w:szCs w:val="24"/>
          <w:lang w:val="sk-SK"/>
        </w:rPr>
        <w:t xml:space="preserve">: Kvalifikačné predpoklady pre štandardizované </w:t>
      </w:r>
      <w:ins w:id="634" w:author="Autor">
        <w:r w:rsidR="00702634">
          <w:rPr>
            <w:b/>
            <w:i w:val="0"/>
            <w:sz w:val="24"/>
            <w:szCs w:val="24"/>
            <w:lang w:val="sk-SK"/>
          </w:rPr>
          <w:t xml:space="preserve">pracovné </w:t>
        </w:r>
      </w:ins>
      <w:r w:rsidRPr="00301908">
        <w:rPr>
          <w:b/>
          <w:i w:val="0"/>
          <w:sz w:val="24"/>
          <w:szCs w:val="24"/>
          <w:lang w:val="sk-SK"/>
        </w:rPr>
        <w:t>pozície</w:t>
      </w:r>
    </w:p>
    <w:tbl>
      <w:tblPr>
        <w:tblW w:w="59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11"/>
        <w:gridCol w:w="1750"/>
        <w:gridCol w:w="3458"/>
        <w:gridCol w:w="3275"/>
      </w:tblGrid>
      <w:tr w:rsidR="00437199" w:rsidRPr="00536549" w:rsidTr="008C6DDE">
        <w:trPr>
          <w:cantSplit/>
          <w:trHeight w:val="449"/>
          <w:tblHeader/>
          <w:jc w:val="center"/>
        </w:trPr>
        <w:tc>
          <w:tcPr>
            <w:tcW w:w="1034" w:type="pct"/>
            <w:tcBorders>
              <w:top w:val="single" w:sz="4" w:space="0" w:color="auto"/>
              <w:left w:val="single" w:sz="4" w:space="0" w:color="auto"/>
              <w:bottom w:val="single" w:sz="4" w:space="0" w:color="auto"/>
              <w:right w:val="single" w:sz="4" w:space="0" w:color="auto"/>
            </w:tcBorders>
            <w:shd w:val="clear" w:color="auto" w:fill="FFFFFF"/>
          </w:tcPr>
          <w:p w:rsidR="00301908" w:rsidRPr="00536549" w:rsidRDefault="00301908" w:rsidP="00536549">
            <w:pPr>
              <w:pStyle w:val="Odsekzoznamu"/>
              <w:ind w:left="0"/>
              <w:jc w:val="center"/>
              <w:rPr>
                <w:rFonts w:eastAsia="Calibri"/>
                <w:b/>
                <w:bCs/>
                <w:iCs/>
              </w:rPr>
            </w:pPr>
            <w:r w:rsidRPr="00536549">
              <w:rPr>
                <w:rFonts w:eastAsia="Calibri"/>
                <w:b/>
              </w:rPr>
              <w:t>Pracovná pozícia</w:t>
            </w:r>
          </w:p>
        </w:tc>
        <w:tc>
          <w:tcPr>
            <w:tcW w:w="818" w:type="pct"/>
            <w:tcBorders>
              <w:top w:val="single" w:sz="4" w:space="0" w:color="auto"/>
              <w:left w:val="single" w:sz="4" w:space="0" w:color="auto"/>
              <w:bottom w:val="single" w:sz="4" w:space="0" w:color="auto"/>
              <w:right w:val="single" w:sz="4" w:space="0" w:color="auto"/>
            </w:tcBorders>
            <w:shd w:val="clear" w:color="auto" w:fill="FFFFFF"/>
          </w:tcPr>
          <w:p w:rsidR="00301908" w:rsidRPr="00536549" w:rsidRDefault="00301908" w:rsidP="00536549">
            <w:pPr>
              <w:jc w:val="center"/>
              <w:rPr>
                <w:rFonts w:eastAsia="Calibri"/>
                <w:b/>
                <w:bCs/>
              </w:rPr>
            </w:pPr>
            <w:r w:rsidRPr="00536549">
              <w:rPr>
                <w:rFonts w:eastAsia="Calibri"/>
                <w:b/>
              </w:rPr>
              <w:t>Kvalifikačné predpoklady - všeobecné</w:t>
            </w:r>
          </w:p>
        </w:tc>
        <w:tc>
          <w:tcPr>
            <w:tcW w:w="1617" w:type="pct"/>
            <w:tcBorders>
              <w:top w:val="single" w:sz="4" w:space="0" w:color="auto"/>
              <w:left w:val="single" w:sz="4" w:space="0" w:color="auto"/>
              <w:bottom w:val="single" w:sz="4" w:space="0" w:color="auto"/>
              <w:right w:val="single" w:sz="4" w:space="0" w:color="auto"/>
            </w:tcBorders>
            <w:shd w:val="clear" w:color="auto" w:fill="FFFFFF"/>
          </w:tcPr>
          <w:p w:rsidR="00301908" w:rsidRPr="00536549" w:rsidRDefault="00301908" w:rsidP="00536549">
            <w:pPr>
              <w:jc w:val="center"/>
              <w:rPr>
                <w:rFonts w:eastAsia="Calibri"/>
                <w:b/>
              </w:rPr>
            </w:pPr>
            <w:r w:rsidRPr="00536549">
              <w:rPr>
                <w:rFonts w:eastAsia="Calibri"/>
                <w:b/>
              </w:rPr>
              <w:t>Kvalifikačné predpoklady – špecifické</w:t>
            </w:r>
          </w:p>
        </w:tc>
        <w:tc>
          <w:tcPr>
            <w:tcW w:w="1531" w:type="pct"/>
            <w:tcBorders>
              <w:top w:val="single" w:sz="4" w:space="0" w:color="auto"/>
              <w:left w:val="single" w:sz="4" w:space="0" w:color="auto"/>
              <w:bottom w:val="single" w:sz="4" w:space="0" w:color="auto"/>
              <w:right w:val="single" w:sz="4" w:space="0" w:color="auto"/>
            </w:tcBorders>
            <w:shd w:val="clear" w:color="auto" w:fill="FFFFFF"/>
          </w:tcPr>
          <w:p w:rsidR="00301908" w:rsidRPr="00536549" w:rsidRDefault="00301908" w:rsidP="00536549">
            <w:pPr>
              <w:jc w:val="center"/>
              <w:rPr>
                <w:rFonts w:eastAsia="Calibri"/>
                <w:b/>
                <w:bCs/>
              </w:rPr>
            </w:pPr>
            <w:r w:rsidRPr="00536549">
              <w:rPr>
                <w:rFonts w:eastAsia="Calibri"/>
                <w:b/>
              </w:rPr>
              <w:t>Osobnostné predpoklady</w:t>
            </w:r>
            <w:r w:rsidR="00B306EB">
              <w:rPr>
                <w:rFonts w:eastAsia="Calibri"/>
                <w:b/>
              </w:rPr>
              <w:t xml:space="preserve"> (potrebné vybrať 3)</w:t>
            </w:r>
          </w:p>
        </w:tc>
      </w:tr>
      <w:tr w:rsidR="00437199" w:rsidRPr="00536549" w:rsidTr="008C6DDE">
        <w:trPr>
          <w:cantSplit/>
          <w:trHeight w:val="1776"/>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pStyle w:val="Odsekzoznamu"/>
              <w:ind w:left="34"/>
              <w:rPr>
                <w:rFonts w:eastAsia="Calibri"/>
                <w:b/>
                <w:iCs/>
              </w:rPr>
            </w:pPr>
            <w:r w:rsidRPr="00536549">
              <w:rPr>
                <w:rFonts w:eastAsia="Calibri"/>
                <w:b/>
                <w:iCs/>
              </w:rPr>
              <w:t>manažér programovania</w:t>
            </w:r>
          </w:p>
          <w:p w:rsidR="00301908" w:rsidRPr="00536549" w:rsidRDefault="00301908" w:rsidP="002465B5">
            <w:pPr>
              <w:pStyle w:val="Odsekzoznamu"/>
              <w:ind w:left="34"/>
              <w:rPr>
                <w:rFonts w:eastAsia="Calibri"/>
                <w:b/>
                <w:iCs/>
              </w:rPr>
            </w:pP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pStyle w:val="Odsekzoznamu"/>
              <w:ind w:left="0"/>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3 roky alebo 4,5 roka v obdobnej oblasti*</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právnych predpisov SR a EÚ v oblasti fondov EÚ</w:t>
            </w:r>
          </w:p>
          <w:p w:rsidR="00301908" w:rsidRPr="00536549" w:rsidRDefault="00301908" w:rsidP="009C708C">
            <w:pPr>
              <w:pStyle w:val="Odsekzoznamu"/>
              <w:numPr>
                <w:ilvl w:val="0"/>
                <w:numId w:val="7"/>
              </w:numPr>
              <w:ind w:left="174" w:hanging="174"/>
              <w:rPr>
                <w:rFonts w:eastAsia="Calibri"/>
              </w:rPr>
            </w:pPr>
            <w:r w:rsidRPr="00536549">
              <w:rPr>
                <w:rFonts w:eastAsia="Calibri"/>
              </w:rPr>
              <w:t>skúsenosť s vypracovaním  strategických dokumentov</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pod </w:t>
            </w:r>
          </w:p>
          <w:p w:rsidR="00B1508A" w:rsidRPr="00911639" w:rsidRDefault="00B1508A" w:rsidP="008C6DDE">
            <w:pPr>
              <w:pStyle w:val="Odsekzoznamu"/>
              <w:ind w:left="360" w:right="-648"/>
            </w:pPr>
            <w:r w:rsidRPr="00911639">
              <w:t>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B1508A" w:rsidRPr="00911639" w:rsidRDefault="00B1508A" w:rsidP="008C6DDE">
            <w:pPr>
              <w:pStyle w:val="Odsekzoznamu"/>
              <w:numPr>
                <w:ilvl w:val="0"/>
                <w:numId w:val="7"/>
              </w:numPr>
              <w:ind w:right="-648"/>
            </w:pPr>
            <w:r w:rsidRPr="00911639">
              <w:t>Analytické,</w:t>
            </w:r>
            <w:r w:rsidR="008C6DDE">
              <w:t xml:space="preserve"> </w:t>
            </w:r>
            <w:r w:rsidRPr="00911639">
              <w:t>koncepčné a strategické myslenie</w:t>
            </w:r>
          </w:p>
          <w:p w:rsidR="00301908" w:rsidRPr="008C6DDE" w:rsidRDefault="00301908" w:rsidP="008C6DDE">
            <w:pPr>
              <w:rPr>
                <w:rFonts w:eastAsia="Calibri"/>
              </w:rPr>
            </w:pPr>
          </w:p>
        </w:tc>
      </w:tr>
      <w:tr w:rsidR="00437199" w:rsidRPr="00536549" w:rsidTr="008C6DDE">
        <w:trPr>
          <w:cantSplit/>
          <w:trHeight w:val="1776"/>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pStyle w:val="Odsekzoznamu"/>
              <w:ind w:left="34"/>
              <w:rPr>
                <w:rFonts w:eastAsia="Calibri"/>
                <w:b/>
                <w:iCs/>
              </w:rPr>
            </w:pPr>
            <w:r w:rsidRPr="00536549">
              <w:rPr>
                <w:rFonts w:eastAsia="Calibri"/>
                <w:b/>
                <w:iCs/>
              </w:rPr>
              <w:t>manažér pre metodiku</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3 roky alebo 4,5 roka v obdobnej oblasti*</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právnych predpisov SR a EÚ v oblasti fondov EÚ,</w:t>
            </w:r>
          </w:p>
          <w:p w:rsidR="00301908" w:rsidRPr="00536549" w:rsidRDefault="00301908" w:rsidP="009C708C">
            <w:pPr>
              <w:pStyle w:val="Odsekzoznamu"/>
              <w:numPr>
                <w:ilvl w:val="0"/>
                <w:numId w:val="7"/>
              </w:numPr>
              <w:ind w:left="174" w:hanging="174"/>
              <w:rPr>
                <w:rFonts w:eastAsia="Calibri"/>
              </w:rPr>
            </w:pPr>
            <w:r w:rsidRPr="00536549">
              <w:rPr>
                <w:rFonts w:eastAsia="Calibri"/>
              </w:rPr>
              <w:t>skúsenosti v oblasti tvorby strategických dokumentov</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pod </w:t>
            </w:r>
          </w:p>
          <w:p w:rsidR="00B1508A" w:rsidRPr="00911639" w:rsidRDefault="00B1508A" w:rsidP="008C6DDE">
            <w:pPr>
              <w:pStyle w:val="Odsekzoznamu"/>
              <w:ind w:left="360" w:right="-648"/>
            </w:pPr>
            <w:r w:rsidRPr="00911639">
              <w:t>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408"/>
          <w:jc w:val="center"/>
        </w:trPr>
        <w:tc>
          <w:tcPr>
            <w:tcW w:w="1034" w:type="pct"/>
            <w:tcBorders>
              <w:left w:val="single" w:sz="4" w:space="0" w:color="auto"/>
              <w:bottom w:val="single" w:sz="4" w:space="0" w:color="auto"/>
            </w:tcBorders>
            <w:shd w:val="clear" w:color="auto" w:fill="FFFFFF"/>
          </w:tcPr>
          <w:p w:rsidR="00301908" w:rsidRPr="00536549" w:rsidRDefault="00301908">
            <w:pPr>
              <w:rPr>
                <w:rFonts w:eastAsia="Calibri"/>
                <w:b/>
                <w:iCs/>
              </w:rPr>
            </w:pPr>
            <w:r w:rsidRPr="00536549">
              <w:rPr>
                <w:rFonts w:eastAsia="Calibri"/>
                <w:b/>
                <w:iCs/>
              </w:rPr>
              <w:t>sektorový/rezortný expert</w:t>
            </w:r>
          </w:p>
        </w:tc>
        <w:tc>
          <w:tcPr>
            <w:tcW w:w="818" w:type="pct"/>
            <w:shd w:val="clear" w:color="auto" w:fill="FFFFFF"/>
          </w:tcPr>
          <w:p w:rsidR="00066999" w:rsidRPr="00D20FCF" w:rsidRDefault="00066999" w:rsidP="00066999">
            <w:pPr>
              <w:pStyle w:val="Odsekzoznamu"/>
              <w:numPr>
                <w:ilvl w:val="0"/>
                <w:numId w:val="7"/>
              </w:numPr>
              <w:ind w:left="174" w:hanging="174"/>
              <w:rPr>
                <w:rFonts w:eastAsia="Calibri"/>
              </w:rPr>
            </w:pPr>
            <w:r w:rsidRPr="00D20FCF">
              <w:rPr>
                <w:rFonts w:eastAsia="Calibri"/>
              </w:rPr>
              <w:t>VŠ vzdelanie 2. stupňa</w:t>
            </w:r>
          </w:p>
          <w:p w:rsidR="00301908" w:rsidRPr="00536549" w:rsidRDefault="00301908" w:rsidP="009C708C">
            <w:pPr>
              <w:pStyle w:val="Odsekzoznamu"/>
              <w:numPr>
                <w:ilvl w:val="0"/>
                <w:numId w:val="8"/>
              </w:numPr>
              <w:ind w:left="0"/>
              <w:jc w:val="both"/>
              <w:rPr>
                <w:rFonts w:eastAsia="Calibri"/>
              </w:rPr>
            </w:pPr>
          </w:p>
        </w:tc>
        <w:tc>
          <w:tcPr>
            <w:tcW w:w="1617" w:type="pct"/>
            <w:shd w:val="clear" w:color="auto" w:fill="FFFFFF"/>
          </w:tcPr>
          <w:p w:rsidR="00066999" w:rsidRPr="00536549" w:rsidRDefault="00066999" w:rsidP="00066999">
            <w:pPr>
              <w:pStyle w:val="Odsekzoznamu"/>
              <w:numPr>
                <w:ilvl w:val="0"/>
                <w:numId w:val="7"/>
              </w:numPr>
              <w:ind w:left="174" w:hanging="174"/>
              <w:rPr>
                <w:rFonts w:eastAsia="Calibri"/>
              </w:rPr>
            </w:pPr>
            <w:r w:rsidRPr="00536549">
              <w:rPr>
                <w:rFonts w:eastAsia="Calibri"/>
              </w:rPr>
              <w:t xml:space="preserve">vítaná znalosť anglického jazyka </w:t>
            </w:r>
          </w:p>
          <w:p w:rsidR="00066999" w:rsidRPr="00536549" w:rsidRDefault="00066999" w:rsidP="00066999">
            <w:pPr>
              <w:pStyle w:val="Odsekzoznamu"/>
              <w:numPr>
                <w:ilvl w:val="0"/>
                <w:numId w:val="7"/>
              </w:numPr>
              <w:ind w:left="174" w:hanging="174"/>
              <w:rPr>
                <w:rFonts w:eastAsia="Calibri"/>
              </w:rPr>
            </w:pPr>
            <w:r w:rsidRPr="00536549">
              <w:rPr>
                <w:rFonts w:eastAsia="Calibri"/>
              </w:rPr>
              <w:t>znalosť práce s PC</w:t>
            </w:r>
            <w:r w:rsidRPr="00536549" w:rsidDel="00B2762B">
              <w:rPr>
                <w:rFonts w:eastAsia="Calibri"/>
              </w:rPr>
              <w:t xml:space="preserve"> </w:t>
            </w:r>
            <w:r w:rsidRPr="00536549">
              <w:rPr>
                <w:rFonts w:eastAsia="Calibri"/>
              </w:rPr>
              <w:t xml:space="preserve"> - užívateľ</w:t>
            </w:r>
          </w:p>
          <w:p w:rsidR="00066999" w:rsidRPr="00536549" w:rsidRDefault="00066999" w:rsidP="00066999">
            <w:pPr>
              <w:pStyle w:val="Odsekzoznamu"/>
              <w:numPr>
                <w:ilvl w:val="0"/>
                <w:numId w:val="7"/>
              </w:numPr>
              <w:ind w:left="174" w:hanging="174"/>
              <w:rPr>
                <w:rFonts w:eastAsia="Calibri"/>
              </w:rPr>
            </w:pPr>
            <w:r w:rsidRPr="00536549">
              <w:rPr>
                <w:rFonts w:eastAsia="Calibri"/>
              </w:rPr>
              <w:t>vítaná prax v oblasti implementácie fondov EÚ 2 roky alebo 3 roky v obdobnej oblasti*</w:t>
            </w:r>
            <w:r w:rsidRPr="00536549" w:rsidDel="00D70559">
              <w:rPr>
                <w:rFonts w:eastAsia="Calibri"/>
              </w:rPr>
              <w:t xml:space="preserve"> </w:t>
            </w:r>
          </w:p>
          <w:p w:rsidR="00301908" w:rsidRPr="00536549" w:rsidRDefault="00301908" w:rsidP="002465B5">
            <w:pPr>
              <w:pStyle w:val="Odsekzoznamu"/>
              <w:ind w:left="0"/>
              <w:jc w:val="both"/>
              <w:rPr>
                <w:rFonts w:eastAsia="Calibri"/>
              </w:rPr>
            </w:pPr>
          </w:p>
        </w:tc>
        <w:tc>
          <w:tcPr>
            <w:tcW w:w="1531" w:type="pct"/>
            <w:shd w:val="clear" w:color="auto" w:fill="FFFFFF"/>
          </w:tcPr>
          <w:p w:rsidR="00066999" w:rsidRPr="00066999" w:rsidRDefault="00066999" w:rsidP="008C6DDE">
            <w:pPr>
              <w:pStyle w:val="Odsekzoznamu"/>
              <w:numPr>
                <w:ilvl w:val="0"/>
                <w:numId w:val="7"/>
              </w:numPr>
              <w:rPr>
                <w:rFonts w:eastAsia="Calibri"/>
              </w:rPr>
            </w:pPr>
            <w:r w:rsidRPr="00066999">
              <w:rPr>
                <w:rFonts w:eastAsia="Calibri"/>
              </w:rPr>
              <w:t>Sebadôvera</w:t>
            </w:r>
          </w:p>
          <w:p w:rsidR="00066999" w:rsidRPr="00066999" w:rsidRDefault="00066999" w:rsidP="008C6DDE">
            <w:pPr>
              <w:pStyle w:val="Odsekzoznamu"/>
              <w:numPr>
                <w:ilvl w:val="0"/>
                <w:numId w:val="7"/>
              </w:numPr>
              <w:rPr>
                <w:rFonts w:eastAsia="Calibri"/>
              </w:rPr>
            </w:pPr>
            <w:r w:rsidRPr="00066999">
              <w:rPr>
                <w:rFonts w:eastAsia="Calibri"/>
              </w:rPr>
              <w:t>Svedomitosť a spoľahlivosť</w:t>
            </w:r>
          </w:p>
          <w:p w:rsidR="00066999" w:rsidRPr="00066999" w:rsidRDefault="00066999" w:rsidP="008C6DDE">
            <w:pPr>
              <w:pStyle w:val="Odsekzoznamu"/>
              <w:numPr>
                <w:ilvl w:val="0"/>
                <w:numId w:val="7"/>
              </w:numPr>
              <w:rPr>
                <w:rFonts w:eastAsia="Calibri"/>
              </w:rPr>
            </w:pPr>
            <w:r w:rsidRPr="00066999">
              <w:rPr>
                <w:rFonts w:eastAsia="Calibri"/>
              </w:rPr>
              <w:t>Samostatnosť</w:t>
            </w:r>
          </w:p>
          <w:p w:rsidR="00066999" w:rsidRPr="00066999" w:rsidRDefault="00066999" w:rsidP="008C6DDE">
            <w:pPr>
              <w:pStyle w:val="Odsekzoznamu"/>
              <w:numPr>
                <w:ilvl w:val="0"/>
                <w:numId w:val="7"/>
              </w:numPr>
              <w:rPr>
                <w:rFonts w:eastAsia="Calibri"/>
              </w:rPr>
            </w:pPr>
            <w:r w:rsidRPr="00066999">
              <w:rPr>
                <w:rFonts w:eastAsia="Calibri"/>
              </w:rPr>
              <w:t>Motivácia</w:t>
            </w:r>
          </w:p>
          <w:p w:rsidR="00066999" w:rsidRPr="00066999" w:rsidRDefault="00066999" w:rsidP="008C6DDE">
            <w:pPr>
              <w:pStyle w:val="Odsekzoznamu"/>
              <w:numPr>
                <w:ilvl w:val="0"/>
                <w:numId w:val="7"/>
              </w:numPr>
              <w:rPr>
                <w:rFonts w:eastAsia="Calibri"/>
              </w:rPr>
            </w:pPr>
            <w:r w:rsidRPr="00066999">
              <w:rPr>
                <w:rFonts w:eastAsia="Calibri"/>
              </w:rPr>
              <w:t>Adaptabilita a flexibilita</w:t>
            </w:r>
          </w:p>
          <w:p w:rsidR="00066999" w:rsidRPr="00066999" w:rsidRDefault="00066999" w:rsidP="008C6DDE">
            <w:pPr>
              <w:pStyle w:val="Odsekzoznamu"/>
              <w:numPr>
                <w:ilvl w:val="0"/>
                <w:numId w:val="7"/>
              </w:numPr>
              <w:rPr>
                <w:rFonts w:eastAsia="Calibri"/>
              </w:rPr>
            </w:pPr>
            <w:r w:rsidRPr="00066999">
              <w:rPr>
                <w:rFonts w:eastAsia="Calibri"/>
              </w:rPr>
              <w:t>Schopnosť pracovať pod tlakom</w:t>
            </w:r>
          </w:p>
          <w:p w:rsidR="00066999" w:rsidRPr="00066999" w:rsidRDefault="00066999" w:rsidP="008C6DDE">
            <w:pPr>
              <w:pStyle w:val="Odsekzoznamu"/>
              <w:numPr>
                <w:ilvl w:val="0"/>
                <w:numId w:val="7"/>
              </w:numPr>
              <w:rPr>
                <w:rFonts w:eastAsia="Calibri"/>
              </w:rPr>
            </w:pPr>
            <w:r w:rsidRPr="00066999">
              <w:rPr>
                <w:rFonts w:eastAsia="Calibri"/>
              </w:rPr>
              <w:t>Rozhodovacia schopnosť</w:t>
            </w:r>
          </w:p>
          <w:p w:rsidR="00066999" w:rsidRPr="00066999" w:rsidRDefault="00066999" w:rsidP="008C6DDE">
            <w:pPr>
              <w:pStyle w:val="Odsekzoznamu"/>
              <w:numPr>
                <w:ilvl w:val="0"/>
                <w:numId w:val="7"/>
              </w:numPr>
              <w:rPr>
                <w:rFonts w:eastAsia="Calibri"/>
              </w:rPr>
            </w:pPr>
            <w:r w:rsidRPr="00066999">
              <w:rPr>
                <w:rFonts w:eastAsia="Calibri"/>
              </w:rPr>
              <w:t>Komunikačné zručnosti</w:t>
            </w:r>
          </w:p>
          <w:p w:rsidR="00066999" w:rsidRPr="00066999" w:rsidRDefault="00066999" w:rsidP="008C6DDE">
            <w:pPr>
              <w:pStyle w:val="Odsekzoznamu"/>
              <w:numPr>
                <w:ilvl w:val="0"/>
                <w:numId w:val="7"/>
              </w:numPr>
              <w:rPr>
                <w:rFonts w:eastAsia="Calibri"/>
              </w:rPr>
            </w:pPr>
            <w:r w:rsidRPr="00066999">
              <w:rPr>
                <w:rFonts w:eastAsia="Calibri"/>
              </w:rPr>
              <w:t>Analytické, koncepčné a strategické myslenie</w:t>
            </w:r>
          </w:p>
          <w:p w:rsidR="00301908" w:rsidRPr="00536549" w:rsidRDefault="00301908" w:rsidP="008C6DDE">
            <w:pPr>
              <w:pStyle w:val="Odsekzoznamu"/>
              <w:ind w:left="0"/>
              <w:rPr>
                <w:rFonts w:eastAsia="Calibri"/>
              </w:rPr>
            </w:pPr>
          </w:p>
        </w:tc>
      </w:tr>
      <w:tr w:rsidR="00437199" w:rsidRPr="00536549" w:rsidTr="008C6DDE">
        <w:trPr>
          <w:cantSplit/>
          <w:trHeight w:val="408"/>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lastRenderedPageBreak/>
              <w:t>manažér monitorovania OP</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pStyle w:val="Odsekzoznamu"/>
              <w:ind w:left="0"/>
              <w:jc w:val="both"/>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w:t>
            </w:r>
            <w:r w:rsidRPr="00536549" w:rsidDel="00B2762B">
              <w:rPr>
                <w:rFonts w:eastAsia="Calibri"/>
              </w:rPr>
              <w:t xml:space="preserve"> </w:t>
            </w:r>
            <w:r w:rsidRPr="00536549">
              <w:rPr>
                <w:rFonts w:eastAsia="Calibri"/>
              </w:rPr>
              <w:t xml:space="preserve">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2 roky alebo 3 roky v obdobnej oblasti*</w:t>
            </w:r>
            <w:r w:rsidRPr="00536549" w:rsidDel="00D70559">
              <w:rPr>
                <w:rFonts w:eastAsia="Calibri"/>
              </w:rPr>
              <w:t xml:space="preserve">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právnych predpisov SR a EÚ v oblasti fondov EÚ</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pod </w:t>
            </w:r>
          </w:p>
          <w:p w:rsidR="00B1508A" w:rsidRPr="00911639" w:rsidRDefault="00B1508A" w:rsidP="008C6DDE">
            <w:pPr>
              <w:pStyle w:val="Odsekzoznamu"/>
              <w:ind w:left="360" w:right="-648"/>
            </w:pPr>
            <w:r w:rsidRPr="00911639">
              <w:t>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408"/>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t>manažér hodnotenia OP</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pStyle w:val="Odsekzoznamu"/>
              <w:ind w:left="141"/>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prax v oblasti implementácie fondov EÚ 3 roky alebo 4,5 roka v obdobnej oblasti*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právnych predpisov SR a EÚ v oblasti fondov EÚ</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pod </w:t>
            </w:r>
          </w:p>
          <w:p w:rsidR="00B1508A" w:rsidRPr="00911639" w:rsidRDefault="00B1508A" w:rsidP="008C6DDE">
            <w:pPr>
              <w:pStyle w:val="Odsekzoznamu"/>
              <w:ind w:left="360" w:right="-648"/>
            </w:pPr>
            <w:r w:rsidRPr="00911639">
              <w:t>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8D4FD6" w:rsidRDefault="00B1508A" w:rsidP="008D4FD6">
            <w:pPr>
              <w:pStyle w:val="Odsekzoznamu"/>
              <w:numPr>
                <w:ilvl w:val="0"/>
                <w:numId w:val="7"/>
              </w:numPr>
              <w:ind w:right="-648"/>
            </w:pPr>
            <w:r w:rsidRPr="00911639">
              <w:t>Analytické, koncepčné a strategické myslenie</w:t>
            </w:r>
          </w:p>
        </w:tc>
      </w:tr>
      <w:tr w:rsidR="00437199" w:rsidRPr="00536549" w:rsidTr="008C6DDE">
        <w:trPr>
          <w:cantSplit/>
          <w:trHeight w:val="1793"/>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t>manažér pre informovanie a komunikáciu</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Default="00301908" w:rsidP="009C708C">
            <w:pPr>
              <w:pStyle w:val="Odsekzoznamu"/>
              <w:numPr>
                <w:ilvl w:val="0"/>
                <w:numId w:val="7"/>
              </w:numPr>
              <w:ind w:left="174" w:hanging="174"/>
              <w:rPr>
                <w:rFonts w:eastAsia="Calibri"/>
              </w:rPr>
            </w:pPr>
            <w:r w:rsidRPr="00536549">
              <w:rPr>
                <w:rFonts w:eastAsia="Calibri"/>
              </w:rPr>
              <w:t xml:space="preserve">znalosť práce s PC </w:t>
            </w:r>
            <w:r w:rsidR="00B4223A">
              <w:rPr>
                <w:rFonts w:eastAsia="Calibri"/>
              </w:rPr>
              <w:t>–</w:t>
            </w:r>
            <w:r w:rsidRPr="00536549">
              <w:rPr>
                <w:rFonts w:eastAsia="Calibri"/>
              </w:rPr>
              <w:t xml:space="preserve"> užívateľ</w:t>
            </w:r>
          </w:p>
          <w:p w:rsidR="00301908" w:rsidRPr="00C01632" w:rsidRDefault="00301908" w:rsidP="009C708C">
            <w:pPr>
              <w:pStyle w:val="Odsekzoznamu"/>
              <w:numPr>
                <w:ilvl w:val="0"/>
                <w:numId w:val="7"/>
              </w:numPr>
              <w:ind w:left="174" w:hanging="174"/>
              <w:rPr>
                <w:rFonts w:eastAsia="Calibri"/>
              </w:rPr>
            </w:pPr>
            <w:r w:rsidRPr="00B4223A">
              <w:rPr>
                <w:rFonts w:eastAsia="Calibri"/>
              </w:rPr>
              <w:t>vítaná prax  v oblasti implementácie fondov EÚ 1 rok alebo 1,5 roka v obdobnej oblasti*</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408"/>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
                <w:iCs/>
              </w:rPr>
            </w:pPr>
            <w:r w:rsidRPr="00536549">
              <w:rPr>
                <w:rFonts w:eastAsia="Calibri"/>
                <w:b/>
                <w:iCs/>
              </w:rPr>
              <w:t>manažér ITMS</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r w:rsidRPr="00536549" w:rsidDel="000710B2">
              <w:rPr>
                <w:rFonts w:eastAsia="Calibri"/>
              </w:rPr>
              <w:t xml:space="preserve"> </w:t>
            </w:r>
          </w:p>
          <w:p w:rsidR="00301908" w:rsidRPr="00536549" w:rsidRDefault="00301908" w:rsidP="002465B5">
            <w:pPr>
              <w:pStyle w:val="Odsekzoznamu"/>
              <w:ind w:left="0"/>
              <w:jc w:val="both"/>
              <w:rPr>
                <w:rFonts w:eastAsia="Calibri"/>
              </w:rPr>
            </w:pPr>
          </w:p>
          <w:p w:rsidR="00301908" w:rsidRPr="00536549" w:rsidRDefault="00301908" w:rsidP="002465B5">
            <w:pPr>
              <w:pStyle w:val="Odsekzoznamu"/>
              <w:ind w:left="0"/>
              <w:jc w:val="both"/>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prax  v oblasti implementácie fondov EÚ 1 rok alebo 1,5 roka v obdobnej oblasti* </w:t>
            </w:r>
          </w:p>
          <w:p w:rsidR="00301908" w:rsidRPr="00536549" w:rsidRDefault="00301908" w:rsidP="009C708C">
            <w:pPr>
              <w:pStyle w:val="Odsekzoznamu"/>
              <w:numPr>
                <w:ilvl w:val="0"/>
                <w:numId w:val="7"/>
              </w:numPr>
              <w:ind w:left="174" w:hanging="174"/>
              <w:rPr>
                <w:rFonts w:eastAsia="Calibri"/>
              </w:rPr>
            </w:pPr>
            <w:r w:rsidRPr="00536549">
              <w:rPr>
                <w:rFonts w:eastAsia="Calibri"/>
              </w:rPr>
              <w:t>digitálna gramotnosť</w:t>
            </w:r>
          </w:p>
          <w:p w:rsidR="00301908" w:rsidRPr="00536549" w:rsidRDefault="00301908" w:rsidP="009C708C">
            <w:pPr>
              <w:pStyle w:val="Odsekzoznamu"/>
              <w:numPr>
                <w:ilvl w:val="0"/>
                <w:numId w:val="7"/>
              </w:numPr>
              <w:ind w:left="174" w:hanging="174"/>
              <w:rPr>
                <w:rFonts w:eastAsia="Calibri"/>
              </w:rPr>
            </w:pPr>
            <w:r w:rsidRPr="00536549">
              <w:rPr>
                <w:rFonts w:eastAsia="Calibri"/>
              </w:rPr>
              <w:t>informačná gramotnosť</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systému </w:t>
            </w:r>
            <w:del w:id="635" w:author="Autor">
              <w:r w:rsidRPr="00536549">
                <w:rPr>
                  <w:rFonts w:eastAsia="Calibri"/>
                </w:rPr>
                <w:delText xml:space="preserve">ITMS </w:delText>
              </w:r>
            </w:del>
            <w:ins w:id="636" w:author="Autor">
              <w:r w:rsidRPr="00536549">
                <w:rPr>
                  <w:rFonts w:eastAsia="Calibri"/>
                </w:rPr>
                <w:t>ITMS</w:t>
              </w:r>
              <w:r w:rsidR="008F642F">
                <w:rPr>
                  <w:rFonts w:eastAsia="Calibri"/>
                </w:rPr>
                <w:t>2014+</w:t>
              </w:r>
            </w:ins>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Schopnosť pracovať</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408"/>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lastRenderedPageBreak/>
              <w:t>koordinátor auditov a certifikačných overovaní</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6914E9" w:rsidRDefault="00301908" w:rsidP="00DB4EEA">
            <w:pPr>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prax v oblasti implementácie fondov EÚ 1 rok alebo 1,5 roka v obdobnej oblasti* </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znalosť Systému riadenia ŠF a KF/EŠIF a Systému finančného riadenia ŠF a KF/EŠIF </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976"/>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t>manažér posudzovania projektov</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6914E9" w:rsidRDefault="00301908" w:rsidP="00DB4EEA">
            <w:pPr>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prax v oblasti implementácie fondov EÚ 1 rok alebo 1,5 roka v obdobnej oblasti*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koncepcií, strategických dokumentov a vykonávacích predpisov</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2320"/>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
                <w:iCs/>
              </w:rPr>
            </w:pPr>
            <w:r w:rsidRPr="00536549">
              <w:rPr>
                <w:rFonts w:eastAsia="Calibri"/>
                <w:b/>
                <w:iCs/>
              </w:rPr>
              <w:t>manažér technickej pomoci</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pStyle w:val="Odsekzoznamu"/>
              <w:ind w:left="0"/>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1 rok alebo 1,5 roka v obdobnej oblasti*</w:t>
            </w:r>
          </w:p>
          <w:p w:rsidR="00301908" w:rsidRPr="00536549" w:rsidRDefault="00301908" w:rsidP="009C708C">
            <w:pPr>
              <w:pStyle w:val="Odsekzoznamu"/>
              <w:numPr>
                <w:ilvl w:val="0"/>
                <w:numId w:val="7"/>
              </w:numPr>
              <w:ind w:left="174" w:hanging="174"/>
              <w:rPr>
                <w:rFonts w:eastAsia="Calibri"/>
              </w:rPr>
            </w:pPr>
            <w:r w:rsidRPr="00536549">
              <w:rPr>
                <w:rFonts w:eastAsia="Calibri"/>
              </w:rPr>
              <w:t>skúsenosť s vypracovaním  žiadostí o NFP, žiadostí o platbu, monitorovacích správ</w:t>
            </w:r>
          </w:p>
          <w:p w:rsidR="00301908" w:rsidRPr="00536549" w:rsidRDefault="00301908" w:rsidP="009C708C">
            <w:pPr>
              <w:pStyle w:val="Odsekzoznamu"/>
              <w:numPr>
                <w:ilvl w:val="0"/>
                <w:numId w:val="7"/>
              </w:numPr>
              <w:ind w:left="174" w:hanging="174"/>
              <w:rPr>
                <w:rFonts w:eastAsia="Calibri"/>
              </w:rPr>
            </w:pPr>
            <w:r w:rsidRPr="00536549">
              <w:rPr>
                <w:rFonts w:eastAsia="Calibri"/>
              </w:rPr>
              <w:t>prehľad v mzdovej agende</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849"/>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lastRenderedPageBreak/>
              <w:t>manažér pre riadenie ľudských zdrojov</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VŠ vzdelanie 2. </w:t>
            </w:r>
            <w:r w:rsidR="006914E9">
              <w:rPr>
                <w:rFonts w:eastAsia="Calibri"/>
              </w:rPr>
              <w:t>s</w:t>
            </w:r>
            <w:r w:rsidRPr="00536549">
              <w:rPr>
                <w:rFonts w:eastAsia="Calibri"/>
              </w:rPr>
              <w:t>tupňa</w:t>
            </w:r>
          </w:p>
          <w:p w:rsidR="00301908" w:rsidRPr="006914E9" w:rsidRDefault="00301908" w:rsidP="00DB4EEA">
            <w:pPr>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2 roky alebo 3 roky v obdobnej oblasti*</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zákona o štátnej službe/zákona o výkone práce vo verejnom záujme</w:t>
            </w:r>
          </w:p>
          <w:p w:rsidR="00301908" w:rsidRDefault="00301908" w:rsidP="009C708C">
            <w:pPr>
              <w:pStyle w:val="Odsekzoznamu"/>
              <w:numPr>
                <w:ilvl w:val="0"/>
                <w:numId w:val="7"/>
              </w:numPr>
              <w:ind w:left="174" w:hanging="174"/>
              <w:rPr>
                <w:rFonts w:eastAsia="Calibri"/>
              </w:rPr>
            </w:pPr>
            <w:r w:rsidRPr="00536549">
              <w:rPr>
                <w:rFonts w:eastAsia="Calibri"/>
              </w:rPr>
              <w:t>znalosť zákonníka práce</w:t>
            </w:r>
          </w:p>
          <w:p w:rsidR="005D2E20" w:rsidRPr="006914E9" w:rsidRDefault="005D2E20" w:rsidP="00DB4EEA">
            <w:pPr>
              <w:rPr>
                <w:rFonts w:eastAsia="Calibri"/>
                <w:noProof/>
                <w:lang w:val="en-US"/>
              </w:rPr>
            </w:pP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5096"/>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t>projektový manažér</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VŠ vzdelanie 2. </w:t>
            </w:r>
            <w:r w:rsidR="006914E9">
              <w:rPr>
                <w:rFonts w:eastAsia="Calibri"/>
              </w:rPr>
              <w:t>s</w:t>
            </w:r>
            <w:r w:rsidRPr="00536549">
              <w:rPr>
                <w:rFonts w:eastAsia="Calibri"/>
              </w:rPr>
              <w:t>tupňa</w:t>
            </w:r>
          </w:p>
          <w:p w:rsidR="00301908" w:rsidRPr="00536549" w:rsidRDefault="00301908" w:rsidP="002465B5">
            <w:pPr>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 MS Excel - pokročilý</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1 rok alebo 1,5 roka v obdobnej oblasti*</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koncepcií, strategických dokumentov a vykonávacích predpisov</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zákona o účtovníctve</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vítané vodičské oprávnenie – B skupina </w:t>
            </w:r>
          </w:p>
          <w:p w:rsidR="00981136" w:rsidRDefault="00301908" w:rsidP="009C708C">
            <w:pPr>
              <w:pStyle w:val="Odsekzoznamu"/>
              <w:numPr>
                <w:ilvl w:val="0"/>
                <w:numId w:val="7"/>
              </w:numPr>
              <w:ind w:left="174" w:hanging="174"/>
              <w:rPr>
                <w:rFonts w:eastAsia="Calibri"/>
              </w:rPr>
            </w:pPr>
            <w:r w:rsidRPr="00536549">
              <w:rPr>
                <w:rFonts w:eastAsia="Calibri"/>
              </w:rPr>
              <w:t>vítaná prax s daným typom realizovaných projektov (investičné projekty, projekty zamerané na IKT...)</w:t>
            </w:r>
          </w:p>
          <w:p w:rsidR="00301908" w:rsidRPr="00C01C54" w:rsidRDefault="00301908" w:rsidP="00DB4EEA">
            <w:pPr>
              <w:framePr w:wrap="around" w:hAnchor="margin" w:xAlign="center" w:yAlign="bottom"/>
              <w:jc w:val="center"/>
              <w:rPr>
                <w:rFonts w:eastAsia="Calibri"/>
                <w:noProof/>
              </w:rPr>
            </w:pPr>
            <w:r w:rsidRPr="006914E9">
              <w:rPr>
                <w:rFonts w:eastAsia="Calibri"/>
              </w:rPr>
              <w:t xml:space="preserve"> </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2848"/>
          <w:jc w:val="center"/>
        </w:trPr>
        <w:tc>
          <w:tcPr>
            <w:tcW w:w="1034" w:type="pct"/>
            <w:tcBorders>
              <w:left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t>manažér pre nezrovnalosti</w:t>
            </w:r>
          </w:p>
        </w:tc>
        <w:tc>
          <w:tcPr>
            <w:tcW w:w="818" w:type="pct"/>
            <w:shd w:val="clear" w:color="auto" w:fill="FFFFFF"/>
          </w:tcPr>
          <w:p w:rsidR="00301908" w:rsidRPr="00185B3E" w:rsidRDefault="00301908" w:rsidP="009C708C">
            <w:pPr>
              <w:pStyle w:val="Odsekzoznamu"/>
              <w:numPr>
                <w:ilvl w:val="0"/>
                <w:numId w:val="7"/>
              </w:numPr>
              <w:ind w:left="174" w:hanging="174"/>
              <w:rPr>
                <w:rFonts w:eastAsia="Calibri"/>
              </w:rPr>
            </w:pPr>
            <w:r w:rsidRPr="00185B3E">
              <w:rPr>
                <w:rFonts w:eastAsia="Calibri"/>
              </w:rPr>
              <w:t xml:space="preserve">VŠ vzdelanie 2. stupňa </w:t>
            </w:r>
          </w:p>
          <w:p w:rsidR="00301908" w:rsidRPr="00536549" w:rsidRDefault="00301908" w:rsidP="002465B5">
            <w:pPr>
              <w:pStyle w:val="Odsekzoznamu"/>
              <w:ind w:left="174"/>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vítaná znalosť anglického jazyka</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 MS Excel - pokročilý</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2 roky v oblasti správy pohľadávok  štátu alebo 3 roky v obdobnej oblasti*</w:t>
            </w:r>
          </w:p>
          <w:p w:rsidR="007C4EE9" w:rsidRDefault="00301908" w:rsidP="009C708C">
            <w:pPr>
              <w:pStyle w:val="Odsekzoznamu"/>
              <w:numPr>
                <w:ilvl w:val="0"/>
                <w:numId w:val="7"/>
              </w:numPr>
              <w:ind w:left="174" w:hanging="174"/>
              <w:rPr>
                <w:rFonts w:eastAsia="Calibri"/>
              </w:rPr>
            </w:pPr>
            <w:r w:rsidRPr="00536549">
              <w:rPr>
                <w:rFonts w:eastAsia="Calibri"/>
              </w:rPr>
              <w:t>vítaná znalosť legislatívnych predpisov a problematiky nezrovnalostí</w:t>
            </w:r>
          </w:p>
          <w:p w:rsidR="00301908" w:rsidRPr="006914E9" w:rsidRDefault="00301908" w:rsidP="00DB4EEA">
            <w:pPr>
              <w:rPr>
                <w:rFonts w:eastAsia="Calibri"/>
                <w:noProof/>
                <w:lang w:val="en-US"/>
              </w:rPr>
            </w:pPr>
            <w:r w:rsidRPr="006914E9">
              <w:rPr>
                <w:rFonts w:eastAsia="Calibri"/>
              </w:rPr>
              <w:t xml:space="preserve"> </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701"/>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lastRenderedPageBreak/>
              <w:t>manažér kontroly verejného obstarávania</w:t>
            </w:r>
          </w:p>
        </w:tc>
        <w:tc>
          <w:tcPr>
            <w:tcW w:w="818" w:type="pct"/>
            <w:shd w:val="clear" w:color="auto" w:fill="FFFFFF"/>
          </w:tcPr>
          <w:p w:rsidR="00301908" w:rsidRPr="00185B3E" w:rsidRDefault="00301908" w:rsidP="009C708C">
            <w:pPr>
              <w:pStyle w:val="Odsekzoznamu"/>
              <w:numPr>
                <w:ilvl w:val="0"/>
                <w:numId w:val="7"/>
              </w:numPr>
              <w:ind w:left="174" w:hanging="174"/>
              <w:rPr>
                <w:rFonts w:eastAsia="Calibri"/>
              </w:rPr>
            </w:pPr>
            <w:r w:rsidRPr="00185B3E">
              <w:rPr>
                <w:rFonts w:eastAsia="Calibri"/>
              </w:rPr>
              <w:t>VŠ vzdelanie 2. stupňa</w:t>
            </w:r>
          </w:p>
          <w:p w:rsidR="00301908" w:rsidRPr="00536549" w:rsidRDefault="00301908" w:rsidP="002465B5">
            <w:pPr>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2 roky v oblasti kontroly verejného obstarávania alebo 3 roky v obdobnej oblasti*</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znalosť právnych predpisov v oblasti verejného obstarávania</w:t>
            </w:r>
          </w:p>
          <w:p w:rsidR="007C4EE9" w:rsidRDefault="00301908" w:rsidP="009C708C">
            <w:pPr>
              <w:pStyle w:val="Odsekzoznamu"/>
              <w:numPr>
                <w:ilvl w:val="0"/>
                <w:numId w:val="7"/>
              </w:numPr>
              <w:ind w:left="174" w:hanging="174"/>
              <w:rPr>
                <w:rFonts w:eastAsia="Calibri"/>
              </w:rPr>
            </w:pPr>
            <w:r w:rsidRPr="00536549">
              <w:rPr>
                <w:rFonts w:eastAsia="Calibri"/>
              </w:rPr>
              <w:t>vítané znalosti/skúsenosti z oblasti dodávateľsko-odberateľských vzťahov, obchodného práva a zmluvno-záväzkových vzťahov</w:t>
            </w:r>
          </w:p>
          <w:p w:rsidR="00301908" w:rsidRPr="00C01C54" w:rsidRDefault="00301908" w:rsidP="00DB4EEA">
            <w:pPr>
              <w:rPr>
                <w:rFonts w:eastAsia="Calibri"/>
                <w:noProof/>
              </w:rPr>
            </w:pPr>
            <w:r w:rsidRPr="006914E9">
              <w:rPr>
                <w:rFonts w:eastAsia="Calibri"/>
              </w:rPr>
              <w:t xml:space="preserve"> </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w:t>
            </w:r>
            <w:r w:rsidR="008C6DDE">
              <w:t xml:space="preserve"> </w:t>
            </w:r>
            <w:r w:rsidRPr="00911639">
              <w:t>koncepčné a strategické myslenie</w:t>
            </w:r>
          </w:p>
        </w:tc>
      </w:tr>
      <w:tr w:rsidR="00437199" w:rsidRPr="00536549" w:rsidTr="008C6DDE">
        <w:trPr>
          <w:cantSplit/>
          <w:trHeight w:val="701"/>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t>kontrolór (EŠIF)</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pStyle w:val="Odsekzoznamu"/>
              <w:ind w:left="174"/>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2 roky alebo 3 roky v obdobnej oblasti*</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Systému riadenia ŠF a KF/EŠIF a Systému finančného riadenia ŠF a KF/EŠIF, legislatívy SR a EÚ, koncepcií, strategických dokumentov a metodických pokynov</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B1508A" w:rsidRPr="00911639" w:rsidRDefault="00B1508A" w:rsidP="008C6DDE">
            <w:pPr>
              <w:pStyle w:val="Odsekzoznamu"/>
              <w:numPr>
                <w:ilvl w:val="0"/>
                <w:numId w:val="7"/>
              </w:numPr>
              <w:ind w:right="-648"/>
            </w:pPr>
            <w:r w:rsidRPr="00911639">
              <w:t>Schopnosť pracovať 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405"/>
          <w:jc w:val="center"/>
        </w:trPr>
        <w:tc>
          <w:tcPr>
            <w:tcW w:w="1034" w:type="pct"/>
            <w:tcBorders>
              <w:left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t>asistent/</w:t>
            </w:r>
          </w:p>
          <w:p w:rsidR="00301908" w:rsidRPr="00536549" w:rsidRDefault="00301908" w:rsidP="002465B5">
            <w:pPr>
              <w:rPr>
                <w:rFonts w:eastAsia="Calibri"/>
                <w:b/>
                <w:iCs/>
              </w:rPr>
            </w:pPr>
            <w:r w:rsidRPr="00536549">
              <w:rPr>
                <w:rFonts w:eastAsia="Calibri"/>
                <w:b/>
                <w:iCs/>
              </w:rPr>
              <w:t>zamestnanec zodpovedný za administratívnu podporu</w:t>
            </w:r>
            <w:r w:rsidR="008936CE">
              <w:rPr>
                <w:rStyle w:val="Odkaznapoznmkupodiarou"/>
                <w:rFonts w:eastAsia="Calibri"/>
                <w:b/>
                <w:iCs/>
              </w:rPr>
              <w:footnoteReference w:id="15"/>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úplne stredoškolské vzdelanie </w:t>
            </w:r>
            <w:r w:rsidRPr="00536549" w:rsidDel="007C00BC">
              <w:rPr>
                <w:rFonts w:eastAsia="Calibri"/>
              </w:rPr>
              <w:t xml:space="preserve"> </w:t>
            </w:r>
          </w:p>
          <w:p w:rsidR="00301908" w:rsidRPr="00536549" w:rsidRDefault="00301908" w:rsidP="002465B5">
            <w:pPr>
              <w:rPr>
                <w:rFonts w:eastAsia="Calibri"/>
              </w:rPr>
            </w:pPr>
          </w:p>
        </w:tc>
        <w:tc>
          <w:tcPr>
            <w:tcW w:w="1617" w:type="pct"/>
            <w:shd w:val="clear" w:color="auto" w:fill="FFFFFF"/>
          </w:tcPr>
          <w:p w:rsidR="00301908" w:rsidRPr="005C748A" w:rsidRDefault="00301908" w:rsidP="009C708C">
            <w:pPr>
              <w:pStyle w:val="Odsekzoznamu"/>
              <w:numPr>
                <w:ilvl w:val="0"/>
                <w:numId w:val="7"/>
              </w:numPr>
              <w:ind w:left="174" w:hanging="174"/>
              <w:rPr>
                <w:rFonts w:eastAsia="Calibri"/>
              </w:rPr>
            </w:pPr>
            <w:r w:rsidRPr="005C748A">
              <w:rPr>
                <w:rFonts w:eastAsia="Calibri"/>
              </w:rPr>
              <w:t xml:space="preserve">vítaná znalosť anglického jazyka </w:t>
            </w:r>
          </w:p>
          <w:p w:rsidR="00301908" w:rsidRPr="005C748A" w:rsidRDefault="00301908" w:rsidP="009C708C">
            <w:pPr>
              <w:pStyle w:val="Odsekzoznamu"/>
              <w:numPr>
                <w:ilvl w:val="0"/>
                <w:numId w:val="7"/>
              </w:numPr>
              <w:ind w:left="174" w:hanging="174"/>
              <w:rPr>
                <w:rFonts w:eastAsia="Calibri"/>
              </w:rPr>
            </w:pPr>
            <w:r w:rsidRPr="005C748A">
              <w:rPr>
                <w:rFonts w:eastAsia="Calibri"/>
              </w:rPr>
              <w:t>znalosť práce s PC – užívateľ</w:t>
            </w:r>
          </w:p>
          <w:p w:rsidR="00301908" w:rsidRPr="005C748A" w:rsidRDefault="00301908" w:rsidP="009C708C">
            <w:pPr>
              <w:pStyle w:val="Odsekzoznamu"/>
              <w:numPr>
                <w:ilvl w:val="0"/>
                <w:numId w:val="7"/>
              </w:numPr>
              <w:ind w:left="174" w:hanging="174"/>
              <w:rPr>
                <w:rFonts w:eastAsia="Calibri"/>
              </w:rPr>
            </w:pPr>
            <w:r w:rsidRPr="005C748A">
              <w:rPr>
                <w:rFonts w:eastAsia="Calibri"/>
              </w:rPr>
              <w:t xml:space="preserve">vítaná prax a skúsenosti v oblasti hospodárskej korešpondencie </w:t>
            </w:r>
          </w:p>
        </w:tc>
        <w:tc>
          <w:tcPr>
            <w:tcW w:w="1531" w:type="pct"/>
            <w:shd w:val="clear" w:color="auto" w:fill="FFFFFF"/>
          </w:tcPr>
          <w:p w:rsidR="00301908" w:rsidRPr="005C748A" w:rsidRDefault="00421867" w:rsidP="008C6DDE">
            <w:pPr>
              <w:pStyle w:val="Odsekzoznamu"/>
              <w:numPr>
                <w:ilvl w:val="0"/>
                <w:numId w:val="7"/>
              </w:numPr>
              <w:ind w:left="174" w:hanging="174"/>
              <w:rPr>
                <w:rFonts w:eastAsia="Calibri"/>
              </w:rPr>
            </w:pPr>
            <w:r w:rsidRPr="005C748A">
              <w:rPr>
                <w:rFonts w:eastAsia="Calibri"/>
              </w:rPr>
              <w:t>S</w:t>
            </w:r>
            <w:r w:rsidR="00301908" w:rsidRPr="005C748A">
              <w:rPr>
                <w:rFonts w:eastAsia="Calibri"/>
              </w:rPr>
              <w:t>poľahlivosť</w:t>
            </w:r>
          </w:p>
          <w:p w:rsidR="00301908" w:rsidRPr="005C748A" w:rsidRDefault="00421867" w:rsidP="008C6DDE">
            <w:pPr>
              <w:pStyle w:val="Odsekzoznamu"/>
              <w:numPr>
                <w:ilvl w:val="0"/>
                <w:numId w:val="7"/>
              </w:numPr>
              <w:ind w:left="174" w:hanging="174"/>
              <w:rPr>
                <w:rFonts w:eastAsia="Calibri"/>
              </w:rPr>
            </w:pPr>
            <w:r w:rsidRPr="005C748A">
              <w:rPr>
                <w:rFonts w:eastAsia="Calibri"/>
              </w:rPr>
              <w:t>D</w:t>
            </w:r>
            <w:r w:rsidR="00301908" w:rsidRPr="005C748A">
              <w:rPr>
                <w:rFonts w:eastAsia="Calibri"/>
              </w:rPr>
              <w:t>ôslednosť</w:t>
            </w:r>
          </w:p>
          <w:p w:rsidR="00421867" w:rsidRPr="005C748A" w:rsidRDefault="00421867" w:rsidP="008C6DDE">
            <w:pPr>
              <w:pStyle w:val="Odsekzoznamu"/>
              <w:numPr>
                <w:ilvl w:val="0"/>
                <w:numId w:val="7"/>
              </w:numPr>
              <w:ind w:left="174" w:hanging="174"/>
              <w:rPr>
                <w:rFonts w:eastAsia="Calibri"/>
              </w:rPr>
            </w:pPr>
            <w:r w:rsidRPr="005C748A">
              <w:rPr>
                <w:rFonts w:eastAsia="Calibri"/>
              </w:rPr>
              <w:t>Svedomitosť</w:t>
            </w:r>
          </w:p>
        </w:tc>
      </w:tr>
      <w:tr w:rsidR="00437199" w:rsidRPr="00536549" w:rsidTr="008C6DDE">
        <w:trPr>
          <w:cantSplit/>
          <w:trHeight w:val="405"/>
          <w:jc w:val="center"/>
        </w:trPr>
        <w:tc>
          <w:tcPr>
            <w:tcW w:w="1034" w:type="pct"/>
            <w:tcBorders>
              <w:left w:val="single" w:sz="4" w:space="0" w:color="auto"/>
            </w:tcBorders>
            <w:shd w:val="clear" w:color="auto" w:fill="FFFFFF"/>
          </w:tcPr>
          <w:p w:rsidR="00301908" w:rsidRPr="00185B3E" w:rsidRDefault="00301908" w:rsidP="006006B5">
            <w:pPr>
              <w:rPr>
                <w:rFonts w:eastAsia="Calibri"/>
                <w:b/>
                <w:iCs/>
              </w:rPr>
            </w:pPr>
            <w:r w:rsidRPr="00185B3E">
              <w:rPr>
                <w:rFonts w:eastAsia="Calibri"/>
                <w:b/>
                <w:iCs/>
              </w:rPr>
              <w:lastRenderedPageBreak/>
              <w:t xml:space="preserve">kontrolór </w:t>
            </w:r>
            <w:r w:rsidR="007A4868" w:rsidRPr="00185B3E">
              <w:rPr>
                <w:rFonts w:eastAsia="Calibri"/>
                <w:b/>
                <w:iCs/>
              </w:rPr>
              <w:t xml:space="preserve">plnenia úloh </w:t>
            </w:r>
            <w:r w:rsidR="006006B5">
              <w:rPr>
                <w:rFonts w:eastAsia="Calibri"/>
                <w:b/>
                <w:iCs/>
              </w:rPr>
              <w:t>SO</w:t>
            </w:r>
            <w:r w:rsidR="00EC5A0A">
              <w:rPr>
                <w:rFonts w:eastAsia="Calibri"/>
                <w:b/>
                <w:iCs/>
              </w:rPr>
              <w:t>, resp. tretieho subjektu</w:t>
            </w:r>
          </w:p>
        </w:tc>
        <w:tc>
          <w:tcPr>
            <w:tcW w:w="818" w:type="pct"/>
            <w:shd w:val="clear" w:color="auto" w:fill="FFFFFF"/>
          </w:tcPr>
          <w:p w:rsidR="00301908" w:rsidRPr="00185B3E" w:rsidRDefault="00301908" w:rsidP="009C708C">
            <w:pPr>
              <w:pStyle w:val="Odsekzoznamu"/>
              <w:numPr>
                <w:ilvl w:val="0"/>
                <w:numId w:val="7"/>
              </w:numPr>
              <w:ind w:left="174" w:hanging="174"/>
              <w:rPr>
                <w:rFonts w:eastAsia="Calibri"/>
              </w:rPr>
            </w:pPr>
            <w:r w:rsidRPr="00185B3E">
              <w:rPr>
                <w:rFonts w:eastAsia="Calibri"/>
              </w:rPr>
              <w:t>VŠ vzdelanie 2. stupňa</w:t>
            </w:r>
          </w:p>
          <w:p w:rsidR="00301908" w:rsidRPr="00536549" w:rsidDel="00007712" w:rsidRDefault="00301908" w:rsidP="002465B5">
            <w:pPr>
              <w:pStyle w:val="Odsekzoznamu"/>
              <w:ind w:left="174"/>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1 rok alebo 1,5 roka v obdobnej oblasti*</w:t>
            </w:r>
          </w:p>
          <w:p w:rsidR="00301908" w:rsidRPr="001A76FA" w:rsidDel="00711D72" w:rsidRDefault="00301908" w:rsidP="009C708C">
            <w:pPr>
              <w:pStyle w:val="Odsekzoznamu"/>
              <w:numPr>
                <w:ilvl w:val="0"/>
                <w:numId w:val="7"/>
              </w:numPr>
              <w:ind w:left="174" w:hanging="174"/>
              <w:rPr>
                <w:rFonts w:eastAsia="Calibri"/>
              </w:rPr>
            </w:pPr>
            <w:r w:rsidRPr="00536549">
              <w:rPr>
                <w:rFonts w:eastAsia="Calibri"/>
              </w:rPr>
              <w:t>znalosť právnych predpisov SR a EÚ v oblasti fondov EÚ, predpisov v oblasti verejného obstarávania</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B61F49" w:rsidRDefault="00B1508A" w:rsidP="008C6DDE">
            <w:pPr>
              <w:pStyle w:val="Odsekzoznamu"/>
              <w:numPr>
                <w:ilvl w:val="0"/>
                <w:numId w:val="7"/>
              </w:numPr>
              <w:ind w:right="-648"/>
            </w:pPr>
            <w:r w:rsidRPr="00911639">
              <w:t xml:space="preserve">Schopnosť pracovať </w:t>
            </w:r>
          </w:p>
          <w:p w:rsidR="00B1508A" w:rsidRPr="00911639" w:rsidRDefault="00B1508A" w:rsidP="00B61F49">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405"/>
          <w:jc w:val="center"/>
        </w:trPr>
        <w:tc>
          <w:tcPr>
            <w:tcW w:w="1034" w:type="pct"/>
            <w:tcBorders>
              <w:left w:val="single" w:sz="4" w:space="0" w:color="auto"/>
            </w:tcBorders>
            <w:shd w:val="clear" w:color="auto" w:fill="FFFFFF"/>
          </w:tcPr>
          <w:p w:rsidR="00301908" w:rsidRPr="00536549" w:rsidDel="006865AC" w:rsidRDefault="00077C29" w:rsidP="002465B5">
            <w:pPr>
              <w:rPr>
                <w:rFonts w:eastAsia="Calibri"/>
                <w:b/>
                <w:iCs/>
              </w:rPr>
            </w:pPr>
            <w:r>
              <w:rPr>
                <w:rFonts w:eastAsia="Calibri"/>
                <w:b/>
                <w:iCs/>
              </w:rPr>
              <w:t>p</w:t>
            </w:r>
            <w:r w:rsidRPr="00536549">
              <w:rPr>
                <w:rFonts w:eastAsia="Calibri"/>
                <w:b/>
                <w:iCs/>
              </w:rPr>
              <w:t>rávnik</w:t>
            </w:r>
          </w:p>
        </w:tc>
        <w:tc>
          <w:tcPr>
            <w:tcW w:w="818" w:type="pct"/>
            <w:shd w:val="clear" w:color="auto" w:fill="FFFFFF"/>
          </w:tcPr>
          <w:p w:rsidR="00301908" w:rsidRPr="00185B3E" w:rsidRDefault="00301908" w:rsidP="009C708C">
            <w:pPr>
              <w:pStyle w:val="Odsekzoznamu"/>
              <w:numPr>
                <w:ilvl w:val="0"/>
                <w:numId w:val="7"/>
              </w:numPr>
              <w:ind w:left="174" w:hanging="174"/>
              <w:rPr>
                <w:rFonts w:eastAsia="Calibri"/>
                <w:sz w:val="23"/>
                <w:szCs w:val="23"/>
              </w:rPr>
            </w:pPr>
            <w:r w:rsidRPr="00185B3E">
              <w:rPr>
                <w:rFonts w:eastAsia="Calibri"/>
                <w:sz w:val="23"/>
                <w:szCs w:val="23"/>
              </w:rPr>
              <w:t>VŠ vzdelanie 2. stupňa</w:t>
            </w:r>
          </w:p>
          <w:p w:rsidR="00301908" w:rsidRPr="00536549" w:rsidRDefault="00301908" w:rsidP="002465B5">
            <w:pPr>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2 roky alebo 3 roky v obdobnej oblasti*</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prax a skúsenosti v oblasti hospodárskej korešpondencie </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znalosť legislatívy SR a EÚ,  koncepcií, strategických dokumentov a vykonávacích predpisov </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B61F49" w:rsidRDefault="00B1508A" w:rsidP="008C6DDE">
            <w:pPr>
              <w:pStyle w:val="Odsekzoznamu"/>
              <w:numPr>
                <w:ilvl w:val="0"/>
                <w:numId w:val="7"/>
              </w:numPr>
              <w:ind w:right="-648"/>
            </w:pPr>
            <w:r w:rsidRPr="00911639">
              <w:t xml:space="preserve">Schopnosť pracovať </w:t>
            </w:r>
          </w:p>
          <w:p w:rsidR="00B1508A" w:rsidRPr="00911639" w:rsidRDefault="00B1508A" w:rsidP="00B61F49">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405"/>
          <w:jc w:val="center"/>
        </w:trPr>
        <w:tc>
          <w:tcPr>
            <w:tcW w:w="1034" w:type="pct"/>
            <w:tcBorders>
              <w:left w:val="single" w:sz="4" w:space="0" w:color="auto"/>
            </w:tcBorders>
            <w:shd w:val="clear" w:color="auto" w:fill="FFFFFF"/>
          </w:tcPr>
          <w:p w:rsidR="0032245D" w:rsidRPr="00536549" w:rsidRDefault="00D47F80" w:rsidP="002465B5">
            <w:pPr>
              <w:rPr>
                <w:rFonts w:eastAsia="Calibri"/>
                <w:b/>
                <w:iCs/>
              </w:rPr>
            </w:pPr>
            <w:r>
              <w:rPr>
                <w:rFonts w:eastAsia="Calibri"/>
                <w:b/>
                <w:iCs/>
              </w:rPr>
              <w:t>m</w:t>
            </w:r>
            <w:r w:rsidR="0032245D">
              <w:rPr>
                <w:rFonts w:eastAsia="Calibri"/>
                <w:b/>
                <w:iCs/>
              </w:rPr>
              <w:t>anažér overovania podnetov</w:t>
            </w:r>
          </w:p>
        </w:tc>
        <w:tc>
          <w:tcPr>
            <w:tcW w:w="818" w:type="pct"/>
            <w:shd w:val="clear" w:color="auto" w:fill="FFFFFF"/>
          </w:tcPr>
          <w:p w:rsidR="0032245D" w:rsidRPr="00185B3E" w:rsidRDefault="0032245D" w:rsidP="003B134A">
            <w:pPr>
              <w:pStyle w:val="Odsekzoznamu"/>
              <w:numPr>
                <w:ilvl w:val="0"/>
                <w:numId w:val="7"/>
              </w:numPr>
              <w:rPr>
                <w:rFonts w:eastAsia="Calibri"/>
                <w:sz w:val="23"/>
                <w:szCs w:val="23"/>
              </w:rPr>
            </w:pPr>
            <w:r w:rsidRPr="00185B3E">
              <w:rPr>
                <w:rFonts w:eastAsia="Calibri"/>
                <w:sz w:val="23"/>
                <w:szCs w:val="23"/>
              </w:rPr>
              <w:t>VŠ vzdelanie 2. stupňa</w:t>
            </w:r>
          </w:p>
        </w:tc>
        <w:tc>
          <w:tcPr>
            <w:tcW w:w="1617" w:type="pct"/>
            <w:shd w:val="clear" w:color="auto" w:fill="FFFFFF"/>
          </w:tcPr>
          <w:p w:rsidR="0032245D" w:rsidRDefault="00B95977" w:rsidP="009C708C">
            <w:pPr>
              <w:pStyle w:val="Odsekzoznamu"/>
              <w:numPr>
                <w:ilvl w:val="0"/>
                <w:numId w:val="7"/>
              </w:numPr>
              <w:ind w:left="174" w:hanging="174"/>
              <w:rPr>
                <w:rFonts w:eastAsia="Calibri"/>
              </w:rPr>
            </w:pPr>
            <w:r>
              <w:rPr>
                <w:rFonts w:eastAsia="Calibri"/>
              </w:rPr>
              <w:t xml:space="preserve">   </w:t>
            </w:r>
            <w:r w:rsidR="0032245D">
              <w:rPr>
                <w:rFonts w:eastAsia="Calibri"/>
              </w:rPr>
              <w:t>prax v odbore 2 roky</w:t>
            </w:r>
          </w:p>
          <w:p w:rsidR="0032245D" w:rsidRPr="0032245D" w:rsidRDefault="0032245D" w:rsidP="009C708C">
            <w:pPr>
              <w:pStyle w:val="Odsekzoznamu"/>
              <w:numPr>
                <w:ilvl w:val="0"/>
                <w:numId w:val="7"/>
              </w:numPr>
              <w:rPr>
                <w:rFonts w:eastAsia="Calibri"/>
              </w:rPr>
            </w:pPr>
            <w:r w:rsidRPr="0032245D">
              <w:rPr>
                <w:rFonts w:eastAsia="Calibri"/>
              </w:rPr>
              <w:t>znalosť práce s PC - užívateľ</w:t>
            </w:r>
          </w:p>
          <w:p w:rsidR="0032245D" w:rsidRPr="0032245D" w:rsidRDefault="0032245D" w:rsidP="009C708C">
            <w:pPr>
              <w:pStyle w:val="Odsekzoznamu"/>
              <w:numPr>
                <w:ilvl w:val="0"/>
                <w:numId w:val="7"/>
              </w:numPr>
              <w:rPr>
                <w:rFonts w:eastAsia="Calibri"/>
              </w:rPr>
            </w:pPr>
            <w:r w:rsidRPr="0032245D">
              <w:rPr>
                <w:rFonts w:eastAsia="Calibri"/>
              </w:rPr>
              <w:t>vítaná prax v oblasti implementácie fondov EÚ 1 rok alebo 1,5 roka v obdobnej oblasti*</w:t>
            </w:r>
          </w:p>
          <w:p w:rsidR="0032245D" w:rsidRPr="0032245D" w:rsidRDefault="0032245D" w:rsidP="009C708C">
            <w:pPr>
              <w:pStyle w:val="Odsekzoznamu"/>
              <w:numPr>
                <w:ilvl w:val="0"/>
                <w:numId w:val="7"/>
              </w:numPr>
              <w:rPr>
                <w:rFonts w:eastAsia="Calibri"/>
              </w:rPr>
            </w:pPr>
            <w:r w:rsidRPr="0032245D">
              <w:rPr>
                <w:rFonts w:eastAsia="Calibri"/>
              </w:rPr>
              <w:t>znalosť legislatívy SR a EÚ,  vykonávacích predpisov</w:t>
            </w:r>
          </w:p>
          <w:p w:rsidR="0032245D" w:rsidRPr="00536549" w:rsidRDefault="0032245D" w:rsidP="009C708C">
            <w:pPr>
              <w:pStyle w:val="Odsekzoznamu"/>
              <w:numPr>
                <w:ilvl w:val="0"/>
                <w:numId w:val="7"/>
              </w:numPr>
              <w:rPr>
                <w:rFonts w:eastAsia="Calibri"/>
              </w:rPr>
            </w:pPr>
            <w:r w:rsidRPr="0032245D">
              <w:rPr>
                <w:rFonts w:eastAsia="Calibri"/>
              </w:rPr>
              <w:t>znalosť Systému riadenia ŠF a KF/EŠIF a Systému finančného riadenia ŠF a KF/EŠIF, koncepcií, strategických dokumentov a metodických pokynov</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B61F49" w:rsidRDefault="00B1508A" w:rsidP="008C6DDE">
            <w:pPr>
              <w:pStyle w:val="Odsekzoznamu"/>
              <w:numPr>
                <w:ilvl w:val="0"/>
                <w:numId w:val="7"/>
              </w:numPr>
              <w:ind w:right="-648"/>
            </w:pPr>
            <w:r w:rsidRPr="00911639">
              <w:t xml:space="preserve">Schopnosť pracovať </w:t>
            </w:r>
          </w:p>
          <w:p w:rsidR="00B1508A" w:rsidRPr="00911639" w:rsidRDefault="00B1508A" w:rsidP="00B61F49">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2245D" w:rsidRPr="001E75AE" w:rsidRDefault="00B1508A" w:rsidP="001E75AE">
            <w:pPr>
              <w:pStyle w:val="Odsekzoznamu"/>
              <w:numPr>
                <w:ilvl w:val="0"/>
                <w:numId w:val="7"/>
              </w:numPr>
              <w:ind w:right="-648"/>
            </w:pPr>
            <w:r w:rsidRPr="00911639">
              <w:t>Analytické, koncepčné a strategické myslenie</w:t>
            </w:r>
          </w:p>
        </w:tc>
      </w:tr>
    </w:tbl>
    <w:p w:rsidR="0082404E" w:rsidRPr="000E6927" w:rsidRDefault="0082404E" w:rsidP="00502866">
      <w:pPr>
        <w:spacing w:before="120" w:after="120"/>
        <w:jc w:val="both"/>
        <w:rPr>
          <w:sz w:val="18"/>
          <w:szCs w:val="18"/>
        </w:rPr>
      </w:pPr>
      <w:r w:rsidRPr="002F3D6F">
        <w:rPr>
          <w:sz w:val="18"/>
          <w:szCs w:val="18"/>
        </w:rPr>
        <w:t xml:space="preserve">* </w:t>
      </w:r>
      <w:r w:rsidRPr="000E6927">
        <w:rPr>
          <w:sz w:val="18"/>
          <w:szCs w:val="18"/>
        </w:rPr>
        <w:t>V</w:t>
      </w:r>
      <w:r w:rsidR="00B402CC" w:rsidRPr="0015456E">
        <w:rPr>
          <w:sz w:val="18"/>
          <w:szCs w:val="18"/>
        </w:rPr>
        <w:t> </w:t>
      </w:r>
      <w:r w:rsidR="00B402CC" w:rsidRPr="00B402CC">
        <w:rPr>
          <w:sz w:val="18"/>
          <w:szCs w:val="18"/>
        </w:rPr>
        <w:t>súlade s § 38, od</w:t>
      </w:r>
      <w:r w:rsidR="00B402CC" w:rsidRPr="000E6927">
        <w:rPr>
          <w:sz w:val="18"/>
          <w:szCs w:val="18"/>
        </w:rPr>
        <w:t>s</w:t>
      </w:r>
      <w:r w:rsidR="00B402CC" w:rsidRPr="00833A58">
        <w:rPr>
          <w:sz w:val="18"/>
          <w:szCs w:val="18"/>
        </w:rPr>
        <w:t>e</w:t>
      </w:r>
      <w:r w:rsidR="00B402CC" w:rsidRPr="000E6927">
        <w:rPr>
          <w:sz w:val="18"/>
          <w:szCs w:val="18"/>
        </w:rPr>
        <w:t xml:space="preserve">ku 2, písmena d) Zákona </w:t>
      </w:r>
      <w:r w:rsidR="00B402CC" w:rsidRPr="00833A58">
        <w:rPr>
          <w:bCs/>
          <w:sz w:val="18"/>
          <w:szCs w:val="18"/>
        </w:rPr>
        <w:t>č. 55/2017 o štátnej službe a o zmene a doplnení niektorých zákonov</w:t>
      </w:r>
      <w:r w:rsidR="00B402CC">
        <w:rPr>
          <w:bCs/>
          <w:sz w:val="18"/>
          <w:szCs w:val="18"/>
        </w:rPr>
        <w:t xml:space="preserve"> si RO/SO interným služobným predpisom môže ustanoviť dĺžku odbornej praxe potrebnej na vykonávanie činnosti štandardizovanej pozície</w:t>
      </w:r>
      <w:r w:rsidRPr="000E6927">
        <w:rPr>
          <w:sz w:val="18"/>
          <w:szCs w:val="18"/>
        </w:rPr>
        <w:t>.</w:t>
      </w:r>
    </w:p>
    <w:p w:rsidR="00530435" w:rsidRPr="00121AD0" w:rsidRDefault="00530435">
      <w:pPr>
        <w:spacing w:after="200" w:line="276" w:lineRule="auto"/>
        <w:rPr>
          <w:b/>
        </w:rPr>
        <w:pPrChange w:id="643" w:author="Autor">
          <w:pPr>
            <w:pStyle w:val="Popis"/>
            <w:keepNext/>
            <w:spacing w:before="120" w:after="120"/>
            <w:ind w:left="-851"/>
            <w:jc w:val="both"/>
          </w:pPr>
        </w:pPrChange>
      </w:pPr>
      <w:ins w:id="644" w:author="Autor">
        <w:r>
          <w:rPr>
            <w:b/>
            <w:i/>
          </w:rPr>
          <w:br w:type="page"/>
        </w:r>
      </w:ins>
    </w:p>
    <w:p w:rsidR="002920B8" w:rsidRPr="00A6445C" w:rsidRDefault="002920B8" w:rsidP="00FC6C10">
      <w:pPr>
        <w:pStyle w:val="Popis"/>
        <w:keepNext/>
        <w:spacing w:before="120" w:after="120"/>
        <w:ind w:left="-851"/>
        <w:jc w:val="both"/>
        <w:rPr>
          <w:lang w:val="sk-SK"/>
          <w:rPrChange w:id="645" w:author="Autor">
            <w:rPr>
              <w:b/>
              <w:i w:val="0"/>
              <w:sz w:val="24"/>
              <w:lang w:val="sk-SK"/>
            </w:rPr>
          </w:rPrChange>
        </w:rPr>
      </w:pPr>
      <w:r w:rsidRPr="00301908">
        <w:rPr>
          <w:b/>
          <w:i w:val="0"/>
          <w:sz w:val="24"/>
          <w:szCs w:val="24"/>
          <w:lang w:val="sk-SK"/>
        </w:rPr>
        <w:lastRenderedPageBreak/>
        <w:t xml:space="preserve">Tabuľka č. </w:t>
      </w:r>
      <w:r w:rsidR="00194885">
        <w:rPr>
          <w:b/>
          <w:i w:val="0"/>
          <w:sz w:val="24"/>
          <w:szCs w:val="24"/>
          <w:lang w:val="sk-SK"/>
        </w:rPr>
        <w:t>7</w:t>
      </w:r>
      <w:r w:rsidRPr="00301908">
        <w:rPr>
          <w:b/>
          <w:i w:val="0"/>
          <w:sz w:val="24"/>
          <w:szCs w:val="24"/>
          <w:lang w:val="sk-SK"/>
        </w:rPr>
        <w:t xml:space="preserve">: Kvalifikačné predpoklady pre štandardizované </w:t>
      </w:r>
      <w:ins w:id="646" w:author="Autor">
        <w:r w:rsidR="00702634">
          <w:rPr>
            <w:b/>
            <w:i w:val="0"/>
            <w:sz w:val="24"/>
            <w:szCs w:val="24"/>
            <w:lang w:val="sk-SK"/>
          </w:rPr>
          <w:t xml:space="preserve">pracovné </w:t>
        </w:r>
      </w:ins>
      <w:r w:rsidRPr="00301908">
        <w:rPr>
          <w:b/>
          <w:i w:val="0"/>
          <w:sz w:val="24"/>
          <w:szCs w:val="24"/>
          <w:lang w:val="sk-SK"/>
        </w:rPr>
        <w:t>pozície</w:t>
      </w:r>
      <w:r>
        <w:rPr>
          <w:b/>
          <w:i w:val="0"/>
          <w:sz w:val="24"/>
          <w:szCs w:val="24"/>
          <w:lang w:val="sk-SK"/>
        </w:rPr>
        <w:t xml:space="preserve"> na platobnej jednotke</w:t>
      </w:r>
    </w:p>
    <w:p w:rsidR="002920B8" w:rsidRDefault="002920B8" w:rsidP="00502866">
      <w:pPr>
        <w:spacing w:before="120" w:after="120"/>
        <w:jc w:val="both"/>
        <w:rPr>
          <w:del w:id="647" w:author="Autor"/>
          <w:sz w:val="18"/>
          <w:szCs w:val="18"/>
        </w:rPr>
      </w:pPr>
    </w:p>
    <w:tbl>
      <w:tblPr>
        <w:tblStyle w:val="Mriekatabuky"/>
        <w:tblW w:w="10916" w:type="dxa"/>
        <w:jc w:val="center"/>
        <w:tblLook w:val="04A0" w:firstRow="1" w:lastRow="0" w:firstColumn="1" w:lastColumn="0" w:noHBand="0" w:noVBand="1"/>
      </w:tblPr>
      <w:tblGrid>
        <w:gridCol w:w="2127"/>
        <w:gridCol w:w="1984"/>
        <w:gridCol w:w="2693"/>
        <w:gridCol w:w="4112"/>
      </w:tblGrid>
      <w:tr w:rsidR="003A5C83" w:rsidTr="00B61F49">
        <w:trPr>
          <w:jc w:val="center"/>
        </w:trPr>
        <w:tc>
          <w:tcPr>
            <w:tcW w:w="2127" w:type="dxa"/>
          </w:tcPr>
          <w:p w:rsidR="003A5C83" w:rsidRPr="00C21BA8" w:rsidRDefault="003A5C83" w:rsidP="00502866">
            <w:pPr>
              <w:spacing w:before="120" w:after="120"/>
              <w:jc w:val="both"/>
              <w:rPr>
                <w:b/>
              </w:rPr>
            </w:pPr>
            <w:r w:rsidRPr="003A5C83">
              <w:rPr>
                <w:b/>
              </w:rPr>
              <w:t>Pracovná pozícia</w:t>
            </w:r>
          </w:p>
        </w:tc>
        <w:tc>
          <w:tcPr>
            <w:tcW w:w="1984" w:type="dxa"/>
          </w:tcPr>
          <w:p w:rsidR="003A5C83" w:rsidRPr="00C01632" w:rsidRDefault="003A5C83" w:rsidP="00C01632">
            <w:pPr>
              <w:spacing w:before="120" w:after="120"/>
              <w:jc w:val="center"/>
            </w:pPr>
            <w:r w:rsidRPr="00C01632">
              <w:rPr>
                <w:b/>
              </w:rPr>
              <w:t>Kvalifikačné predpoklady - všeobecné</w:t>
            </w:r>
          </w:p>
        </w:tc>
        <w:tc>
          <w:tcPr>
            <w:tcW w:w="2693" w:type="dxa"/>
          </w:tcPr>
          <w:p w:rsidR="003A5C83" w:rsidRPr="00C01632" w:rsidRDefault="003A5C83" w:rsidP="00C01632">
            <w:pPr>
              <w:spacing w:before="120" w:after="120"/>
              <w:jc w:val="center"/>
            </w:pPr>
            <w:r w:rsidRPr="00C01632">
              <w:rPr>
                <w:b/>
              </w:rPr>
              <w:t>Kvalifikačné predpoklady – špecifické</w:t>
            </w:r>
          </w:p>
        </w:tc>
        <w:tc>
          <w:tcPr>
            <w:tcW w:w="4112" w:type="dxa"/>
          </w:tcPr>
          <w:p w:rsidR="003A5C83" w:rsidRPr="00C01632" w:rsidRDefault="003A5C83" w:rsidP="00C01632">
            <w:pPr>
              <w:spacing w:before="120" w:after="120"/>
              <w:jc w:val="center"/>
              <w:rPr>
                <w:b/>
              </w:rPr>
            </w:pPr>
            <w:r w:rsidRPr="00C21BA8">
              <w:rPr>
                <w:b/>
              </w:rPr>
              <w:t>Osobnostné</w:t>
            </w:r>
            <w:r w:rsidRPr="00C01632">
              <w:rPr>
                <w:b/>
              </w:rPr>
              <w:t xml:space="preserve"> predpoklady</w:t>
            </w:r>
            <w:r w:rsidR="00964BD9">
              <w:rPr>
                <w:b/>
              </w:rPr>
              <w:t xml:space="preserve"> </w:t>
            </w:r>
            <w:r w:rsidR="00964BD9" w:rsidRPr="00964BD9">
              <w:rPr>
                <w:b/>
              </w:rPr>
              <w:t>(potrebné vybrať 3)</w:t>
            </w:r>
          </w:p>
        </w:tc>
      </w:tr>
      <w:tr w:rsidR="002920B8" w:rsidTr="00B61F49">
        <w:trPr>
          <w:jc w:val="center"/>
        </w:trPr>
        <w:tc>
          <w:tcPr>
            <w:tcW w:w="2127" w:type="dxa"/>
          </w:tcPr>
          <w:p w:rsidR="002920B8" w:rsidRPr="00C01632" w:rsidRDefault="00D47F80" w:rsidP="00502866">
            <w:pPr>
              <w:spacing w:before="120" w:after="120"/>
              <w:jc w:val="both"/>
              <w:rPr>
                <w:b/>
              </w:rPr>
            </w:pPr>
            <w:r>
              <w:rPr>
                <w:b/>
              </w:rPr>
              <w:t>f</w:t>
            </w:r>
            <w:r w:rsidR="0036761D" w:rsidRPr="00C01632">
              <w:rPr>
                <w:b/>
              </w:rPr>
              <w:t>inančný overovateľ</w:t>
            </w:r>
            <w:ins w:id="648" w:author="Autor">
              <w:r w:rsidR="00653409">
                <w:rPr>
                  <w:b/>
                </w:rPr>
                <w:t xml:space="preserve"> PJ</w:t>
              </w:r>
            </w:ins>
          </w:p>
        </w:tc>
        <w:tc>
          <w:tcPr>
            <w:tcW w:w="1984" w:type="dxa"/>
          </w:tcPr>
          <w:p w:rsidR="006C7574" w:rsidRPr="00C01632" w:rsidRDefault="006C7574" w:rsidP="009C708C">
            <w:pPr>
              <w:framePr w:wrap="around" w:hAnchor="margin" w:xAlign="center" w:yAlign="bottom"/>
              <w:numPr>
                <w:ilvl w:val="0"/>
                <w:numId w:val="19"/>
              </w:numPr>
              <w:spacing w:before="120" w:after="120"/>
              <w:jc w:val="both"/>
              <w:rPr>
                <w:sz w:val="23"/>
                <w:szCs w:val="23"/>
              </w:rPr>
            </w:pPr>
            <w:r w:rsidRPr="00C01632">
              <w:rPr>
                <w:sz w:val="23"/>
                <w:szCs w:val="23"/>
              </w:rPr>
              <w:t>VŠ vzdelanie 2.</w:t>
            </w:r>
            <w:ins w:id="649" w:author="Autor">
              <w:r w:rsidR="00653409">
                <w:rPr>
                  <w:sz w:val="23"/>
                  <w:szCs w:val="23"/>
                </w:rPr>
                <w:t xml:space="preserve"> </w:t>
              </w:r>
            </w:ins>
            <w:r w:rsidRPr="00C01632">
              <w:rPr>
                <w:sz w:val="23"/>
                <w:szCs w:val="23"/>
              </w:rPr>
              <w:t xml:space="preserve">stupňa </w:t>
            </w:r>
          </w:p>
          <w:p w:rsidR="002920B8" w:rsidRDefault="002920B8" w:rsidP="00502866">
            <w:pPr>
              <w:spacing w:before="120" w:after="120"/>
              <w:jc w:val="both"/>
              <w:rPr>
                <w:sz w:val="18"/>
                <w:szCs w:val="18"/>
              </w:rPr>
            </w:pPr>
          </w:p>
        </w:tc>
        <w:tc>
          <w:tcPr>
            <w:tcW w:w="2693" w:type="dxa"/>
          </w:tcPr>
          <w:p w:rsidR="006C7574" w:rsidRPr="00833A58" w:rsidRDefault="006C7574" w:rsidP="00B61F49">
            <w:pPr>
              <w:framePr w:wrap="around" w:hAnchor="margin" w:xAlign="center" w:yAlign="bottom"/>
              <w:numPr>
                <w:ilvl w:val="0"/>
                <w:numId w:val="19"/>
              </w:numPr>
              <w:contextualSpacing/>
              <w:rPr>
                <w:rFonts w:eastAsia="Calibri"/>
              </w:rPr>
            </w:pPr>
            <w:r w:rsidRPr="00C01632">
              <w:rPr>
                <w:rFonts w:eastAsia="Calibri"/>
                <w:noProof/>
              </w:rPr>
              <w:t>znalosť anglického jazyka vítaná</w:t>
            </w:r>
          </w:p>
          <w:p w:rsidR="006C7574" w:rsidRPr="00833A58" w:rsidRDefault="006C7574" w:rsidP="00B61F49">
            <w:pPr>
              <w:numPr>
                <w:ilvl w:val="0"/>
                <w:numId w:val="19"/>
              </w:numPr>
              <w:contextualSpacing/>
              <w:rPr>
                <w:rFonts w:eastAsia="Calibri"/>
              </w:rPr>
            </w:pPr>
            <w:r w:rsidRPr="00C01632">
              <w:rPr>
                <w:rFonts w:eastAsia="Calibri"/>
                <w:noProof/>
              </w:rPr>
              <w:t>znalosť legislatívy EÚ a SR v oblasti finančného riadenia EŠIF</w:t>
            </w:r>
          </w:p>
          <w:p w:rsidR="006C7574" w:rsidRDefault="006C7574" w:rsidP="00B61F49">
            <w:pPr>
              <w:numPr>
                <w:ilvl w:val="0"/>
                <w:numId w:val="19"/>
              </w:numPr>
              <w:contextualSpacing/>
              <w:rPr>
                <w:rFonts w:eastAsia="Calibri"/>
              </w:rPr>
            </w:pPr>
            <w:r w:rsidRPr="00C01632">
              <w:rPr>
                <w:rFonts w:eastAsia="Calibri"/>
                <w:noProof/>
              </w:rPr>
              <w:t xml:space="preserve">prax v oblasti finančného riadenia EŠIF/ kontroly/ </w:t>
            </w:r>
            <w:del w:id="650" w:author="Autor">
              <w:r w:rsidRPr="00C01632">
                <w:rPr>
                  <w:rFonts w:eastAsia="Calibri"/>
                  <w:noProof/>
                </w:rPr>
                <w:delText xml:space="preserve">podvojného účtovníctva </w:delText>
              </w:r>
            </w:del>
            <w:r w:rsidRPr="00C01632">
              <w:rPr>
                <w:rFonts w:eastAsia="Calibri"/>
                <w:noProof/>
              </w:rPr>
              <w:t xml:space="preserve">vítaná </w:t>
            </w:r>
          </w:p>
          <w:p w:rsidR="00904917" w:rsidRPr="00833A58" w:rsidRDefault="00904917" w:rsidP="00B61F49">
            <w:pPr>
              <w:numPr>
                <w:ilvl w:val="0"/>
                <w:numId w:val="19"/>
              </w:numPr>
              <w:contextualSpacing/>
              <w:rPr>
                <w:ins w:id="651" w:author="Autor"/>
                <w:rFonts w:eastAsia="Calibri"/>
              </w:rPr>
            </w:pPr>
            <w:ins w:id="652" w:author="Autor">
              <w:r>
                <w:rPr>
                  <w:rFonts w:eastAsia="Calibri"/>
                  <w:noProof/>
                </w:rPr>
                <w:t>znalosť práce s PC - užívateľ</w:t>
              </w:r>
            </w:ins>
          </w:p>
          <w:p w:rsidR="002920B8" w:rsidRDefault="002920B8" w:rsidP="00B61F49">
            <w:pPr>
              <w:spacing w:before="120" w:after="120"/>
              <w:rPr>
                <w:sz w:val="18"/>
                <w:szCs w:val="18"/>
              </w:rPr>
            </w:pPr>
          </w:p>
        </w:tc>
        <w:tc>
          <w:tcPr>
            <w:tcW w:w="4112" w:type="dxa"/>
          </w:tcPr>
          <w:p w:rsidR="00B1508A" w:rsidRPr="00911639" w:rsidRDefault="00B1508A" w:rsidP="00B61F49">
            <w:pPr>
              <w:pStyle w:val="Odsekzoznamu"/>
              <w:numPr>
                <w:ilvl w:val="0"/>
                <w:numId w:val="7"/>
              </w:numPr>
              <w:ind w:right="-648"/>
            </w:pPr>
            <w:r w:rsidRPr="00911639">
              <w:t>Sebadôvera</w:t>
            </w:r>
          </w:p>
          <w:p w:rsidR="00B1508A" w:rsidRPr="00911639" w:rsidRDefault="00B1508A" w:rsidP="00B61F49">
            <w:pPr>
              <w:pStyle w:val="Odsekzoznamu"/>
              <w:numPr>
                <w:ilvl w:val="0"/>
                <w:numId w:val="7"/>
              </w:numPr>
              <w:ind w:right="-648"/>
            </w:pPr>
            <w:r w:rsidRPr="00911639">
              <w:t>Svedomitosť a spoľahlivosť</w:t>
            </w:r>
          </w:p>
          <w:p w:rsidR="00B1508A" w:rsidRPr="00911639" w:rsidRDefault="00B1508A" w:rsidP="00B61F49">
            <w:pPr>
              <w:pStyle w:val="Odsekzoznamu"/>
              <w:numPr>
                <w:ilvl w:val="0"/>
                <w:numId w:val="7"/>
              </w:numPr>
              <w:ind w:right="-648"/>
            </w:pPr>
            <w:r w:rsidRPr="00911639">
              <w:t>Samostatnosť</w:t>
            </w:r>
          </w:p>
          <w:p w:rsidR="00B1508A" w:rsidRPr="00911639" w:rsidRDefault="00B1508A" w:rsidP="00B61F49">
            <w:pPr>
              <w:pStyle w:val="Odsekzoznamu"/>
              <w:numPr>
                <w:ilvl w:val="0"/>
                <w:numId w:val="7"/>
              </w:numPr>
              <w:ind w:right="-648"/>
            </w:pPr>
            <w:r w:rsidRPr="00911639">
              <w:t>Motivácia</w:t>
            </w:r>
          </w:p>
          <w:p w:rsidR="00B1508A" w:rsidRPr="00911639" w:rsidRDefault="00B1508A" w:rsidP="00B61F49">
            <w:pPr>
              <w:pStyle w:val="Odsekzoznamu"/>
              <w:numPr>
                <w:ilvl w:val="0"/>
                <w:numId w:val="7"/>
              </w:numPr>
              <w:ind w:right="-648"/>
            </w:pPr>
            <w:r w:rsidRPr="00911639">
              <w:t>Adaptabilita a flexibilita</w:t>
            </w:r>
          </w:p>
          <w:p w:rsidR="00B1508A" w:rsidRPr="00911639" w:rsidRDefault="00B1508A" w:rsidP="00B61F49">
            <w:pPr>
              <w:pStyle w:val="Odsekzoznamu"/>
              <w:numPr>
                <w:ilvl w:val="0"/>
                <w:numId w:val="7"/>
              </w:numPr>
              <w:ind w:right="-648"/>
            </w:pPr>
            <w:r w:rsidRPr="00911639">
              <w:t>Schopnosť pracovať pod tlakom</w:t>
            </w:r>
          </w:p>
          <w:p w:rsidR="00B1508A" w:rsidRPr="00911639" w:rsidRDefault="00B1508A" w:rsidP="00B61F49">
            <w:pPr>
              <w:pStyle w:val="Odsekzoznamu"/>
              <w:numPr>
                <w:ilvl w:val="0"/>
                <w:numId w:val="7"/>
              </w:numPr>
              <w:ind w:right="-648"/>
            </w:pPr>
            <w:r w:rsidRPr="00911639">
              <w:t>Rozhodovacia schopnosť</w:t>
            </w:r>
          </w:p>
          <w:p w:rsidR="00B1508A" w:rsidRPr="00911639" w:rsidRDefault="00B1508A" w:rsidP="00B61F49">
            <w:pPr>
              <w:pStyle w:val="Odsekzoznamu"/>
              <w:numPr>
                <w:ilvl w:val="0"/>
                <w:numId w:val="7"/>
              </w:numPr>
              <w:ind w:right="-648"/>
            </w:pPr>
            <w:r w:rsidRPr="00911639">
              <w:t>Komunikačné zručnosti</w:t>
            </w:r>
          </w:p>
          <w:p w:rsidR="00B61F49" w:rsidRDefault="00B1508A" w:rsidP="00B61F49">
            <w:pPr>
              <w:pStyle w:val="Odsekzoznamu"/>
              <w:numPr>
                <w:ilvl w:val="0"/>
                <w:numId w:val="7"/>
              </w:numPr>
              <w:ind w:right="-648"/>
            </w:pPr>
            <w:r w:rsidRPr="00911639">
              <w:t>Analytické, koncepčné</w:t>
            </w:r>
          </w:p>
          <w:p w:rsidR="002920B8" w:rsidRPr="001E75AE" w:rsidRDefault="00B1508A" w:rsidP="001E75AE">
            <w:pPr>
              <w:pStyle w:val="Odsekzoznamu"/>
              <w:ind w:left="360" w:right="-648"/>
            </w:pPr>
            <w:r w:rsidRPr="00911639">
              <w:t>a strategické myslenie</w:t>
            </w:r>
          </w:p>
        </w:tc>
      </w:tr>
      <w:tr w:rsidR="0036761D" w:rsidTr="00B61F49">
        <w:trPr>
          <w:jc w:val="center"/>
        </w:trPr>
        <w:tc>
          <w:tcPr>
            <w:tcW w:w="2127" w:type="dxa"/>
          </w:tcPr>
          <w:p w:rsidR="0036761D" w:rsidRPr="00C21BA8" w:rsidRDefault="00D47F80" w:rsidP="00502866">
            <w:pPr>
              <w:spacing w:before="120" w:after="120"/>
              <w:jc w:val="both"/>
              <w:rPr>
                <w:b/>
              </w:rPr>
            </w:pPr>
            <w:r>
              <w:rPr>
                <w:b/>
              </w:rPr>
              <w:t>f</w:t>
            </w:r>
            <w:r w:rsidR="0036761D">
              <w:rPr>
                <w:b/>
              </w:rPr>
              <w:t>inančný manažér</w:t>
            </w:r>
            <w:ins w:id="653" w:author="Autor">
              <w:r w:rsidR="00653409">
                <w:rPr>
                  <w:b/>
                </w:rPr>
                <w:t xml:space="preserve"> PJ</w:t>
              </w:r>
            </w:ins>
          </w:p>
        </w:tc>
        <w:tc>
          <w:tcPr>
            <w:tcW w:w="1984" w:type="dxa"/>
          </w:tcPr>
          <w:p w:rsidR="000E5AA3" w:rsidRPr="00C01632" w:rsidRDefault="000E5AA3" w:rsidP="009C708C">
            <w:pPr>
              <w:framePr w:wrap="around" w:hAnchor="margin" w:xAlign="center" w:yAlign="bottom"/>
              <w:numPr>
                <w:ilvl w:val="0"/>
                <w:numId w:val="19"/>
              </w:numPr>
              <w:spacing w:before="120" w:after="120"/>
              <w:jc w:val="both"/>
            </w:pPr>
            <w:r w:rsidRPr="00C01632">
              <w:t>VŠ vzdelanie 2.</w:t>
            </w:r>
            <w:ins w:id="654" w:author="Autor">
              <w:r w:rsidR="00221FC2">
                <w:t xml:space="preserve"> </w:t>
              </w:r>
            </w:ins>
            <w:r w:rsidRPr="00C01632">
              <w:t xml:space="preserve">stupňa </w:t>
            </w:r>
          </w:p>
          <w:p w:rsidR="0036761D" w:rsidRDefault="0036761D" w:rsidP="00502866">
            <w:pPr>
              <w:spacing w:before="120" w:after="120"/>
              <w:jc w:val="both"/>
              <w:rPr>
                <w:sz w:val="18"/>
                <w:szCs w:val="18"/>
              </w:rPr>
            </w:pPr>
          </w:p>
        </w:tc>
        <w:tc>
          <w:tcPr>
            <w:tcW w:w="2693" w:type="dxa"/>
          </w:tcPr>
          <w:p w:rsidR="000E5AA3" w:rsidRPr="00833A58" w:rsidRDefault="000E5AA3" w:rsidP="00B61F49">
            <w:pPr>
              <w:pStyle w:val="Odsekzoznamu"/>
              <w:framePr w:wrap="around" w:hAnchor="margin" w:xAlign="center" w:yAlign="bottom"/>
              <w:numPr>
                <w:ilvl w:val="0"/>
                <w:numId w:val="19"/>
              </w:numPr>
              <w:rPr>
                <w:rFonts w:eastAsia="Calibri"/>
              </w:rPr>
            </w:pPr>
            <w:r w:rsidRPr="00C01632">
              <w:rPr>
                <w:rFonts w:eastAsia="Calibri"/>
                <w:noProof/>
              </w:rPr>
              <w:t>znalosť anglického jazyka vítaná</w:t>
            </w:r>
          </w:p>
          <w:p w:rsidR="000E5AA3" w:rsidRPr="00833A58" w:rsidRDefault="000E5AA3" w:rsidP="00B61F49">
            <w:pPr>
              <w:numPr>
                <w:ilvl w:val="0"/>
                <w:numId w:val="19"/>
              </w:numPr>
              <w:contextualSpacing/>
              <w:rPr>
                <w:rFonts w:eastAsia="Calibri"/>
              </w:rPr>
            </w:pPr>
            <w:r w:rsidRPr="00C01632">
              <w:rPr>
                <w:rFonts w:eastAsia="Calibri"/>
                <w:noProof/>
              </w:rPr>
              <w:t>znalosť legislatívy EÚ a SR v oblasti finančného riadenia EŠIF</w:t>
            </w:r>
          </w:p>
          <w:p w:rsidR="000E5AA3" w:rsidRDefault="000E5AA3" w:rsidP="00B61F49">
            <w:pPr>
              <w:numPr>
                <w:ilvl w:val="0"/>
                <w:numId w:val="19"/>
              </w:numPr>
              <w:contextualSpacing/>
              <w:rPr>
                <w:rFonts w:eastAsia="Calibri"/>
              </w:rPr>
            </w:pPr>
            <w:r w:rsidRPr="00C01632">
              <w:rPr>
                <w:rFonts w:eastAsia="Calibri"/>
                <w:noProof/>
              </w:rPr>
              <w:t>prax v oblasti finančnej kontroly EŠIF vítaná</w:t>
            </w:r>
          </w:p>
          <w:p w:rsidR="00904917" w:rsidRPr="00904917" w:rsidRDefault="00904917" w:rsidP="00904917">
            <w:pPr>
              <w:numPr>
                <w:ilvl w:val="0"/>
                <w:numId w:val="19"/>
              </w:numPr>
              <w:contextualSpacing/>
              <w:rPr>
                <w:ins w:id="655" w:author="Autor"/>
                <w:rFonts w:eastAsia="Calibri"/>
              </w:rPr>
            </w:pPr>
            <w:ins w:id="656" w:author="Autor">
              <w:r>
                <w:rPr>
                  <w:rFonts w:eastAsia="Calibri"/>
                  <w:noProof/>
                </w:rPr>
                <w:t>znalosť práce s PC - užívateľ</w:t>
              </w:r>
            </w:ins>
          </w:p>
          <w:p w:rsidR="0036761D" w:rsidRDefault="0036761D" w:rsidP="00B61F49">
            <w:pPr>
              <w:spacing w:before="120" w:after="120"/>
              <w:rPr>
                <w:sz w:val="18"/>
                <w:szCs w:val="18"/>
              </w:rPr>
            </w:pPr>
          </w:p>
        </w:tc>
        <w:tc>
          <w:tcPr>
            <w:tcW w:w="4112" w:type="dxa"/>
          </w:tcPr>
          <w:p w:rsidR="00B1508A" w:rsidRPr="00911639" w:rsidRDefault="00B1508A" w:rsidP="00B61F49">
            <w:pPr>
              <w:pStyle w:val="Odsekzoznamu"/>
              <w:numPr>
                <w:ilvl w:val="0"/>
                <w:numId w:val="7"/>
              </w:numPr>
              <w:ind w:right="-648"/>
            </w:pPr>
            <w:r w:rsidRPr="00911639">
              <w:t>Sebadôvera</w:t>
            </w:r>
          </w:p>
          <w:p w:rsidR="00B1508A" w:rsidRPr="00911639" w:rsidRDefault="00B1508A" w:rsidP="00B61F49">
            <w:pPr>
              <w:pStyle w:val="Odsekzoznamu"/>
              <w:numPr>
                <w:ilvl w:val="0"/>
                <w:numId w:val="7"/>
              </w:numPr>
              <w:ind w:right="-648"/>
            </w:pPr>
            <w:r w:rsidRPr="00911639">
              <w:t>Svedomitosť a spoľahlivosť</w:t>
            </w:r>
          </w:p>
          <w:p w:rsidR="00B1508A" w:rsidRPr="00911639" w:rsidRDefault="00B1508A" w:rsidP="00B61F49">
            <w:pPr>
              <w:pStyle w:val="Odsekzoznamu"/>
              <w:numPr>
                <w:ilvl w:val="0"/>
                <w:numId w:val="7"/>
              </w:numPr>
              <w:ind w:right="-648"/>
            </w:pPr>
            <w:r w:rsidRPr="00911639">
              <w:t>Samostatnosť</w:t>
            </w:r>
          </w:p>
          <w:p w:rsidR="00B1508A" w:rsidRPr="00911639" w:rsidRDefault="00B1508A" w:rsidP="00B61F49">
            <w:pPr>
              <w:pStyle w:val="Odsekzoznamu"/>
              <w:numPr>
                <w:ilvl w:val="0"/>
                <w:numId w:val="7"/>
              </w:numPr>
              <w:ind w:right="-648"/>
            </w:pPr>
            <w:r w:rsidRPr="00911639">
              <w:t>Motivácia</w:t>
            </w:r>
          </w:p>
          <w:p w:rsidR="00B1508A" w:rsidRPr="00911639" w:rsidRDefault="00B1508A" w:rsidP="00B61F49">
            <w:pPr>
              <w:pStyle w:val="Odsekzoznamu"/>
              <w:numPr>
                <w:ilvl w:val="0"/>
                <w:numId w:val="7"/>
              </w:numPr>
              <w:ind w:right="-648"/>
            </w:pPr>
            <w:r w:rsidRPr="00911639">
              <w:t>Adaptabilita a flexibilita</w:t>
            </w:r>
          </w:p>
          <w:p w:rsidR="00B1508A" w:rsidRPr="00911639" w:rsidRDefault="00B1508A" w:rsidP="00B61F49">
            <w:pPr>
              <w:pStyle w:val="Odsekzoznamu"/>
              <w:numPr>
                <w:ilvl w:val="0"/>
                <w:numId w:val="7"/>
              </w:numPr>
              <w:ind w:right="-648"/>
            </w:pPr>
            <w:r w:rsidRPr="00911639">
              <w:t>Schopnosť pracovať pod tlakom</w:t>
            </w:r>
          </w:p>
          <w:p w:rsidR="00B1508A" w:rsidRPr="00911639" w:rsidRDefault="00B1508A" w:rsidP="00B61F49">
            <w:pPr>
              <w:pStyle w:val="Odsekzoznamu"/>
              <w:numPr>
                <w:ilvl w:val="0"/>
                <w:numId w:val="7"/>
              </w:numPr>
              <w:ind w:right="-648"/>
            </w:pPr>
            <w:r w:rsidRPr="00911639">
              <w:t>Rozhodovacia schopnosť</w:t>
            </w:r>
          </w:p>
          <w:p w:rsidR="00B1508A" w:rsidRPr="00911639" w:rsidRDefault="00B1508A" w:rsidP="00B61F49">
            <w:pPr>
              <w:pStyle w:val="Odsekzoznamu"/>
              <w:numPr>
                <w:ilvl w:val="0"/>
                <w:numId w:val="7"/>
              </w:numPr>
              <w:ind w:right="-648"/>
            </w:pPr>
            <w:r w:rsidRPr="00911639">
              <w:t>Komunikačné zručnosti</w:t>
            </w:r>
          </w:p>
          <w:p w:rsidR="00B61F49" w:rsidRDefault="00B1508A" w:rsidP="00B61F49">
            <w:pPr>
              <w:pStyle w:val="Odsekzoznamu"/>
              <w:numPr>
                <w:ilvl w:val="0"/>
                <w:numId w:val="7"/>
              </w:numPr>
              <w:ind w:right="-648"/>
            </w:pPr>
            <w:r w:rsidRPr="00911639">
              <w:t xml:space="preserve">Analytické, koncepčné </w:t>
            </w:r>
          </w:p>
          <w:p w:rsidR="0036761D" w:rsidRPr="001E75AE" w:rsidRDefault="00B1508A" w:rsidP="001E75AE">
            <w:pPr>
              <w:pStyle w:val="Odsekzoznamu"/>
              <w:ind w:left="360" w:right="-648"/>
            </w:pPr>
            <w:r w:rsidRPr="00911639">
              <w:t>a strategické myslenie</w:t>
            </w:r>
          </w:p>
        </w:tc>
      </w:tr>
      <w:tr w:rsidR="0036761D" w:rsidTr="00B61F49">
        <w:trPr>
          <w:jc w:val="center"/>
        </w:trPr>
        <w:tc>
          <w:tcPr>
            <w:tcW w:w="2127" w:type="dxa"/>
          </w:tcPr>
          <w:p w:rsidR="0036761D" w:rsidRPr="00C21BA8" w:rsidRDefault="00922278" w:rsidP="00502866">
            <w:pPr>
              <w:spacing w:before="120" w:after="120"/>
              <w:jc w:val="both"/>
              <w:rPr>
                <w:b/>
              </w:rPr>
            </w:pPr>
            <w:del w:id="657" w:author="Autor">
              <w:r>
                <w:rPr>
                  <w:b/>
                </w:rPr>
                <w:delText>Ú</w:delText>
              </w:r>
              <w:r w:rsidR="0036761D">
                <w:rPr>
                  <w:b/>
                </w:rPr>
                <w:delText>čtovník</w:delText>
              </w:r>
            </w:del>
            <w:ins w:id="658" w:author="Autor">
              <w:r w:rsidR="00912935">
                <w:rPr>
                  <w:b/>
                </w:rPr>
                <w:t>ú</w:t>
              </w:r>
              <w:r w:rsidR="00077C29">
                <w:rPr>
                  <w:b/>
                </w:rPr>
                <w:t>čtovník</w:t>
              </w:r>
              <w:r w:rsidR="00653409">
                <w:rPr>
                  <w:b/>
                </w:rPr>
                <w:t xml:space="preserve"> PJ</w:t>
              </w:r>
            </w:ins>
          </w:p>
        </w:tc>
        <w:tc>
          <w:tcPr>
            <w:tcW w:w="1984" w:type="dxa"/>
          </w:tcPr>
          <w:p w:rsidR="0036761D" w:rsidRPr="00B61F49" w:rsidRDefault="000E5AA3" w:rsidP="00B61F49">
            <w:pPr>
              <w:framePr w:wrap="around" w:hAnchor="margin" w:xAlign="center" w:yAlign="bottom"/>
              <w:numPr>
                <w:ilvl w:val="0"/>
                <w:numId w:val="19"/>
              </w:numPr>
              <w:contextualSpacing/>
              <w:rPr>
                <w:rFonts w:eastAsia="Calibri"/>
                <w:noProof/>
                <w:color w:val="1F497D"/>
              </w:rPr>
            </w:pPr>
            <w:r w:rsidRPr="00C01632">
              <w:rPr>
                <w:rFonts w:eastAsia="Calibri"/>
                <w:noProof/>
              </w:rPr>
              <w:t xml:space="preserve">VŠ vzdelanie 1. </w:t>
            </w:r>
            <w:r w:rsidRPr="00B61F49">
              <w:rPr>
                <w:rFonts w:eastAsia="Calibri"/>
                <w:noProof/>
              </w:rPr>
              <w:t xml:space="preserve">stupňa </w:t>
            </w:r>
          </w:p>
        </w:tc>
        <w:tc>
          <w:tcPr>
            <w:tcW w:w="2693" w:type="dxa"/>
          </w:tcPr>
          <w:p w:rsidR="00B4223A" w:rsidRPr="00833A58" w:rsidRDefault="000E5AA3" w:rsidP="009C708C">
            <w:pPr>
              <w:pStyle w:val="Odsekzoznamu"/>
              <w:framePr w:wrap="around" w:hAnchor="margin" w:xAlign="center" w:yAlign="bottom"/>
              <w:numPr>
                <w:ilvl w:val="0"/>
                <w:numId w:val="19"/>
              </w:numPr>
              <w:rPr>
                <w:rFonts w:eastAsia="Calibri"/>
              </w:rPr>
            </w:pPr>
            <w:r w:rsidRPr="00C01632">
              <w:rPr>
                <w:rFonts w:eastAsia="Calibri"/>
                <w:noProof/>
              </w:rPr>
              <w:t xml:space="preserve">znalosť anglického </w:t>
            </w:r>
          </w:p>
          <w:p w:rsidR="000E5AA3" w:rsidRPr="00833A58" w:rsidRDefault="000E5AA3" w:rsidP="00C01632">
            <w:pPr>
              <w:framePr w:wrap="around" w:hAnchor="margin" w:xAlign="center" w:yAlign="bottom"/>
              <w:ind w:left="360"/>
              <w:contextualSpacing/>
              <w:rPr>
                <w:rFonts w:eastAsia="Calibri"/>
              </w:rPr>
            </w:pPr>
            <w:r w:rsidRPr="00C01632">
              <w:rPr>
                <w:rFonts w:eastAsia="Calibri"/>
                <w:noProof/>
              </w:rPr>
              <w:t>jazyka vítaná</w:t>
            </w:r>
          </w:p>
          <w:p w:rsidR="000E5AA3" w:rsidRPr="00833A58" w:rsidRDefault="000E5AA3" w:rsidP="009C708C">
            <w:pPr>
              <w:numPr>
                <w:ilvl w:val="0"/>
                <w:numId w:val="19"/>
              </w:numPr>
              <w:contextualSpacing/>
              <w:rPr>
                <w:rFonts w:eastAsia="Calibri"/>
              </w:rPr>
            </w:pPr>
            <w:r w:rsidRPr="00C01632">
              <w:rPr>
                <w:rFonts w:eastAsia="Calibri"/>
                <w:noProof/>
              </w:rPr>
              <w:t>znalosť zákona o účtovníctve</w:t>
            </w:r>
          </w:p>
          <w:p w:rsidR="000E5AA3" w:rsidRPr="00833A58" w:rsidRDefault="000E5AA3" w:rsidP="009C708C">
            <w:pPr>
              <w:numPr>
                <w:ilvl w:val="0"/>
                <w:numId w:val="19"/>
              </w:numPr>
              <w:contextualSpacing/>
              <w:rPr>
                <w:rFonts w:eastAsia="Calibri"/>
              </w:rPr>
            </w:pPr>
            <w:r w:rsidRPr="00C01632">
              <w:rPr>
                <w:rFonts w:eastAsia="Calibri"/>
                <w:noProof/>
              </w:rPr>
              <w:t>prax v oblasti podvojného účtovníctva vítaná</w:t>
            </w:r>
          </w:p>
          <w:p w:rsidR="0036761D" w:rsidRPr="00FC6C10" w:rsidRDefault="000E5AA3" w:rsidP="009C708C">
            <w:pPr>
              <w:numPr>
                <w:ilvl w:val="0"/>
                <w:numId w:val="19"/>
              </w:numPr>
              <w:contextualSpacing/>
              <w:rPr>
                <w:ins w:id="659" w:author="Autor"/>
                <w:rFonts w:ascii="Arial Narrow" w:eastAsia="Calibri" w:hAnsi="Arial Narrow"/>
                <w:sz w:val="20"/>
              </w:rPr>
            </w:pPr>
            <w:r w:rsidRPr="00C01632">
              <w:rPr>
                <w:rFonts w:eastAsia="Calibri"/>
                <w:noProof/>
              </w:rPr>
              <w:t>znalosť legislatívy EÚ a SR v oblasti finančného riadenia EŠIF vítaná</w:t>
            </w:r>
          </w:p>
          <w:p w:rsidR="00904917" w:rsidRPr="00121AD0" w:rsidRDefault="00904917" w:rsidP="00904917">
            <w:pPr>
              <w:numPr>
                <w:ilvl w:val="0"/>
                <w:numId w:val="19"/>
              </w:numPr>
              <w:contextualSpacing/>
              <w:rPr>
                <w:rFonts w:eastAsia="Calibri"/>
                <w:rPrChange w:id="660" w:author="Autor">
                  <w:rPr>
                    <w:rFonts w:ascii="Arial Narrow" w:eastAsia="Calibri" w:hAnsi="Arial Narrow"/>
                    <w:sz w:val="20"/>
                  </w:rPr>
                </w:rPrChange>
              </w:rPr>
            </w:pPr>
            <w:ins w:id="661" w:author="Autor">
              <w:r>
                <w:rPr>
                  <w:rFonts w:eastAsia="Calibri"/>
                  <w:noProof/>
                </w:rPr>
                <w:t>znalosť práce s PC - užívateľ</w:t>
              </w:r>
            </w:ins>
          </w:p>
        </w:tc>
        <w:tc>
          <w:tcPr>
            <w:tcW w:w="4112" w:type="dxa"/>
          </w:tcPr>
          <w:p w:rsidR="00B1508A" w:rsidRPr="00911639" w:rsidRDefault="00B1508A" w:rsidP="00B1508A">
            <w:pPr>
              <w:pStyle w:val="Odsekzoznamu"/>
              <w:numPr>
                <w:ilvl w:val="0"/>
                <w:numId w:val="19"/>
              </w:numPr>
              <w:ind w:right="-648"/>
              <w:jc w:val="both"/>
            </w:pPr>
            <w:r w:rsidRPr="00911639">
              <w:t>Sebadôvera</w:t>
            </w:r>
          </w:p>
          <w:p w:rsidR="00B1508A" w:rsidRPr="00911639" w:rsidRDefault="00B1508A" w:rsidP="00B1508A">
            <w:pPr>
              <w:pStyle w:val="Odsekzoznamu"/>
              <w:numPr>
                <w:ilvl w:val="0"/>
                <w:numId w:val="19"/>
              </w:numPr>
              <w:ind w:right="-648"/>
              <w:jc w:val="both"/>
            </w:pPr>
            <w:r w:rsidRPr="00911639">
              <w:t>Svedomitosť a spoľahlivosť</w:t>
            </w:r>
          </w:p>
          <w:p w:rsidR="00B1508A" w:rsidRPr="00911639" w:rsidRDefault="00B1508A" w:rsidP="00B1508A">
            <w:pPr>
              <w:pStyle w:val="Odsekzoznamu"/>
              <w:numPr>
                <w:ilvl w:val="0"/>
                <w:numId w:val="19"/>
              </w:numPr>
              <w:ind w:right="-648"/>
              <w:jc w:val="both"/>
            </w:pPr>
            <w:r w:rsidRPr="00911639">
              <w:t>Samostatnosť</w:t>
            </w:r>
          </w:p>
          <w:p w:rsidR="00B1508A" w:rsidRPr="00911639" w:rsidRDefault="00B1508A" w:rsidP="00B1508A">
            <w:pPr>
              <w:pStyle w:val="Odsekzoznamu"/>
              <w:numPr>
                <w:ilvl w:val="0"/>
                <w:numId w:val="19"/>
              </w:numPr>
              <w:ind w:right="-648"/>
              <w:jc w:val="both"/>
            </w:pPr>
            <w:r w:rsidRPr="00911639">
              <w:t>Motivácia</w:t>
            </w:r>
          </w:p>
          <w:p w:rsidR="00B1508A" w:rsidRPr="00911639" w:rsidRDefault="00B1508A" w:rsidP="00B1508A">
            <w:pPr>
              <w:pStyle w:val="Odsekzoznamu"/>
              <w:numPr>
                <w:ilvl w:val="0"/>
                <w:numId w:val="19"/>
              </w:numPr>
              <w:ind w:right="-648"/>
              <w:jc w:val="both"/>
            </w:pPr>
            <w:r w:rsidRPr="00911639">
              <w:t>Adaptabilita a flexibilita</w:t>
            </w:r>
          </w:p>
          <w:p w:rsidR="00B1508A" w:rsidRPr="00911639" w:rsidRDefault="00B1508A" w:rsidP="00B1508A">
            <w:pPr>
              <w:pStyle w:val="Odsekzoznamu"/>
              <w:numPr>
                <w:ilvl w:val="0"/>
                <w:numId w:val="19"/>
              </w:numPr>
              <w:ind w:right="-648"/>
              <w:jc w:val="both"/>
            </w:pPr>
            <w:r w:rsidRPr="00911639">
              <w:t>Schopnosť pracovať pod tlakom</w:t>
            </w:r>
          </w:p>
          <w:p w:rsidR="00B1508A" w:rsidRPr="00911639" w:rsidRDefault="00B1508A" w:rsidP="00B1508A">
            <w:pPr>
              <w:pStyle w:val="Odsekzoznamu"/>
              <w:numPr>
                <w:ilvl w:val="0"/>
                <w:numId w:val="19"/>
              </w:numPr>
              <w:ind w:right="-648"/>
              <w:jc w:val="both"/>
            </w:pPr>
            <w:r w:rsidRPr="00911639">
              <w:t>Rozhodovacia schopnosť</w:t>
            </w:r>
          </w:p>
          <w:p w:rsidR="00B1508A" w:rsidRPr="00911639" w:rsidRDefault="00B1508A" w:rsidP="00B1508A">
            <w:pPr>
              <w:pStyle w:val="Odsekzoznamu"/>
              <w:numPr>
                <w:ilvl w:val="0"/>
                <w:numId w:val="19"/>
              </w:numPr>
              <w:ind w:right="-648"/>
              <w:jc w:val="both"/>
            </w:pPr>
            <w:r w:rsidRPr="00911639">
              <w:t>Komunikačné zručnosti</w:t>
            </w:r>
          </w:p>
          <w:p w:rsidR="00B61F49" w:rsidRDefault="00B1508A" w:rsidP="00B1508A">
            <w:pPr>
              <w:pStyle w:val="Odsekzoznamu"/>
              <w:numPr>
                <w:ilvl w:val="0"/>
                <w:numId w:val="19"/>
              </w:numPr>
              <w:ind w:right="-648"/>
              <w:jc w:val="both"/>
            </w:pPr>
            <w:r w:rsidRPr="00911639">
              <w:t xml:space="preserve">Analytické, koncepčné </w:t>
            </w:r>
          </w:p>
          <w:p w:rsidR="0036761D" w:rsidRPr="001E75AE" w:rsidRDefault="00B1508A" w:rsidP="001E75AE">
            <w:pPr>
              <w:pStyle w:val="Odsekzoznamu"/>
              <w:ind w:left="360" w:right="-648"/>
              <w:jc w:val="both"/>
            </w:pPr>
            <w:r w:rsidRPr="00911639">
              <w:t>a strategické myslenie</w:t>
            </w:r>
          </w:p>
        </w:tc>
      </w:tr>
    </w:tbl>
    <w:p w:rsidR="00530435" w:rsidRPr="00121AD0" w:rsidRDefault="00530435" w:rsidP="00502866">
      <w:pPr>
        <w:spacing w:before="120" w:after="120"/>
        <w:jc w:val="both"/>
        <w:rPr>
          <w:highlight w:val="yellow"/>
          <w:rPrChange w:id="662" w:author="Autor">
            <w:rPr/>
          </w:rPrChange>
        </w:rPr>
      </w:pPr>
    </w:p>
    <w:p w:rsidR="00530435" w:rsidRDefault="00530435">
      <w:pPr>
        <w:spacing w:after="200" w:line="276" w:lineRule="auto"/>
        <w:rPr>
          <w:ins w:id="663" w:author="Autor"/>
          <w:highlight w:val="yellow"/>
        </w:rPr>
      </w:pPr>
      <w:ins w:id="664" w:author="Autor">
        <w:r>
          <w:rPr>
            <w:highlight w:val="yellow"/>
          </w:rPr>
          <w:br w:type="page"/>
        </w:r>
      </w:ins>
    </w:p>
    <w:p w:rsidR="0082404E" w:rsidRPr="00502866" w:rsidRDefault="0082404E" w:rsidP="00833A58">
      <w:pPr>
        <w:pStyle w:val="MPCKO2"/>
        <w:ind w:left="180" w:hanging="360"/>
      </w:pPr>
      <w:r w:rsidRPr="00502866">
        <w:lastRenderedPageBreak/>
        <w:t xml:space="preserve"> </w:t>
      </w:r>
      <w:bookmarkStart w:id="665" w:name="_Toc389123334"/>
      <w:bookmarkStart w:id="666" w:name="_Toc484004889"/>
      <w:r w:rsidRPr="00502866">
        <w:t>Kvalifikačné predpoklady pre riadiace pozície</w:t>
      </w:r>
      <w:bookmarkEnd w:id="665"/>
      <w:bookmarkEnd w:id="666"/>
    </w:p>
    <w:p w:rsidR="0082404E" w:rsidRDefault="0082404E" w:rsidP="00FC6C10">
      <w:pPr>
        <w:pStyle w:val="Zkladntext"/>
        <w:spacing w:before="120"/>
        <w:rPr>
          <w:ins w:id="667" w:author="Autor"/>
        </w:rPr>
      </w:pPr>
      <w:r>
        <w:t xml:space="preserve">Kvalifikačné predpoklady vedúcich zamestnancov sú uvedené v tabuľke č. </w:t>
      </w:r>
      <w:r w:rsidR="00245255">
        <w:t>8 a č.</w:t>
      </w:r>
      <w:r w:rsidR="00F32869">
        <w:t xml:space="preserve"> </w:t>
      </w:r>
      <w:r w:rsidR="00245255">
        <w:t>9</w:t>
      </w:r>
      <w:r>
        <w:t>.</w:t>
      </w:r>
    </w:p>
    <w:p w:rsidR="00366367" w:rsidRPr="00420DFA" w:rsidRDefault="00366367">
      <w:pPr>
        <w:pStyle w:val="Popis"/>
        <w:keepNext/>
        <w:spacing w:before="120" w:after="120"/>
        <w:ind w:left="-851"/>
        <w:rPr>
          <w:b/>
          <w:lang w:val="sk-SK"/>
          <w:rPrChange w:id="668" w:author="Autor">
            <w:rPr/>
          </w:rPrChange>
        </w:rPr>
        <w:pPrChange w:id="669" w:author="Autor">
          <w:pPr>
            <w:pStyle w:val="Zkladntext"/>
            <w:numPr>
              <w:numId w:val="17"/>
            </w:numPr>
            <w:spacing w:before="120"/>
            <w:ind w:left="426" w:hanging="426"/>
          </w:pPr>
        </w:pPrChange>
      </w:pPr>
    </w:p>
    <w:p w:rsidR="0082404E" w:rsidRPr="00C01632" w:rsidRDefault="0082404E" w:rsidP="00536549">
      <w:pPr>
        <w:pStyle w:val="Popis"/>
        <w:keepNext/>
        <w:spacing w:before="120" w:after="120"/>
        <w:ind w:left="-851"/>
        <w:rPr>
          <w:b/>
          <w:i w:val="0"/>
          <w:sz w:val="24"/>
          <w:szCs w:val="24"/>
          <w:lang w:val="sk-SK"/>
        </w:rPr>
      </w:pPr>
      <w:r w:rsidRPr="00C01632">
        <w:rPr>
          <w:b/>
          <w:i w:val="0"/>
          <w:sz w:val="24"/>
          <w:szCs w:val="24"/>
          <w:lang w:val="sk-SK"/>
        </w:rPr>
        <w:t xml:space="preserve">Tabuľka č. </w:t>
      </w:r>
      <w:r w:rsidR="00194885">
        <w:rPr>
          <w:b/>
          <w:i w:val="0"/>
          <w:sz w:val="24"/>
          <w:szCs w:val="24"/>
          <w:lang w:val="sk-SK"/>
        </w:rPr>
        <w:t>8</w:t>
      </w:r>
      <w:r w:rsidRPr="00C01632">
        <w:rPr>
          <w:b/>
          <w:i w:val="0"/>
          <w:sz w:val="24"/>
          <w:szCs w:val="24"/>
          <w:lang w:val="sk-SK"/>
        </w:rPr>
        <w:t xml:space="preserve">: Kvalifikačné predpoklady pre riadiace pozície </w:t>
      </w:r>
    </w:p>
    <w:tbl>
      <w:tblPr>
        <w:tblW w:w="580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766"/>
        <w:gridCol w:w="2489"/>
        <w:gridCol w:w="2937"/>
        <w:gridCol w:w="3319"/>
      </w:tblGrid>
      <w:tr w:rsidR="00301908" w:rsidRPr="00536549" w:rsidTr="00536549">
        <w:trPr>
          <w:cantSplit/>
          <w:trHeight w:val="449"/>
          <w:tblHeader/>
        </w:trPr>
        <w:tc>
          <w:tcPr>
            <w:tcW w:w="840" w:type="pct"/>
            <w:tcBorders>
              <w:top w:val="single" w:sz="4" w:space="0" w:color="auto"/>
              <w:left w:val="single" w:sz="4" w:space="0" w:color="auto"/>
              <w:bottom w:val="single" w:sz="4" w:space="0" w:color="auto"/>
              <w:right w:val="single" w:sz="4" w:space="0" w:color="auto"/>
            </w:tcBorders>
            <w:shd w:val="clear" w:color="auto" w:fill="FFFFFF"/>
          </w:tcPr>
          <w:p w:rsidR="00301908" w:rsidRPr="00536549" w:rsidRDefault="00301908" w:rsidP="002465B5">
            <w:pPr>
              <w:pStyle w:val="Odsekzoznamu"/>
              <w:ind w:left="0"/>
              <w:rPr>
                <w:rFonts w:eastAsia="Calibri"/>
                <w:b/>
                <w:bCs/>
                <w:iCs/>
              </w:rPr>
            </w:pPr>
            <w:r w:rsidRPr="00536549">
              <w:rPr>
                <w:rFonts w:eastAsia="Calibri"/>
                <w:b/>
              </w:rPr>
              <w:t>Pracovná pozícia</w:t>
            </w:r>
          </w:p>
        </w:tc>
        <w:tc>
          <w:tcPr>
            <w:tcW w:w="1184" w:type="pct"/>
            <w:tcBorders>
              <w:top w:val="single" w:sz="4" w:space="0" w:color="auto"/>
              <w:left w:val="single" w:sz="4" w:space="0" w:color="auto"/>
              <w:bottom w:val="single" w:sz="4" w:space="0" w:color="auto"/>
              <w:right w:val="single" w:sz="4" w:space="0" w:color="auto"/>
            </w:tcBorders>
            <w:shd w:val="clear" w:color="auto" w:fill="FFFFFF"/>
          </w:tcPr>
          <w:p w:rsidR="00301908" w:rsidRPr="00536549" w:rsidRDefault="00301908" w:rsidP="002465B5">
            <w:pPr>
              <w:rPr>
                <w:rFonts w:eastAsia="Calibri"/>
                <w:b/>
                <w:bCs/>
              </w:rPr>
            </w:pPr>
            <w:r w:rsidRPr="00536549">
              <w:rPr>
                <w:rFonts w:eastAsia="Calibri"/>
                <w:b/>
              </w:rPr>
              <w:t>Kvalifikačné predpoklady - všeobecné</w:t>
            </w:r>
          </w:p>
        </w:tc>
        <w:tc>
          <w:tcPr>
            <w:tcW w:w="1397" w:type="pct"/>
            <w:tcBorders>
              <w:top w:val="single" w:sz="4" w:space="0" w:color="auto"/>
              <w:left w:val="single" w:sz="4" w:space="0" w:color="auto"/>
              <w:bottom w:val="single" w:sz="4" w:space="0" w:color="auto"/>
              <w:right w:val="single" w:sz="4" w:space="0" w:color="auto"/>
            </w:tcBorders>
            <w:shd w:val="clear" w:color="auto" w:fill="FFFFFF"/>
          </w:tcPr>
          <w:p w:rsidR="00301908" w:rsidRPr="00536549" w:rsidRDefault="00301908" w:rsidP="002465B5">
            <w:pPr>
              <w:rPr>
                <w:rFonts w:eastAsia="Calibri"/>
                <w:b/>
              </w:rPr>
            </w:pPr>
            <w:r w:rsidRPr="00536549">
              <w:rPr>
                <w:rFonts w:eastAsia="Calibri"/>
                <w:b/>
              </w:rPr>
              <w:t>Kvalifikačné predpoklady - špecifické</w:t>
            </w:r>
          </w:p>
        </w:tc>
        <w:tc>
          <w:tcPr>
            <w:tcW w:w="1579" w:type="pct"/>
            <w:tcBorders>
              <w:top w:val="single" w:sz="4" w:space="0" w:color="auto"/>
              <w:left w:val="single" w:sz="4" w:space="0" w:color="auto"/>
              <w:bottom w:val="single" w:sz="4" w:space="0" w:color="auto"/>
              <w:right w:val="single" w:sz="4" w:space="0" w:color="auto"/>
            </w:tcBorders>
            <w:shd w:val="clear" w:color="auto" w:fill="FFFFFF"/>
          </w:tcPr>
          <w:p w:rsidR="00301908" w:rsidRPr="00536549" w:rsidRDefault="00301908" w:rsidP="002465B5">
            <w:pPr>
              <w:rPr>
                <w:rFonts w:eastAsia="Calibri"/>
                <w:b/>
                <w:bCs/>
              </w:rPr>
            </w:pPr>
            <w:r w:rsidRPr="00536549">
              <w:rPr>
                <w:rFonts w:eastAsia="Calibri"/>
                <w:b/>
              </w:rPr>
              <w:t>Osobnostné predpoklady</w:t>
            </w:r>
            <w:r w:rsidR="00073733">
              <w:rPr>
                <w:rFonts w:eastAsia="Calibri"/>
                <w:b/>
              </w:rPr>
              <w:t xml:space="preserve"> (povinné sú vyznačené tučným písmom, zo zvyšných treba vybrať 3)</w:t>
            </w:r>
          </w:p>
        </w:tc>
      </w:tr>
      <w:tr w:rsidR="00301908" w:rsidRPr="00536549" w:rsidTr="00536549">
        <w:trPr>
          <w:cantSplit/>
          <w:trHeight w:val="1776"/>
        </w:trPr>
        <w:tc>
          <w:tcPr>
            <w:tcW w:w="840" w:type="pct"/>
            <w:tcBorders>
              <w:left w:val="single" w:sz="4" w:space="0" w:color="auto"/>
              <w:bottom w:val="single" w:sz="4" w:space="0" w:color="auto"/>
            </w:tcBorders>
            <w:shd w:val="clear" w:color="auto" w:fill="FFFFFF"/>
          </w:tcPr>
          <w:p w:rsidR="00301908" w:rsidRPr="00536549" w:rsidRDefault="00301908" w:rsidP="002465B5">
            <w:pPr>
              <w:pStyle w:val="Odsekzoznamu"/>
              <w:ind w:left="34"/>
              <w:rPr>
                <w:rFonts w:eastAsia="Calibri"/>
                <w:b/>
                <w:iCs/>
              </w:rPr>
            </w:pPr>
            <w:r w:rsidRPr="00536549">
              <w:rPr>
                <w:rFonts w:eastAsia="Calibri"/>
                <w:b/>
                <w:iCs/>
              </w:rPr>
              <w:t>generálny riaditeľ</w:t>
            </w:r>
          </w:p>
        </w:tc>
        <w:tc>
          <w:tcPr>
            <w:tcW w:w="1184"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pStyle w:val="Odsekzoznamu"/>
              <w:ind w:left="174"/>
              <w:rPr>
                <w:rFonts w:eastAsia="Calibri"/>
                <w:vertAlign w:val="superscript"/>
              </w:rPr>
            </w:pPr>
          </w:p>
        </w:tc>
        <w:tc>
          <w:tcPr>
            <w:tcW w:w="139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anglický jazyk – pokročilý</w:t>
            </w:r>
            <w:r w:rsidRPr="00536549">
              <w:rPr>
                <w:rStyle w:val="Odkaznapoznmkupodiarou"/>
                <w:rFonts w:eastAsia="Calibri"/>
              </w:rPr>
              <w:footnoteReference w:id="16"/>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odbore minimálne 6 rokov</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riadenia minimálne 4 roky</w:t>
            </w:r>
          </w:p>
        </w:tc>
        <w:tc>
          <w:tcPr>
            <w:tcW w:w="1579" w:type="pct"/>
            <w:shd w:val="clear" w:color="auto" w:fill="FFFFFF"/>
          </w:tcPr>
          <w:p w:rsidR="00B61F49" w:rsidRDefault="00964BD9" w:rsidP="00833A58">
            <w:pPr>
              <w:pStyle w:val="Odsekzoznamu"/>
              <w:numPr>
                <w:ilvl w:val="0"/>
                <w:numId w:val="7"/>
              </w:numPr>
              <w:autoSpaceDE w:val="0"/>
              <w:autoSpaceDN w:val="0"/>
              <w:adjustRightInd w:val="0"/>
              <w:jc w:val="both"/>
              <w:rPr>
                <w:b/>
              </w:rPr>
            </w:pPr>
            <w:r w:rsidRPr="00833A58">
              <w:rPr>
                <w:b/>
              </w:rPr>
              <w:t xml:space="preserve">Analytické, koncepčné </w:t>
            </w:r>
          </w:p>
          <w:p w:rsidR="00964BD9" w:rsidRPr="00833A58" w:rsidRDefault="00964BD9" w:rsidP="00B61F49">
            <w:pPr>
              <w:pStyle w:val="Odsekzoznamu"/>
              <w:autoSpaceDE w:val="0"/>
              <w:autoSpaceDN w:val="0"/>
              <w:adjustRightInd w:val="0"/>
              <w:ind w:left="360"/>
              <w:jc w:val="both"/>
              <w:rPr>
                <w:b/>
              </w:rPr>
            </w:pPr>
            <w:r w:rsidRPr="00833A58">
              <w:rPr>
                <w:b/>
              </w:rPr>
              <w:t>a strategické myslenie</w:t>
            </w:r>
          </w:p>
          <w:p w:rsidR="00964BD9" w:rsidRPr="00833A58" w:rsidRDefault="00964BD9" w:rsidP="00833A58">
            <w:pPr>
              <w:pStyle w:val="Odsekzoznamu"/>
              <w:numPr>
                <w:ilvl w:val="0"/>
                <w:numId w:val="7"/>
              </w:numPr>
              <w:autoSpaceDE w:val="0"/>
              <w:autoSpaceDN w:val="0"/>
              <w:adjustRightInd w:val="0"/>
              <w:jc w:val="both"/>
              <w:rPr>
                <w:b/>
              </w:rPr>
            </w:pPr>
            <w:r w:rsidRPr="00833A58">
              <w:rPr>
                <w:b/>
              </w:rPr>
              <w:t>Riadiace schopnosti</w:t>
            </w:r>
          </w:p>
          <w:p w:rsidR="0057268A" w:rsidRPr="0057268A" w:rsidRDefault="0057268A" w:rsidP="0057268A">
            <w:pPr>
              <w:pStyle w:val="Odsekzoznamu"/>
              <w:numPr>
                <w:ilvl w:val="0"/>
                <w:numId w:val="7"/>
              </w:numPr>
              <w:autoSpaceDE w:val="0"/>
              <w:autoSpaceDN w:val="0"/>
              <w:adjustRightInd w:val="0"/>
            </w:pPr>
            <w:r w:rsidRPr="0057268A">
              <w:t>Sebadôvera</w:t>
            </w:r>
          </w:p>
          <w:p w:rsidR="0057268A" w:rsidRPr="0057268A" w:rsidRDefault="0057268A" w:rsidP="0057268A">
            <w:pPr>
              <w:pStyle w:val="Odsekzoznamu"/>
              <w:numPr>
                <w:ilvl w:val="0"/>
                <w:numId w:val="7"/>
              </w:numPr>
              <w:autoSpaceDE w:val="0"/>
              <w:autoSpaceDN w:val="0"/>
              <w:adjustRightInd w:val="0"/>
            </w:pPr>
            <w:r w:rsidRPr="0057268A">
              <w:t>Svedomitosť a spoľahlivosť</w:t>
            </w:r>
          </w:p>
          <w:p w:rsidR="0057268A" w:rsidRPr="0057268A" w:rsidRDefault="0057268A" w:rsidP="0057268A">
            <w:pPr>
              <w:pStyle w:val="Odsekzoznamu"/>
              <w:numPr>
                <w:ilvl w:val="0"/>
                <w:numId w:val="7"/>
              </w:numPr>
              <w:autoSpaceDE w:val="0"/>
              <w:autoSpaceDN w:val="0"/>
              <w:adjustRightInd w:val="0"/>
            </w:pPr>
            <w:r w:rsidRPr="0057268A">
              <w:t>Samostatnosť</w:t>
            </w:r>
          </w:p>
          <w:p w:rsidR="0057268A" w:rsidRPr="0057268A" w:rsidRDefault="0057268A" w:rsidP="0057268A">
            <w:pPr>
              <w:pStyle w:val="Odsekzoznamu"/>
              <w:numPr>
                <w:ilvl w:val="0"/>
                <w:numId w:val="7"/>
              </w:numPr>
              <w:autoSpaceDE w:val="0"/>
              <w:autoSpaceDN w:val="0"/>
              <w:adjustRightInd w:val="0"/>
            </w:pPr>
            <w:r w:rsidRPr="0057268A">
              <w:t>Motivácia</w:t>
            </w:r>
          </w:p>
          <w:p w:rsidR="0057268A" w:rsidRPr="0057268A" w:rsidRDefault="0057268A" w:rsidP="0057268A">
            <w:pPr>
              <w:pStyle w:val="Odsekzoznamu"/>
              <w:numPr>
                <w:ilvl w:val="0"/>
                <w:numId w:val="7"/>
              </w:numPr>
              <w:autoSpaceDE w:val="0"/>
              <w:autoSpaceDN w:val="0"/>
              <w:adjustRightInd w:val="0"/>
            </w:pPr>
            <w:r w:rsidRPr="0057268A">
              <w:t>Adaptabilita a flexibilita</w:t>
            </w:r>
          </w:p>
          <w:p w:rsidR="0057268A" w:rsidRPr="0057268A" w:rsidRDefault="0057268A" w:rsidP="0057268A">
            <w:pPr>
              <w:pStyle w:val="Odsekzoznamu"/>
              <w:numPr>
                <w:ilvl w:val="0"/>
                <w:numId w:val="7"/>
              </w:numPr>
              <w:autoSpaceDE w:val="0"/>
              <w:autoSpaceDN w:val="0"/>
              <w:adjustRightInd w:val="0"/>
            </w:pPr>
            <w:r w:rsidRPr="0057268A">
              <w:t>Schopnosť pracovať pod tlakom</w:t>
            </w:r>
          </w:p>
          <w:p w:rsidR="0057268A" w:rsidRPr="0057268A" w:rsidRDefault="0057268A" w:rsidP="0057268A">
            <w:pPr>
              <w:pStyle w:val="Odsekzoznamu"/>
              <w:numPr>
                <w:ilvl w:val="0"/>
                <w:numId w:val="7"/>
              </w:numPr>
              <w:autoSpaceDE w:val="0"/>
              <w:autoSpaceDN w:val="0"/>
              <w:adjustRightInd w:val="0"/>
            </w:pPr>
            <w:r w:rsidRPr="0057268A">
              <w:t>Rozhodovacia schopnosť</w:t>
            </w:r>
          </w:p>
          <w:p w:rsidR="0057268A" w:rsidRPr="0057268A" w:rsidRDefault="0057268A" w:rsidP="0057268A">
            <w:pPr>
              <w:pStyle w:val="Odsekzoznamu"/>
              <w:numPr>
                <w:ilvl w:val="0"/>
                <w:numId w:val="7"/>
              </w:numPr>
              <w:autoSpaceDE w:val="0"/>
              <w:autoSpaceDN w:val="0"/>
              <w:adjustRightInd w:val="0"/>
            </w:pPr>
            <w:r w:rsidRPr="0057268A">
              <w:t>Komunikačné zručnosti</w:t>
            </w:r>
          </w:p>
          <w:p w:rsidR="0057268A" w:rsidRPr="0057268A" w:rsidRDefault="0057268A" w:rsidP="0057268A">
            <w:pPr>
              <w:pStyle w:val="Odsekzoznamu"/>
              <w:numPr>
                <w:ilvl w:val="0"/>
                <w:numId w:val="7"/>
              </w:numPr>
              <w:autoSpaceDE w:val="0"/>
              <w:autoSpaceDN w:val="0"/>
              <w:adjustRightInd w:val="0"/>
            </w:pPr>
            <w:r w:rsidRPr="0057268A">
              <w:t>Analytické, koncepčné a strategické myslenie</w:t>
            </w:r>
          </w:p>
          <w:p w:rsidR="0057268A" w:rsidRPr="00911639" w:rsidRDefault="0057268A" w:rsidP="00833A58">
            <w:pPr>
              <w:pStyle w:val="Odsekzoznamu"/>
              <w:autoSpaceDE w:val="0"/>
              <w:autoSpaceDN w:val="0"/>
              <w:adjustRightInd w:val="0"/>
              <w:ind w:left="360"/>
              <w:jc w:val="both"/>
            </w:pPr>
          </w:p>
          <w:p w:rsidR="00301908" w:rsidRPr="00536549" w:rsidRDefault="00301908" w:rsidP="002465B5">
            <w:pPr>
              <w:pStyle w:val="Odsekzoznamu"/>
              <w:ind w:left="0"/>
              <w:rPr>
                <w:rFonts w:eastAsia="Calibri"/>
              </w:rPr>
            </w:pPr>
          </w:p>
        </w:tc>
      </w:tr>
      <w:tr w:rsidR="00301908" w:rsidRPr="00536549" w:rsidTr="00536549">
        <w:trPr>
          <w:cantSplit/>
          <w:trHeight w:val="1776"/>
        </w:trPr>
        <w:tc>
          <w:tcPr>
            <w:tcW w:w="840" w:type="pct"/>
            <w:tcBorders>
              <w:left w:val="single" w:sz="4" w:space="0" w:color="auto"/>
              <w:bottom w:val="single" w:sz="4" w:space="0" w:color="auto"/>
            </w:tcBorders>
            <w:shd w:val="clear" w:color="auto" w:fill="FFFFFF"/>
          </w:tcPr>
          <w:p w:rsidR="00301908" w:rsidRPr="00536549" w:rsidRDefault="00301908" w:rsidP="002465B5">
            <w:pPr>
              <w:pStyle w:val="Odsekzoznamu"/>
              <w:ind w:left="34"/>
              <w:rPr>
                <w:rFonts w:eastAsia="Calibri"/>
                <w:b/>
                <w:iCs/>
              </w:rPr>
            </w:pPr>
            <w:r w:rsidRPr="00536549">
              <w:rPr>
                <w:rFonts w:eastAsia="Calibri"/>
                <w:b/>
                <w:iCs/>
              </w:rPr>
              <w:t>riaditeľ odboru</w:t>
            </w:r>
          </w:p>
        </w:tc>
        <w:tc>
          <w:tcPr>
            <w:tcW w:w="1184"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pStyle w:val="Odsekzoznamu"/>
              <w:ind w:left="174"/>
              <w:rPr>
                <w:rFonts w:eastAsia="Calibri"/>
              </w:rPr>
            </w:pPr>
          </w:p>
        </w:tc>
        <w:tc>
          <w:tcPr>
            <w:tcW w:w="139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anglický jazyk – úroveň stredne pokročilý</w:t>
            </w:r>
            <w:r w:rsidRPr="00536549">
              <w:rPr>
                <w:rStyle w:val="Odkaznapoznmkupodiarou"/>
                <w:rFonts w:eastAsia="Calibri"/>
              </w:rPr>
              <w:footnoteReference w:id="17"/>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odbore minimálne 5 rokov a zároveň  vítané skúsenosti v oblasti riadenia - minimálne 2 roky</w:t>
            </w:r>
          </w:p>
        </w:tc>
        <w:tc>
          <w:tcPr>
            <w:tcW w:w="1579" w:type="pct"/>
            <w:shd w:val="clear" w:color="auto" w:fill="FFFFFF"/>
          </w:tcPr>
          <w:p w:rsidR="0057268A" w:rsidRPr="0057268A" w:rsidRDefault="0057268A" w:rsidP="0057268A">
            <w:pPr>
              <w:pStyle w:val="Odsekzoznamu"/>
              <w:numPr>
                <w:ilvl w:val="0"/>
                <w:numId w:val="7"/>
              </w:numPr>
              <w:rPr>
                <w:rFonts w:eastAsia="Calibri"/>
                <w:b/>
              </w:rPr>
            </w:pPr>
            <w:r w:rsidRPr="0057268A">
              <w:rPr>
                <w:rFonts w:eastAsia="Calibri"/>
                <w:b/>
              </w:rPr>
              <w:t>Analytické, koncepčné a strategické myslenie</w:t>
            </w:r>
          </w:p>
          <w:p w:rsidR="0057268A" w:rsidRPr="0057268A" w:rsidRDefault="0057268A" w:rsidP="0057268A">
            <w:pPr>
              <w:pStyle w:val="Odsekzoznamu"/>
              <w:numPr>
                <w:ilvl w:val="0"/>
                <w:numId w:val="7"/>
              </w:numPr>
              <w:rPr>
                <w:rFonts w:eastAsia="Calibri"/>
                <w:b/>
              </w:rPr>
            </w:pPr>
            <w:r w:rsidRPr="0057268A">
              <w:rPr>
                <w:rFonts w:eastAsia="Calibri"/>
                <w:b/>
              </w:rPr>
              <w:t>Riadiace schopnosti</w:t>
            </w:r>
          </w:p>
          <w:p w:rsidR="0057268A" w:rsidRPr="0057268A" w:rsidRDefault="0057268A" w:rsidP="0057268A">
            <w:pPr>
              <w:pStyle w:val="Odsekzoznamu"/>
              <w:numPr>
                <w:ilvl w:val="0"/>
                <w:numId w:val="7"/>
              </w:numPr>
              <w:rPr>
                <w:rFonts w:eastAsia="Calibri"/>
              </w:rPr>
            </w:pPr>
            <w:r w:rsidRPr="0057268A">
              <w:rPr>
                <w:rFonts w:eastAsia="Calibri"/>
              </w:rPr>
              <w:t>Sebadôvera</w:t>
            </w:r>
          </w:p>
          <w:p w:rsidR="0057268A" w:rsidRPr="0057268A" w:rsidRDefault="0057268A" w:rsidP="0057268A">
            <w:pPr>
              <w:pStyle w:val="Odsekzoznamu"/>
              <w:numPr>
                <w:ilvl w:val="0"/>
                <w:numId w:val="7"/>
              </w:numPr>
              <w:rPr>
                <w:rFonts w:eastAsia="Calibri"/>
              </w:rPr>
            </w:pPr>
            <w:r w:rsidRPr="0057268A">
              <w:rPr>
                <w:rFonts w:eastAsia="Calibri"/>
              </w:rPr>
              <w:t>Svedomitosť a spoľahlivosť</w:t>
            </w:r>
          </w:p>
          <w:p w:rsidR="0057268A" w:rsidRPr="0057268A" w:rsidRDefault="0057268A" w:rsidP="0057268A">
            <w:pPr>
              <w:pStyle w:val="Odsekzoznamu"/>
              <w:numPr>
                <w:ilvl w:val="0"/>
                <w:numId w:val="7"/>
              </w:numPr>
              <w:rPr>
                <w:rFonts w:eastAsia="Calibri"/>
              </w:rPr>
            </w:pPr>
            <w:r w:rsidRPr="0057268A">
              <w:rPr>
                <w:rFonts w:eastAsia="Calibri"/>
              </w:rPr>
              <w:t>Samostatnosť</w:t>
            </w:r>
          </w:p>
          <w:p w:rsidR="0057268A" w:rsidRPr="0057268A" w:rsidRDefault="0057268A" w:rsidP="0057268A">
            <w:pPr>
              <w:pStyle w:val="Odsekzoznamu"/>
              <w:numPr>
                <w:ilvl w:val="0"/>
                <w:numId w:val="7"/>
              </w:numPr>
              <w:rPr>
                <w:rFonts w:eastAsia="Calibri"/>
              </w:rPr>
            </w:pPr>
            <w:r w:rsidRPr="0057268A">
              <w:rPr>
                <w:rFonts w:eastAsia="Calibri"/>
              </w:rPr>
              <w:t>Motivácia</w:t>
            </w:r>
          </w:p>
          <w:p w:rsidR="0057268A" w:rsidRPr="0057268A" w:rsidRDefault="0057268A" w:rsidP="0057268A">
            <w:pPr>
              <w:pStyle w:val="Odsekzoznamu"/>
              <w:numPr>
                <w:ilvl w:val="0"/>
                <w:numId w:val="7"/>
              </w:numPr>
              <w:rPr>
                <w:rFonts w:eastAsia="Calibri"/>
              </w:rPr>
            </w:pPr>
            <w:r w:rsidRPr="0057268A">
              <w:rPr>
                <w:rFonts w:eastAsia="Calibri"/>
              </w:rPr>
              <w:t>Adaptabilita a flexibilita</w:t>
            </w:r>
          </w:p>
          <w:p w:rsidR="0057268A" w:rsidRPr="0057268A" w:rsidRDefault="0057268A" w:rsidP="0057268A">
            <w:pPr>
              <w:pStyle w:val="Odsekzoznamu"/>
              <w:numPr>
                <w:ilvl w:val="0"/>
                <w:numId w:val="7"/>
              </w:numPr>
              <w:rPr>
                <w:rFonts w:eastAsia="Calibri"/>
              </w:rPr>
            </w:pPr>
            <w:r w:rsidRPr="0057268A">
              <w:rPr>
                <w:rFonts w:eastAsia="Calibri"/>
              </w:rPr>
              <w:t>Schopnosť pracovať pod tlakom</w:t>
            </w:r>
          </w:p>
          <w:p w:rsidR="0057268A" w:rsidRPr="0057268A" w:rsidRDefault="0057268A" w:rsidP="0057268A">
            <w:pPr>
              <w:pStyle w:val="Odsekzoznamu"/>
              <w:numPr>
                <w:ilvl w:val="0"/>
                <w:numId w:val="7"/>
              </w:numPr>
              <w:rPr>
                <w:rFonts w:eastAsia="Calibri"/>
              </w:rPr>
            </w:pPr>
            <w:r w:rsidRPr="0057268A">
              <w:rPr>
                <w:rFonts w:eastAsia="Calibri"/>
              </w:rPr>
              <w:t>Rozhodovacia schopnosť</w:t>
            </w:r>
          </w:p>
          <w:p w:rsidR="0057268A" w:rsidRPr="0057268A" w:rsidRDefault="0057268A" w:rsidP="0057268A">
            <w:pPr>
              <w:pStyle w:val="Odsekzoznamu"/>
              <w:numPr>
                <w:ilvl w:val="0"/>
                <w:numId w:val="7"/>
              </w:numPr>
              <w:rPr>
                <w:rFonts w:eastAsia="Calibri"/>
              </w:rPr>
            </w:pPr>
            <w:r w:rsidRPr="0057268A">
              <w:rPr>
                <w:rFonts w:eastAsia="Calibri"/>
              </w:rPr>
              <w:t>Komunikačné zručnosti</w:t>
            </w:r>
          </w:p>
          <w:p w:rsidR="00B61F49" w:rsidRDefault="0057268A" w:rsidP="0057268A">
            <w:pPr>
              <w:pStyle w:val="Odsekzoznamu"/>
              <w:numPr>
                <w:ilvl w:val="0"/>
                <w:numId w:val="7"/>
              </w:numPr>
              <w:rPr>
                <w:rFonts w:eastAsia="Calibri"/>
              </w:rPr>
            </w:pPr>
            <w:r w:rsidRPr="0057268A">
              <w:rPr>
                <w:rFonts w:eastAsia="Calibri"/>
              </w:rPr>
              <w:t xml:space="preserve">Analytické, koncepčné </w:t>
            </w:r>
          </w:p>
          <w:p w:rsidR="0057268A" w:rsidRPr="0057268A" w:rsidRDefault="0057268A" w:rsidP="00B61F49">
            <w:pPr>
              <w:pStyle w:val="Odsekzoznamu"/>
              <w:ind w:left="360"/>
              <w:rPr>
                <w:rFonts w:eastAsia="Calibri"/>
              </w:rPr>
            </w:pPr>
            <w:r w:rsidRPr="0057268A">
              <w:rPr>
                <w:rFonts w:eastAsia="Calibri"/>
              </w:rPr>
              <w:t>a strategické myslenie</w:t>
            </w:r>
          </w:p>
          <w:p w:rsidR="00301908" w:rsidRPr="00833A58" w:rsidRDefault="00301908" w:rsidP="00B61F49">
            <w:pPr>
              <w:pStyle w:val="Odsekzoznamu"/>
              <w:ind w:left="174"/>
              <w:rPr>
                <w:rFonts w:eastAsia="Calibri"/>
              </w:rPr>
            </w:pPr>
          </w:p>
        </w:tc>
      </w:tr>
      <w:tr w:rsidR="00301908" w:rsidRPr="00536549" w:rsidTr="00536549">
        <w:trPr>
          <w:cantSplit/>
          <w:trHeight w:val="408"/>
        </w:trPr>
        <w:tc>
          <w:tcPr>
            <w:tcW w:w="840"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lastRenderedPageBreak/>
              <w:t>vedúci oddelenia</w:t>
            </w:r>
          </w:p>
        </w:tc>
        <w:tc>
          <w:tcPr>
            <w:tcW w:w="1184"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pStyle w:val="Odsekzoznamu"/>
              <w:ind w:left="0"/>
              <w:rPr>
                <w:rFonts w:eastAsia="Calibri"/>
              </w:rPr>
            </w:pPr>
          </w:p>
        </w:tc>
        <w:tc>
          <w:tcPr>
            <w:tcW w:w="139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anglický jazyk – úroveň stredne pokročilý</w:t>
            </w:r>
            <w:r w:rsidRPr="00536549">
              <w:rPr>
                <w:rStyle w:val="Odkaznapoznmkupodiarou"/>
                <w:rFonts w:eastAsia="Calibri"/>
              </w:rPr>
              <w:footnoteReference w:id="18"/>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odbore  minimálne 2 roky</w:t>
            </w:r>
          </w:p>
        </w:tc>
        <w:tc>
          <w:tcPr>
            <w:tcW w:w="1579" w:type="pct"/>
            <w:shd w:val="clear" w:color="auto" w:fill="FFFFFF"/>
          </w:tcPr>
          <w:p w:rsidR="0057268A" w:rsidRPr="0057268A" w:rsidRDefault="0057268A" w:rsidP="0057268A">
            <w:pPr>
              <w:pStyle w:val="Odsekzoznamu"/>
              <w:numPr>
                <w:ilvl w:val="0"/>
                <w:numId w:val="7"/>
              </w:numPr>
              <w:rPr>
                <w:rFonts w:eastAsia="Calibri"/>
                <w:b/>
              </w:rPr>
            </w:pPr>
            <w:r w:rsidRPr="0057268A">
              <w:rPr>
                <w:rFonts w:eastAsia="Calibri"/>
                <w:b/>
              </w:rPr>
              <w:t>Analytické, koncepčné a strategické myslenie</w:t>
            </w:r>
          </w:p>
          <w:p w:rsidR="0057268A" w:rsidRPr="0057268A" w:rsidRDefault="0057268A" w:rsidP="0057268A">
            <w:pPr>
              <w:pStyle w:val="Odsekzoznamu"/>
              <w:numPr>
                <w:ilvl w:val="0"/>
                <w:numId w:val="7"/>
              </w:numPr>
              <w:rPr>
                <w:rFonts w:eastAsia="Calibri"/>
                <w:b/>
              </w:rPr>
            </w:pPr>
            <w:r w:rsidRPr="0057268A">
              <w:rPr>
                <w:rFonts w:eastAsia="Calibri"/>
                <w:b/>
              </w:rPr>
              <w:t>Riadiace schopnosti</w:t>
            </w:r>
          </w:p>
          <w:p w:rsidR="0057268A" w:rsidRPr="0057268A" w:rsidRDefault="0057268A" w:rsidP="0057268A">
            <w:pPr>
              <w:pStyle w:val="Odsekzoznamu"/>
              <w:numPr>
                <w:ilvl w:val="0"/>
                <w:numId w:val="7"/>
              </w:numPr>
              <w:rPr>
                <w:rFonts w:eastAsia="Calibri"/>
              </w:rPr>
            </w:pPr>
            <w:r w:rsidRPr="0057268A">
              <w:rPr>
                <w:rFonts w:eastAsia="Calibri"/>
              </w:rPr>
              <w:t>Sebadôvera</w:t>
            </w:r>
          </w:p>
          <w:p w:rsidR="0057268A" w:rsidRPr="0057268A" w:rsidRDefault="0057268A" w:rsidP="0057268A">
            <w:pPr>
              <w:pStyle w:val="Odsekzoznamu"/>
              <w:numPr>
                <w:ilvl w:val="0"/>
                <w:numId w:val="7"/>
              </w:numPr>
              <w:rPr>
                <w:rFonts w:eastAsia="Calibri"/>
              </w:rPr>
            </w:pPr>
            <w:r w:rsidRPr="0057268A">
              <w:rPr>
                <w:rFonts w:eastAsia="Calibri"/>
              </w:rPr>
              <w:t>Svedomitosť a spoľahlivosť</w:t>
            </w:r>
          </w:p>
          <w:p w:rsidR="0057268A" w:rsidRPr="0057268A" w:rsidRDefault="0057268A" w:rsidP="0057268A">
            <w:pPr>
              <w:pStyle w:val="Odsekzoznamu"/>
              <w:numPr>
                <w:ilvl w:val="0"/>
                <w:numId w:val="7"/>
              </w:numPr>
              <w:rPr>
                <w:rFonts w:eastAsia="Calibri"/>
              </w:rPr>
            </w:pPr>
            <w:r w:rsidRPr="0057268A">
              <w:rPr>
                <w:rFonts w:eastAsia="Calibri"/>
              </w:rPr>
              <w:t>Samostatnosť</w:t>
            </w:r>
          </w:p>
          <w:p w:rsidR="0057268A" w:rsidRPr="0057268A" w:rsidRDefault="0057268A" w:rsidP="0057268A">
            <w:pPr>
              <w:pStyle w:val="Odsekzoznamu"/>
              <w:numPr>
                <w:ilvl w:val="0"/>
                <w:numId w:val="7"/>
              </w:numPr>
              <w:rPr>
                <w:rFonts w:eastAsia="Calibri"/>
              </w:rPr>
            </w:pPr>
            <w:r w:rsidRPr="0057268A">
              <w:rPr>
                <w:rFonts w:eastAsia="Calibri"/>
              </w:rPr>
              <w:t>Motivácia</w:t>
            </w:r>
          </w:p>
          <w:p w:rsidR="0057268A" w:rsidRPr="0057268A" w:rsidRDefault="0057268A" w:rsidP="0057268A">
            <w:pPr>
              <w:pStyle w:val="Odsekzoznamu"/>
              <w:numPr>
                <w:ilvl w:val="0"/>
                <w:numId w:val="7"/>
              </w:numPr>
              <w:rPr>
                <w:rFonts w:eastAsia="Calibri"/>
              </w:rPr>
            </w:pPr>
            <w:r w:rsidRPr="0057268A">
              <w:rPr>
                <w:rFonts w:eastAsia="Calibri"/>
              </w:rPr>
              <w:t>Adaptabilita a flexibilita</w:t>
            </w:r>
          </w:p>
          <w:p w:rsidR="0057268A" w:rsidRPr="0057268A" w:rsidRDefault="0057268A" w:rsidP="0057268A">
            <w:pPr>
              <w:pStyle w:val="Odsekzoznamu"/>
              <w:numPr>
                <w:ilvl w:val="0"/>
                <w:numId w:val="7"/>
              </w:numPr>
              <w:rPr>
                <w:rFonts w:eastAsia="Calibri"/>
              </w:rPr>
            </w:pPr>
            <w:r w:rsidRPr="0057268A">
              <w:rPr>
                <w:rFonts w:eastAsia="Calibri"/>
              </w:rPr>
              <w:t>Schopnosť pracovať pod tlakom</w:t>
            </w:r>
          </w:p>
          <w:p w:rsidR="0057268A" w:rsidRPr="0057268A" w:rsidRDefault="0057268A" w:rsidP="0057268A">
            <w:pPr>
              <w:pStyle w:val="Odsekzoznamu"/>
              <w:numPr>
                <w:ilvl w:val="0"/>
                <w:numId w:val="7"/>
              </w:numPr>
              <w:rPr>
                <w:rFonts w:eastAsia="Calibri"/>
              </w:rPr>
            </w:pPr>
            <w:r w:rsidRPr="0057268A">
              <w:rPr>
                <w:rFonts w:eastAsia="Calibri"/>
              </w:rPr>
              <w:t>Rozhodovacia schopnosť</w:t>
            </w:r>
          </w:p>
          <w:p w:rsidR="0057268A" w:rsidRPr="0057268A" w:rsidRDefault="0057268A" w:rsidP="0057268A">
            <w:pPr>
              <w:pStyle w:val="Odsekzoznamu"/>
              <w:numPr>
                <w:ilvl w:val="0"/>
                <w:numId w:val="7"/>
              </w:numPr>
              <w:rPr>
                <w:rFonts w:eastAsia="Calibri"/>
              </w:rPr>
            </w:pPr>
            <w:r w:rsidRPr="0057268A">
              <w:rPr>
                <w:rFonts w:eastAsia="Calibri"/>
              </w:rPr>
              <w:t>Komunikačné zručnosti</w:t>
            </w:r>
          </w:p>
          <w:p w:rsidR="0057268A" w:rsidRPr="0057268A" w:rsidRDefault="0057268A" w:rsidP="0057268A">
            <w:pPr>
              <w:pStyle w:val="Odsekzoznamu"/>
              <w:numPr>
                <w:ilvl w:val="0"/>
                <w:numId w:val="7"/>
              </w:numPr>
              <w:rPr>
                <w:rFonts w:eastAsia="Calibri"/>
              </w:rPr>
            </w:pPr>
            <w:r w:rsidRPr="0057268A">
              <w:rPr>
                <w:rFonts w:eastAsia="Calibri"/>
              </w:rPr>
              <w:t>Analytické, koncepčné a strategické myslenie</w:t>
            </w:r>
          </w:p>
          <w:p w:rsidR="00301908" w:rsidRPr="00B61F49" w:rsidRDefault="00301908" w:rsidP="00B61F49">
            <w:pPr>
              <w:rPr>
                <w:rFonts w:eastAsia="Calibri"/>
              </w:rPr>
            </w:pPr>
          </w:p>
        </w:tc>
      </w:tr>
    </w:tbl>
    <w:p w:rsidR="00B61F49" w:rsidRDefault="00B61F49" w:rsidP="007A2DDD">
      <w:pPr>
        <w:spacing w:after="200" w:line="276" w:lineRule="auto"/>
        <w:rPr>
          <w:b/>
          <w:bCs/>
        </w:rPr>
      </w:pPr>
    </w:p>
    <w:p w:rsidR="00B61F49" w:rsidRDefault="00B61F49">
      <w:pPr>
        <w:spacing w:after="200" w:line="276" w:lineRule="auto"/>
        <w:rPr>
          <w:b/>
          <w:bCs/>
        </w:rPr>
      </w:pPr>
      <w:r>
        <w:rPr>
          <w:b/>
          <w:bCs/>
        </w:rPr>
        <w:br w:type="page"/>
      </w:r>
    </w:p>
    <w:p w:rsidR="000E5AA3" w:rsidRPr="000E5AA3" w:rsidRDefault="000E5AA3" w:rsidP="007A2DDD">
      <w:pPr>
        <w:spacing w:after="200" w:line="276" w:lineRule="auto"/>
        <w:rPr>
          <w:b/>
          <w:bCs/>
        </w:rPr>
      </w:pPr>
      <w:r w:rsidRPr="000E5AA3">
        <w:rPr>
          <w:b/>
          <w:bCs/>
        </w:rPr>
        <w:lastRenderedPageBreak/>
        <w:t xml:space="preserve">Tabuľka č. </w:t>
      </w:r>
      <w:r w:rsidR="00194885">
        <w:rPr>
          <w:b/>
          <w:bCs/>
        </w:rPr>
        <w:t>9</w:t>
      </w:r>
      <w:r w:rsidRPr="000E5AA3">
        <w:rPr>
          <w:b/>
          <w:bCs/>
        </w:rPr>
        <w:t>: Kvalifikačné predpoklady pre riadiace pozície</w:t>
      </w:r>
      <w:r>
        <w:rPr>
          <w:b/>
          <w:bCs/>
        </w:rPr>
        <w:t xml:space="preserve"> na platobnej jednotke</w:t>
      </w:r>
      <w:r w:rsidRPr="000E5AA3">
        <w:rPr>
          <w:b/>
          <w:bCs/>
        </w:rPr>
        <w:t xml:space="preserve"> </w:t>
      </w:r>
    </w:p>
    <w:tbl>
      <w:tblPr>
        <w:tblW w:w="580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766"/>
        <w:gridCol w:w="2489"/>
        <w:gridCol w:w="2937"/>
        <w:gridCol w:w="3319"/>
      </w:tblGrid>
      <w:tr w:rsidR="006830A5" w:rsidRPr="006830A5" w:rsidTr="002A2794">
        <w:trPr>
          <w:cantSplit/>
          <w:trHeight w:val="449"/>
          <w:tblHeader/>
        </w:trPr>
        <w:tc>
          <w:tcPr>
            <w:tcW w:w="840" w:type="pct"/>
            <w:tcBorders>
              <w:top w:val="single" w:sz="4" w:space="0" w:color="auto"/>
              <w:left w:val="single" w:sz="4" w:space="0" w:color="auto"/>
              <w:bottom w:val="single" w:sz="4" w:space="0" w:color="auto"/>
              <w:right w:val="single" w:sz="4" w:space="0" w:color="auto"/>
            </w:tcBorders>
            <w:shd w:val="clear" w:color="auto" w:fill="FFFFFF"/>
          </w:tcPr>
          <w:p w:rsidR="006830A5" w:rsidRPr="006830A5" w:rsidRDefault="006830A5" w:rsidP="006830A5">
            <w:pPr>
              <w:spacing w:after="200" w:line="276" w:lineRule="auto"/>
              <w:rPr>
                <w:b/>
                <w:bCs/>
                <w:iCs/>
              </w:rPr>
            </w:pPr>
            <w:r w:rsidRPr="006830A5">
              <w:rPr>
                <w:b/>
              </w:rPr>
              <w:t>Pracovná pozícia</w:t>
            </w:r>
          </w:p>
        </w:tc>
        <w:tc>
          <w:tcPr>
            <w:tcW w:w="1184" w:type="pct"/>
            <w:tcBorders>
              <w:top w:val="single" w:sz="4" w:space="0" w:color="auto"/>
              <w:left w:val="single" w:sz="4" w:space="0" w:color="auto"/>
              <w:bottom w:val="single" w:sz="4" w:space="0" w:color="auto"/>
              <w:right w:val="single" w:sz="4" w:space="0" w:color="auto"/>
            </w:tcBorders>
            <w:shd w:val="clear" w:color="auto" w:fill="FFFFFF"/>
          </w:tcPr>
          <w:p w:rsidR="006830A5" w:rsidRPr="006830A5" w:rsidRDefault="006830A5" w:rsidP="006830A5">
            <w:pPr>
              <w:spacing w:after="200" w:line="276" w:lineRule="auto"/>
              <w:rPr>
                <w:b/>
                <w:bCs/>
              </w:rPr>
            </w:pPr>
            <w:r w:rsidRPr="006830A5">
              <w:rPr>
                <w:b/>
              </w:rPr>
              <w:t>Kvalifikačné predpoklady - všeobecné</w:t>
            </w:r>
          </w:p>
        </w:tc>
        <w:tc>
          <w:tcPr>
            <w:tcW w:w="1397" w:type="pct"/>
            <w:tcBorders>
              <w:top w:val="single" w:sz="4" w:space="0" w:color="auto"/>
              <w:left w:val="single" w:sz="4" w:space="0" w:color="auto"/>
              <w:bottom w:val="single" w:sz="4" w:space="0" w:color="auto"/>
              <w:right w:val="single" w:sz="4" w:space="0" w:color="auto"/>
            </w:tcBorders>
            <w:shd w:val="clear" w:color="auto" w:fill="FFFFFF"/>
          </w:tcPr>
          <w:p w:rsidR="006830A5" w:rsidRPr="006830A5" w:rsidRDefault="006830A5" w:rsidP="006830A5">
            <w:pPr>
              <w:spacing w:after="200" w:line="276" w:lineRule="auto"/>
              <w:rPr>
                <w:b/>
              </w:rPr>
            </w:pPr>
            <w:r w:rsidRPr="006830A5">
              <w:rPr>
                <w:b/>
              </w:rPr>
              <w:t>Kvalifikačné predpoklady - špecifické</w:t>
            </w:r>
          </w:p>
        </w:tc>
        <w:tc>
          <w:tcPr>
            <w:tcW w:w="1579" w:type="pct"/>
            <w:tcBorders>
              <w:top w:val="single" w:sz="4" w:space="0" w:color="auto"/>
              <w:left w:val="single" w:sz="4" w:space="0" w:color="auto"/>
              <w:bottom w:val="single" w:sz="4" w:space="0" w:color="auto"/>
              <w:right w:val="single" w:sz="4" w:space="0" w:color="auto"/>
            </w:tcBorders>
            <w:shd w:val="clear" w:color="auto" w:fill="FFFFFF"/>
          </w:tcPr>
          <w:p w:rsidR="006830A5" w:rsidRPr="006830A5" w:rsidRDefault="006830A5" w:rsidP="006830A5">
            <w:pPr>
              <w:spacing w:after="200" w:line="276" w:lineRule="auto"/>
              <w:rPr>
                <w:b/>
                <w:bCs/>
              </w:rPr>
            </w:pPr>
            <w:r w:rsidRPr="006830A5">
              <w:rPr>
                <w:b/>
              </w:rPr>
              <w:t>Osobnostné predpoklady</w:t>
            </w:r>
            <w:r w:rsidR="00073733">
              <w:rPr>
                <w:b/>
              </w:rPr>
              <w:t xml:space="preserve"> </w:t>
            </w:r>
            <w:r w:rsidR="00073733" w:rsidRPr="00073733">
              <w:rPr>
                <w:b/>
              </w:rPr>
              <w:t>(povinné sú vyznačené tučným písmom, zo zvyšných treba vybrať 3)</w:t>
            </w:r>
          </w:p>
        </w:tc>
      </w:tr>
      <w:tr w:rsidR="006830A5" w:rsidRPr="006830A5" w:rsidTr="002A2794">
        <w:trPr>
          <w:cantSplit/>
          <w:trHeight w:val="1776"/>
        </w:trPr>
        <w:tc>
          <w:tcPr>
            <w:tcW w:w="840" w:type="pct"/>
            <w:tcBorders>
              <w:left w:val="single" w:sz="4" w:space="0" w:color="auto"/>
              <w:bottom w:val="single" w:sz="4" w:space="0" w:color="auto"/>
            </w:tcBorders>
            <w:shd w:val="clear" w:color="auto" w:fill="FFFFFF"/>
          </w:tcPr>
          <w:p w:rsidR="006830A5" w:rsidRPr="006830A5" w:rsidRDefault="006830A5" w:rsidP="006830A5">
            <w:pPr>
              <w:spacing w:after="200" w:line="276" w:lineRule="auto"/>
              <w:rPr>
                <w:b/>
                <w:iCs/>
              </w:rPr>
            </w:pPr>
            <w:del w:id="670" w:author="Autor">
              <w:r>
                <w:rPr>
                  <w:b/>
                  <w:iCs/>
                </w:rPr>
                <w:delText>Vedúci</w:delText>
              </w:r>
            </w:del>
            <w:ins w:id="671" w:author="Autor">
              <w:r w:rsidR="00077C29">
                <w:rPr>
                  <w:b/>
                  <w:iCs/>
                </w:rPr>
                <w:t>vedúci</w:t>
              </w:r>
            </w:ins>
            <w:r w:rsidR="00077C29">
              <w:rPr>
                <w:b/>
                <w:iCs/>
              </w:rPr>
              <w:t xml:space="preserve"> </w:t>
            </w:r>
            <w:r>
              <w:rPr>
                <w:b/>
                <w:iCs/>
              </w:rPr>
              <w:t xml:space="preserve">zamestnanec </w:t>
            </w:r>
            <w:del w:id="672" w:author="Autor">
              <w:r>
                <w:rPr>
                  <w:b/>
                  <w:iCs/>
                </w:rPr>
                <w:delText>platobnej jednotky</w:delText>
              </w:r>
            </w:del>
            <w:ins w:id="673" w:author="Autor">
              <w:r w:rsidR="00653409">
                <w:rPr>
                  <w:b/>
                  <w:iCs/>
                </w:rPr>
                <w:t>PJ</w:t>
              </w:r>
            </w:ins>
          </w:p>
        </w:tc>
        <w:tc>
          <w:tcPr>
            <w:tcW w:w="1184" w:type="pct"/>
            <w:shd w:val="clear" w:color="auto" w:fill="FFFFFF"/>
          </w:tcPr>
          <w:p w:rsidR="006830A5" w:rsidRPr="006830A5" w:rsidRDefault="006830A5" w:rsidP="009C708C">
            <w:pPr>
              <w:pStyle w:val="Odsekzoznamu"/>
              <w:numPr>
                <w:ilvl w:val="0"/>
                <w:numId w:val="7"/>
              </w:numPr>
            </w:pPr>
            <w:r w:rsidRPr="006830A5">
              <w:t>VŠ vzdelanie 2.</w:t>
            </w:r>
            <w:ins w:id="674" w:author="Autor">
              <w:r w:rsidR="00490FDE">
                <w:t xml:space="preserve"> </w:t>
              </w:r>
            </w:ins>
            <w:r w:rsidRPr="006830A5">
              <w:t xml:space="preserve">stupňa </w:t>
            </w:r>
          </w:p>
          <w:p w:rsidR="006830A5" w:rsidRPr="006830A5" w:rsidRDefault="006830A5" w:rsidP="00C01632">
            <w:pPr>
              <w:spacing w:after="200" w:line="276" w:lineRule="auto"/>
              <w:ind w:left="360"/>
              <w:rPr>
                <w:vertAlign w:val="superscript"/>
              </w:rPr>
            </w:pPr>
          </w:p>
        </w:tc>
        <w:tc>
          <w:tcPr>
            <w:tcW w:w="1397" w:type="pct"/>
            <w:shd w:val="clear" w:color="auto" w:fill="FFFFFF"/>
          </w:tcPr>
          <w:p w:rsidR="006830A5" w:rsidRPr="006830A5" w:rsidRDefault="006830A5" w:rsidP="00DE5980">
            <w:pPr>
              <w:pStyle w:val="Odsekzoznamu"/>
              <w:numPr>
                <w:ilvl w:val="0"/>
                <w:numId w:val="19"/>
              </w:numPr>
            </w:pPr>
            <w:r w:rsidRPr="006830A5">
              <w:t>znalosť anglického jazyka vítaná</w:t>
            </w:r>
          </w:p>
          <w:p w:rsidR="00DE5980" w:rsidRDefault="006830A5" w:rsidP="00DE5980">
            <w:pPr>
              <w:pStyle w:val="Odsekzoznamu"/>
              <w:numPr>
                <w:ilvl w:val="0"/>
                <w:numId w:val="19"/>
              </w:numPr>
              <w:rPr>
                <w:ins w:id="675" w:author="Autor"/>
              </w:rPr>
            </w:pPr>
            <w:r w:rsidRPr="006830A5">
              <w:t xml:space="preserve">prax v oblasti finančného riadenia EŠIF/kontroly </w:t>
            </w:r>
            <w:ins w:id="676" w:author="Autor">
              <w:r w:rsidR="001D3DBE" w:rsidRPr="00912935">
                <w:rPr>
                  <w:rFonts w:eastAsia="Calibri"/>
                </w:rPr>
                <w:t>minimálne 2 roky</w:t>
              </w:r>
            </w:ins>
          </w:p>
          <w:p w:rsidR="00DE5980" w:rsidRDefault="00DE5980" w:rsidP="00DE5980">
            <w:pPr>
              <w:pStyle w:val="Odsekzoznamu"/>
              <w:numPr>
                <w:ilvl w:val="0"/>
                <w:numId w:val="19"/>
              </w:numPr>
              <w:rPr>
                <w:ins w:id="677" w:author="Autor"/>
                <w:rFonts w:eastAsia="Calibri"/>
              </w:rPr>
            </w:pPr>
            <w:ins w:id="678" w:author="Autor">
              <w:r w:rsidRPr="00536549">
                <w:rPr>
                  <w:rFonts w:eastAsia="Calibri"/>
                </w:rPr>
                <w:t>znalosť práce s PC – užívateľ</w:t>
              </w:r>
            </w:ins>
          </w:p>
          <w:p w:rsidR="00DE5980" w:rsidRPr="00536549" w:rsidRDefault="00DE5980" w:rsidP="00DE5980">
            <w:pPr>
              <w:pStyle w:val="Odsekzoznamu"/>
              <w:numPr>
                <w:ilvl w:val="0"/>
                <w:numId w:val="19"/>
              </w:numPr>
              <w:rPr>
                <w:ins w:id="679" w:author="Autor"/>
                <w:rFonts w:eastAsia="Calibri"/>
              </w:rPr>
            </w:pPr>
            <w:ins w:id="680" w:author="Autor">
              <w:r>
                <w:rPr>
                  <w:rFonts w:eastAsia="Calibri"/>
                </w:rPr>
                <w:t>znalosť ITMS</w:t>
              </w:r>
              <w:r w:rsidR="008F642F">
                <w:rPr>
                  <w:rFonts w:eastAsia="Calibri"/>
                </w:rPr>
                <w:t>2014+</w:t>
              </w:r>
              <w:r>
                <w:rPr>
                  <w:rFonts w:eastAsia="Calibri"/>
                </w:rPr>
                <w:t>, ISUF, RIS</w:t>
              </w:r>
            </w:ins>
          </w:p>
          <w:p w:rsidR="006830A5" w:rsidRPr="00912935" w:rsidRDefault="00DE5980" w:rsidP="00DE5980">
            <w:pPr>
              <w:pStyle w:val="Odsekzoznamu"/>
              <w:numPr>
                <w:ilvl w:val="0"/>
                <w:numId w:val="19"/>
              </w:numPr>
            </w:pPr>
            <w:r w:rsidRPr="00912935">
              <w:rPr>
                <w:rFonts w:eastAsia="Calibri"/>
              </w:rPr>
              <w:t>vítaná</w:t>
            </w:r>
            <w:ins w:id="681" w:author="Autor">
              <w:r w:rsidRPr="00912935">
                <w:rPr>
                  <w:rFonts w:eastAsia="Calibri"/>
                </w:rPr>
                <w:t xml:space="preserve"> prax v odbore  minimálne 2 roky</w:t>
              </w:r>
              <w:r w:rsidRPr="00912935">
                <w:t xml:space="preserve"> </w:t>
              </w:r>
            </w:ins>
          </w:p>
          <w:p w:rsidR="006830A5" w:rsidRPr="006830A5" w:rsidRDefault="006830A5" w:rsidP="00912935">
            <w:pPr>
              <w:pStyle w:val="Odsekzoznamu"/>
              <w:ind w:left="360"/>
            </w:pPr>
          </w:p>
        </w:tc>
        <w:tc>
          <w:tcPr>
            <w:tcW w:w="1579" w:type="pct"/>
            <w:shd w:val="clear" w:color="auto" w:fill="FFFFFF"/>
          </w:tcPr>
          <w:p w:rsidR="0057268A" w:rsidRPr="0057268A" w:rsidRDefault="0057268A" w:rsidP="0057268A">
            <w:pPr>
              <w:pStyle w:val="Odsekzoznamu"/>
              <w:numPr>
                <w:ilvl w:val="0"/>
                <w:numId w:val="7"/>
              </w:numPr>
              <w:rPr>
                <w:rFonts w:eastAsia="Calibri"/>
                <w:b/>
              </w:rPr>
            </w:pPr>
            <w:r w:rsidRPr="0057268A">
              <w:rPr>
                <w:rFonts w:eastAsia="Calibri"/>
                <w:b/>
              </w:rPr>
              <w:t>Analytické, koncepčné a strategické myslenie</w:t>
            </w:r>
          </w:p>
          <w:p w:rsidR="0057268A" w:rsidRPr="0057268A" w:rsidRDefault="0057268A" w:rsidP="0057268A">
            <w:pPr>
              <w:pStyle w:val="Odsekzoznamu"/>
              <w:numPr>
                <w:ilvl w:val="0"/>
                <w:numId w:val="7"/>
              </w:numPr>
              <w:rPr>
                <w:rFonts w:eastAsia="Calibri"/>
                <w:b/>
              </w:rPr>
            </w:pPr>
            <w:r w:rsidRPr="0057268A">
              <w:rPr>
                <w:rFonts w:eastAsia="Calibri"/>
                <w:b/>
              </w:rPr>
              <w:t>Riadiace schopnosti</w:t>
            </w:r>
          </w:p>
          <w:p w:rsidR="0057268A" w:rsidRPr="0057268A" w:rsidRDefault="0057268A" w:rsidP="0057268A">
            <w:pPr>
              <w:pStyle w:val="Odsekzoznamu"/>
              <w:numPr>
                <w:ilvl w:val="0"/>
                <w:numId w:val="7"/>
              </w:numPr>
              <w:rPr>
                <w:rFonts w:eastAsia="Calibri"/>
              </w:rPr>
            </w:pPr>
            <w:r w:rsidRPr="0057268A">
              <w:rPr>
                <w:rFonts w:eastAsia="Calibri"/>
              </w:rPr>
              <w:t>Sebadôvera</w:t>
            </w:r>
          </w:p>
          <w:p w:rsidR="0057268A" w:rsidRPr="0057268A" w:rsidRDefault="0057268A" w:rsidP="0057268A">
            <w:pPr>
              <w:pStyle w:val="Odsekzoznamu"/>
              <w:numPr>
                <w:ilvl w:val="0"/>
                <w:numId w:val="7"/>
              </w:numPr>
              <w:rPr>
                <w:rFonts w:eastAsia="Calibri"/>
              </w:rPr>
            </w:pPr>
            <w:r w:rsidRPr="0057268A">
              <w:rPr>
                <w:rFonts w:eastAsia="Calibri"/>
              </w:rPr>
              <w:t>Svedomitosť a spoľahlivosť</w:t>
            </w:r>
          </w:p>
          <w:p w:rsidR="0057268A" w:rsidRPr="0057268A" w:rsidRDefault="0057268A" w:rsidP="0057268A">
            <w:pPr>
              <w:pStyle w:val="Odsekzoznamu"/>
              <w:numPr>
                <w:ilvl w:val="0"/>
                <w:numId w:val="7"/>
              </w:numPr>
              <w:rPr>
                <w:rFonts w:eastAsia="Calibri"/>
              </w:rPr>
            </w:pPr>
            <w:r w:rsidRPr="0057268A">
              <w:rPr>
                <w:rFonts w:eastAsia="Calibri"/>
              </w:rPr>
              <w:t>Samostatnosť</w:t>
            </w:r>
          </w:p>
          <w:p w:rsidR="0057268A" w:rsidRPr="0057268A" w:rsidRDefault="0057268A" w:rsidP="0057268A">
            <w:pPr>
              <w:pStyle w:val="Odsekzoznamu"/>
              <w:numPr>
                <w:ilvl w:val="0"/>
                <w:numId w:val="7"/>
              </w:numPr>
              <w:rPr>
                <w:rFonts w:eastAsia="Calibri"/>
              </w:rPr>
            </w:pPr>
            <w:r w:rsidRPr="0057268A">
              <w:rPr>
                <w:rFonts w:eastAsia="Calibri"/>
              </w:rPr>
              <w:t>Motivácia</w:t>
            </w:r>
          </w:p>
          <w:p w:rsidR="0057268A" w:rsidRPr="0057268A" w:rsidRDefault="0057268A" w:rsidP="0057268A">
            <w:pPr>
              <w:pStyle w:val="Odsekzoznamu"/>
              <w:numPr>
                <w:ilvl w:val="0"/>
                <w:numId w:val="7"/>
              </w:numPr>
              <w:rPr>
                <w:rFonts w:eastAsia="Calibri"/>
              </w:rPr>
            </w:pPr>
            <w:r w:rsidRPr="0057268A">
              <w:rPr>
                <w:rFonts w:eastAsia="Calibri"/>
              </w:rPr>
              <w:t>Adaptabilita a flexibilita</w:t>
            </w:r>
          </w:p>
          <w:p w:rsidR="0057268A" w:rsidRPr="0057268A" w:rsidRDefault="0057268A" w:rsidP="0057268A">
            <w:pPr>
              <w:pStyle w:val="Odsekzoznamu"/>
              <w:numPr>
                <w:ilvl w:val="0"/>
                <w:numId w:val="7"/>
              </w:numPr>
              <w:rPr>
                <w:rFonts w:eastAsia="Calibri"/>
              </w:rPr>
            </w:pPr>
            <w:r w:rsidRPr="0057268A">
              <w:rPr>
                <w:rFonts w:eastAsia="Calibri"/>
              </w:rPr>
              <w:t>Schopnosť pracovať pod tlakom</w:t>
            </w:r>
          </w:p>
          <w:p w:rsidR="0057268A" w:rsidRPr="0057268A" w:rsidRDefault="0057268A" w:rsidP="0057268A">
            <w:pPr>
              <w:pStyle w:val="Odsekzoznamu"/>
              <w:numPr>
                <w:ilvl w:val="0"/>
                <w:numId w:val="7"/>
              </w:numPr>
              <w:rPr>
                <w:rFonts w:eastAsia="Calibri"/>
              </w:rPr>
            </w:pPr>
            <w:r w:rsidRPr="0057268A">
              <w:rPr>
                <w:rFonts w:eastAsia="Calibri"/>
              </w:rPr>
              <w:t>Rozhodovacia schopnosť</w:t>
            </w:r>
          </w:p>
          <w:p w:rsidR="0057268A" w:rsidRPr="0057268A" w:rsidRDefault="0057268A" w:rsidP="0057268A">
            <w:pPr>
              <w:pStyle w:val="Odsekzoznamu"/>
              <w:numPr>
                <w:ilvl w:val="0"/>
                <w:numId w:val="7"/>
              </w:numPr>
              <w:rPr>
                <w:rFonts w:eastAsia="Calibri"/>
              </w:rPr>
            </w:pPr>
            <w:r w:rsidRPr="0057268A">
              <w:rPr>
                <w:rFonts w:eastAsia="Calibri"/>
              </w:rPr>
              <w:t>Komunikačné zručnosti</w:t>
            </w:r>
          </w:p>
          <w:p w:rsidR="0057268A" w:rsidRPr="0057268A" w:rsidRDefault="0057268A" w:rsidP="0057268A">
            <w:pPr>
              <w:pStyle w:val="Odsekzoznamu"/>
              <w:numPr>
                <w:ilvl w:val="0"/>
                <w:numId w:val="7"/>
              </w:numPr>
              <w:rPr>
                <w:rFonts w:eastAsia="Calibri"/>
              </w:rPr>
            </w:pPr>
            <w:r w:rsidRPr="0057268A">
              <w:rPr>
                <w:rFonts w:eastAsia="Calibri"/>
              </w:rPr>
              <w:t>Analytické, koncepčné a strategické myslenie</w:t>
            </w:r>
          </w:p>
          <w:p w:rsidR="006830A5" w:rsidRPr="00833A58" w:rsidRDefault="006830A5" w:rsidP="00B61F49">
            <w:pPr>
              <w:pStyle w:val="Odsekzoznamu"/>
              <w:ind w:left="174"/>
              <w:rPr>
                <w:rFonts w:eastAsia="Calibri"/>
              </w:rPr>
            </w:pPr>
          </w:p>
        </w:tc>
      </w:tr>
    </w:tbl>
    <w:p w:rsidR="00995CA7" w:rsidRDefault="00995CA7">
      <w:pPr>
        <w:spacing w:after="200" w:line="276" w:lineRule="auto"/>
      </w:pPr>
      <w:r>
        <w:br w:type="page"/>
      </w:r>
    </w:p>
    <w:p w:rsidR="0082404E" w:rsidRPr="00502866" w:rsidRDefault="0098432F" w:rsidP="00833A58">
      <w:pPr>
        <w:pStyle w:val="MPCKO2"/>
        <w:ind w:left="630" w:hanging="540"/>
      </w:pPr>
      <w:bookmarkStart w:id="682" w:name="_Toc484004890"/>
      <w:r>
        <w:lastRenderedPageBreak/>
        <w:t>D</w:t>
      </w:r>
      <w:r w:rsidR="0082404E" w:rsidRPr="00502866">
        <w:t xml:space="preserve">efinovanie maximálneho podielu </w:t>
      </w:r>
      <w:r w:rsidR="009A3DFB">
        <w:t>AK EŠIF</w:t>
      </w:r>
      <w:r w:rsidR="009A3DFB" w:rsidRPr="00502866">
        <w:t xml:space="preserve"> </w:t>
      </w:r>
      <w:r w:rsidR="0082404E" w:rsidRPr="00502866">
        <w:t>bez odbornej praxe</w:t>
      </w:r>
      <w:bookmarkEnd w:id="682"/>
    </w:p>
    <w:p w:rsidR="00301908" w:rsidRDefault="00B737F3" w:rsidP="00121AD0">
      <w:pPr>
        <w:pStyle w:val="Zkladntext"/>
        <w:numPr>
          <w:ilvl w:val="0"/>
          <w:numId w:val="18"/>
        </w:numPr>
        <w:spacing w:before="120"/>
        <w:jc w:val="both"/>
      </w:pPr>
      <w:r>
        <w:t xml:space="preserve">Cieľom </w:t>
      </w:r>
      <w:r w:rsidR="00995CA7">
        <w:t xml:space="preserve">stanovenia maximálneho </w:t>
      </w:r>
      <w:r w:rsidR="00301908">
        <w:t>podiel</w:t>
      </w:r>
      <w:r>
        <w:t>u</w:t>
      </w:r>
      <w:r w:rsidR="00301908">
        <w:t xml:space="preserve"> zamestnancov bez odbornej praxe</w:t>
      </w:r>
      <w:r w:rsidR="006914E9">
        <w:rPr>
          <w:rStyle w:val="Odkaznapoznmkupodiarou"/>
        </w:rPr>
        <w:footnoteReference w:id="19"/>
      </w:r>
      <w:r w:rsidR="004B2ED4">
        <w:t xml:space="preserve"> je eliminovať prevahu zamestnancov bez odbornej praxe pre konkrétnu štandardizovanú pracovnú pozíciu v rámci subjektu. </w:t>
      </w:r>
      <w:r w:rsidR="005669B3">
        <w:t>Stanovenie percentuálneho podielu zamestnancov bez odbornej praxe</w:t>
      </w:r>
      <w:r w:rsidR="004B2ED4">
        <w:t xml:space="preserve"> vyplýva </w:t>
      </w:r>
      <w:r w:rsidR="00301908">
        <w:t>z identifikovaného optimálneho rozpätia v programovom období 2007</w:t>
      </w:r>
      <w:r w:rsidR="007A6136">
        <w:t xml:space="preserve"> </w:t>
      </w:r>
      <w:r w:rsidR="00301908">
        <w:t>-</w:t>
      </w:r>
      <w:r w:rsidR="007A6136">
        <w:t xml:space="preserve"> </w:t>
      </w:r>
      <w:r w:rsidR="00301908">
        <w:t>2013</w:t>
      </w:r>
      <w:r w:rsidR="004B2ED4">
        <w:t xml:space="preserve"> a z </w:t>
      </w:r>
      <w:r w:rsidR="00301908">
        <w:t xml:space="preserve">realizovanej </w:t>
      </w:r>
      <w:r w:rsidR="0082335E">
        <w:t>„</w:t>
      </w:r>
      <w:r w:rsidR="00301908" w:rsidRPr="00EF4FF0">
        <w:rPr>
          <w:i/>
        </w:rPr>
        <w:t>Analýzy administratívnych kapacít a efek</w:t>
      </w:r>
      <w:r w:rsidR="0004217B">
        <w:rPr>
          <w:i/>
        </w:rPr>
        <w:t xml:space="preserve">tívnosti subjektov zodpovedných </w:t>
      </w:r>
      <w:r w:rsidR="00301908" w:rsidRPr="00EF4FF0">
        <w:rPr>
          <w:i/>
        </w:rPr>
        <w:t>za EŠIF a administratívnych kapacít prijímateľov</w:t>
      </w:r>
      <w:r w:rsidR="0082335E">
        <w:t>“</w:t>
      </w:r>
      <w:r w:rsidR="00301908">
        <w:rPr>
          <w:rStyle w:val="Odkaznapoznmkupodiarou"/>
        </w:rPr>
        <w:footnoteReference w:id="20"/>
      </w:r>
      <w:r w:rsidR="00301908">
        <w:t>.</w:t>
      </w:r>
      <w:r w:rsidR="00301908" w:rsidRPr="00177DD6">
        <w:t xml:space="preserve"> </w:t>
      </w:r>
      <w:r>
        <w:t>RO</w:t>
      </w:r>
      <w:del w:id="683" w:author="Autor">
        <w:r>
          <w:delText>/</w:delText>
        </w:r>
      </w:del>
      <w:ins w:id="684" w:author="Autor">
        <w:r w:rsidR="00FC57A0">
          <w:t xml:space="preserve">, </w:t>
        </w:r>
      </w:ins>
      <w:r>
        <w:t>SO</w:t>
      </w:r>
      <w:ins w:id="685" w:author="Autor">
        <w:r w:rsidR="00FC57A0">
          <w:t xml:space="preserve"> a PJ</w:t>
        </w:r>
      </w:ins>
      <w:r>
        <w:t xml:space="preserve"> zabezpečí, aby </w:t>
      </w:r>
      <w:r w:rsidR="00301908">
        <w:t xml:space="preserve">podiel zamestnancov bez odbornej praxe na úrovni jednotlivých pracovných pozícií subjektov implementujúcich EŠIF </w:t>
      </w:r>
      <w:r>
        <w:t>nepresiahol úroveň uveden</w:t>
      </w:r>
      <w:r w:rsidR="00995CA7">
        <w:t>ú</w:t>
      </w:r>
      <w:r>
        <w:t xml:space="preserve"> v tabuľke č. </w:t>
      </w:r>
      <w:r w:rsidR="00194885">
        <w:t>10</w:t>
      </w:r>
      <w:r>
        <w:t xml:space="preserve">. </w:t>
      </w:r>
      <w:ins w:id="686" w:author="Autor">
        <w:r w:rsidR="00912935">
          <w:t>V</w:t>
        </w:r>
        <w:r w:rsidR="00912935" w:rsidRPr="00912935">
          <w:t xml:space="preserve">ýnimku z percentuálneho podielu </w:t>
        </w:r>
        <w:r w:rsidR="00912935">
          <w:t xml:space="preserve">40 % </w:t>
        </w:r>
        <w:r w:rsidR="00912935" w:rsidRPr="00912935">
          <w:t xml:space="preserve">zamestnancov bez odbornej praxe </w:t>
        </w:r>
        <w:r w:rsidR="00912935">
          <w:t xml:space="preserve">tvoria </w:t>
        </w:r>
        <w:r w:rsidR="00912935" w:rsidRPr="00912935">
          <w:t>pracovné pozície</w:t>
        </w:r>
        <w:r w:rsidR="00912935">
          <w:t xml:space="preserve"> PJ</w:t>
        </w:r>
        <w:r w:rsidR="00912935" w:rsidRPr="00912935">
          <w:t xml:space="preserve">, ktoré majú v organizačnej štruktúre PJ na danej </w:t>
        </w:r>
        <w:r w:rsidR="000975C3">
          <w:t xml:space="preserve">pracovnej </w:t>
        </w:r>
        <w:r w:rsidR="00912935" w:rsidRPr="00912935">
          <w:t>pozícii len dve štátnozamestnanecké miesta</w:t>
        </w:r>
        <w:r w:rsidR="00912935">
          <w:t>.</w:t>
        </w:r>
      </w:ins>
    </w:p>
    <w:p w:rsidR="0082404E" w:rsidRDefault="0082404E" w:rsidP="0082404E">
      <w:pPr>
        <w:pStyle w:val="Popis"/>
        <w:keepNext/>
        <w:rPr>
          <w:lang w:val="sk-SK"/>
        </w:rPr>
      </w:pPr>
    </w:p>
    <w:p w:rsidR="0082404E" w:rsidRPr="00AB2BA8" w:rsidRDefault="0082404E" w:rsidP="0004217B">
      <w:pPr>
        <w:pStyle w:val="Popis"/>
        <w:keepNext/>
        <w:spacing w:before="120" w:after="120"/>
        <w:rPr>
          <w:b/>
          <w:i w:val="0"/>
          <w:sz w:val="24"/>
          <w:szCs w:val="22"/>
          <w:lang w:val="sk-SK"/>
        </w:rPr>
      </w:pPr>
      <w:r w:rsidRPr="00AB2BA8">
        <w:rPr>
          <w:b/>
          <w:i w:val="0"/>
          <w:sz w:val="24"/>
          <w:szCs w:val="22"/>
          <w:lang w:val="sk-SK"/>
        </w:rPr>
        <w:t xml:space="preserve">Tabuľka č. </w:t>
      </w:r>
      <w:r w:rsidR="00194885" w:rsidRPr="00AB2BA8">
        <w:rPr>
          <w:b/>
          <w:i w:val="0"/>
          <w:sz w:val="24"/>
          <w:szCs w:val="22"/>
          <w:lang w:val="sk-SK"/>
        </w:rPr>
        <w:t>10</w:t>
      </w:r>
      <w:r w:rsidRPr="00AB2BA8">
        <w:rPr>
          <w:b/>
          <w:i w:val="0"/>
          <w:sz w:val="24"/>
          <w:szCs w:val="22"/>
          <w:lang w:val="sk-SK"/>
        </w:rPr>
        <w:t xml:space="preserve">: Podiel </w:t>
      </w:r>
      <w:r w:rsidR="00995CA7" w:rsidRPr="00AB2BA8">
        <w:rPr>
          <w:b/>
          <w:i w:val="0"/>
          <w:sz w:val="24"/>
          <w:szCs w:val="22"/>
          <w:lang w:val="sk-SK"/>
        </w:rPr>
        <w:t xml:space="preserve">AK EŠIF </w:t>
      </w:r>
      <w:r w:rsidRPr="00AB2BA8">
        <w:rPr>
          <w:b/>
          <w:i w:val="0"/>
          <w:sz w:val="24"/>
          <w:szCs w:val="22"/>
          <w:lang w:val="sk-SK"/>
        </w:rPr>
        <w:t xml:space="preserve">bez odbornej praxe </w:t>
      </w:r>
    </w:p>
    <w:tbl>
      <w:tblPr>
        <w:tblW w:w="8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513"/>
      </w:tblGrid>
      <w:tr w:rsidR="0082404E" w:rsidRPr="004A41F5" w:rsidTr="00536549">
        <w:tc>
          <w:tcPr>
            <w:tcW w:w="8299" w:type="dxa"/>
            <w:gridSpan w:val="2"/>
            <w:vAlign w:val="center"/>
          </w:tcPr>
          <w:p w:rsidR="0082404E" w:rsidRPr="00E07349" w:rsidRDefault="0082404E" w:rsidP="0082404E">
            <w:pPr>
              <w:pStyle w:val="Odsekzoznamu"/>
              <w:ind w:left="34"/>
              <w:jc w:val="center"/>
              <w:rPr>
                <w:rFonts w:eastAsia="Calibri"/>
                <w:b/>
                <w:iCs/>
              </w:rPr>
            </w:pPr>
            <w:r w:rsidRPr="00E07349">
              <w:rPr>
                <w:rFonts w:eastAsia="Calibri"/>
                <w:b/>
                <w:iCs/>
              </w:rPr>
              <w:t>Úroveň RO/SO</w:t>
            </w:r>
          </w:p>
        </w:tc>
      </w:tr>
      <w:tr w:rsidR="0082404E" w:rsidRPr="004A41F5" w:rsidTr="00536549">
        <w:tc>
          <w:tcPr>
            <w:tcW w:w="4786" w:type="dxa"/>
            <w:vAlign w:val="center"/>
          </w:tcPr>
          <w:p w:rsidR="0082404E" w:rsidRPr="004A41F5" w:rsidRDefault="0082404E" w:rsidP="00536549">
            <w:pPr>
              <w:pStyle w:val="Odsekzoznamu"/>
              <w:ind w:left="34"/>
              <w:jc w:val="center"/>
              <w:rPr>
                <w:rFonts w:eastAsia="Calibri"/>
                <w:b/>
                <w:iCs/>
              </w:rPr>
            </w:pPr>
            <w:r w:rsidRPr="004A41F5">
              <w:rPr>
                <w:rFonts w:eastAsia="Calibri"/>
                <w:b/>
                <w:iCs/>
              </w:rPr>
              <w:t>Pracovná pozícia</w:t>
            </w:r>
          </w:p>
        </w:tc>
        <w:tc>
          <w:tcPr>
            <w:tcW w:w="3513" w:type="dxa"/>
            <w:vAlign w:val="center"/>
          </w:tcPr>
          <w:p w:rsidR="0082404E" w:rsidRPr="004A41F5" w:rsidRDefault="0082404E" w:rsidP="00536549">
            <w:pPr>
              <w:pStyle w:val="Odsekzoznamu"/>
              <w:ind w:left="34"/>
              <w:jc w:val="center"/>
              <w:rPr>
                <w:rFonts w:eastAsia="Calibri"/>
                <w:b/>
                <w:iCs/>
              </w:rPr>
            </w:pPr>
            <w:r w:rsidRPr="004A41F5">
              <w:rPr>
                <w:rFonts w:eastAsia="Calibri"/>
                <w:b/>
                <w:iCs/>
              </w:rPr>
              <w:t>Percentuálny podiel zamestnancov bez odbornej praxe</w:t>
            </w:r>
          </w:p>
        </w:tc>
      </w:tr>
      <w:tr w:rsidR="0082404E" w:rsidRPr="004A41F5" w:rsidTr="00536549">
        <w:tc>
          <w:tcPr>
            <w:tcW w:w="4786" w:type="dxa"/>
          </w:tcPr>
          <w:p w:rsidR="0082404E" w:rsidRPr="004A41F5" w:rsidRDefault="0082404E" w:rsidP="0082404E">
            <w:pPr>
              <w:pStyle w:val="Odsekzoznamu"/>
              <w:ind w:left="34"/>
              <w:rPr>
                <w:rFonts w:eastAsia="Calibri"/>
                <w:iCs/>
              </w:rPr>
            </w:pPr>
            <w:r w:rsidRPr="004A41F5">
              <w:rPr>
                <w:rFonts w:eastAsia="Calibri"/>
                <w:iCs/>
              </w:rPr>
              <w:t>projektový manažér</w:t>
            </w:r>
          </w:p>
          <w:p w:rsidR="0082404E" w:rsidRPr="004A41F5" w:rsidRDefault="0082404E" w:rsidP="0082404E">
            <w:pPr>
              <w:pStyle w:val="Odsekzoznamu"/>
              <w:ind w:left="34"/>
              <w:rPr>
                <w:rFonts w:eastAsia="Calibri"/>
                <w:iCs/>
              </w:rPr>
            </w:pPr>
            <w:r w:rsidRPr="004A41F5">
              <w:rPr>
                <w:rFonts w:eastAsia="Calibri"/>
                <w:iCs/>
              </w:rPr>
              <w:t>manažér kontroly verejného obstarávania</w:t>
            </w:r>
          </w:p>
        </w:tc>
        <w:tc>
          <w:tcPr>
            <w:tcW w:w="3513" w:type="dxa"/>
            <w:vAlign w:val="center"/>
          </w:tcPr>
          <w:p w:rsidR="0082404E" w:rsidRPr="004A41F5" w:rsidRDefault="0082404E" w:rsidP="00536549">
            <w:pPr>
              <w:pStyle w:val="Odsekzoznamu"/>
              <w:ind w:left="34"/>
              <w:jc w:val="center"/>
              <w:rPr>
                <w:rFonts w:eastAsia="Calibri"/>
                <w:iCs/>
              </w:rPr>
            </w:pPr>
            <w:r w:rsidRPr="004A41F5">
              <w:rPr>
                <w:rFonts w:eastAsia="Calibri"/>
                <w:iCs/>
              </w:rPr>
              <w:t>20%</w:t>
            </w:r>
          </w:p>
        </w:tc>
      </w:tr>
      <w:tr w:rsidR="0082404E" w:rsidRPr="004A41F5" w:rsidTr="00536549">
        <w:tc>
          <w:tcPr>
            <w:tcW w:w="4786" w:type="dxa"/>
          </w:tcPr>
          <w:p w:rsidR="0082404E" w:rsidRPr="004A41F5" w:rsidRDefault="0082404E" w:rsidP="0082404E">
            <w:pPr>
              <w:pStyle w:val="Odsekzoznamu"/>
              <w:ind w:left="34"/>
              <w:rPr>
                <w:rFonts w:eastAsia="Calibri"/>
                <w:iCs/>
              </w:rPr>
            </w:pPr>
            <w:r w:rsidRPr="004A41F5">
              <w:rPr>
                <w:rFonts w:eastAsia="Calibri"/>
                <w:iCs/>
              </w:rPr>
              <w:t>manažér programovania</w:t>
            </w:r>
          </w:p>
          <w:p w:rsidR="0082404E" w:rsidRPr="004A41F5" w:rsidRDefault="0082404E" w:rsidP="0082404E">
            <w:pPr>
              <w:pStyle w:val="Odsekzoznamu"/>
              <w:ind w:left="34"/>
              <w:rPr>
                <w:rFonts w:eastAsia="Calibri"/>
                <w:iCs/>
              </w:rPr>
            </w:pPr>
            <w:r w:rsidRPr="004A41F5">
              <w:rPr>
                <w:rFonts w:eastAsia="Calibri"/>
                <w:iCs/>
              </w:rPr>
              <w:t>manažér pre metodiku</w:t>
            </w:r>
          </w:p>
          <w:p w:rsidR="0082404E" w:rsidRPr="004A41F5" w:rsidRDefault="0082404E" w:rsidP="0082404E">
            <w:pPr>
              <w:pStyle w:val="Odsekzoznamu"/>
              <w:ind w:left="34"/>
              <w:rPr>
                <w:rFonts w:eastAsia="Calibri"/>
                <w:iCs/>
              </w:rPr>
            </w:pPr>
            <w:r w:rsidRPr="004A41F5">
              <w:rPr>
                <w:rFonts w:eastAsia="Calibri"/>
                <w:iCs/>
              </w:rPr>
              <w:t>sektorový/rezortný expert</w:t>
            </w:r>
          </w:p>
          <w:p w:rsidR="0082404E" w:rsidRPr="004A41F5" w:rsidRDefault="0082404E" w:rsidP="0082404E">
            <w:pPr>
              <w:pStyle w:val="Odsekzoznamu"/>
              <w:ind w:left="34"/>
              <w:rPr>
                <w:rFonts w:eastAsia="Calibri"/>
                <w:iCs/>
              </w:rPr>
            </w:pPr>
            <w:r w:rsidRPr="004A41F5">
              <w:rPr>
                <w:rFonts w:eastAsia="Calibri"/>
                <w:iCs/>
              </w:rPr>
              <w:t>právnik</w:t>
            </w:r>
          </w:p>
          <w:p w:rsidR="0082404E" w:rsidRPr="004A41F5" w:rsidRDefault="0082404E" w:rsidP="0082404E">
            <w:pPr>
              <w:pStyle w:val="Odsekzoznamu"/>
              <w:ind w:left="34"/>
              <w:rPr>
                <w:rFonts w:eastAsia="Calibri"/>
                <w:iCs/>
              </w:rPr>
            </w:pPr>
            <w:r w:rsidRPr="004A41F5">
              <w:rPr>
                <w:rFonts w:eastAsia="Calibri"/>
                <w:iCs/>
              </w:rPr>
              <w:t>manažér pre nezrovnalosti</w:t>
            </w:r>
          </w:p>
          <w:p w:rsidR="0082404E" w:rsidRPr="004A41F5" w:rsidRDefault="0082404E" w:rsidP="0082404E">
            <w:pPr>
              <w:pStyle w:val="Odsekzoznamu"/>
              <w:ind w:left="34"/>
              <w:rPr>
                <w:rFonts w:eastAsia="Calibri"/>
                <w:iCs/>
              </w:rPr>
            </w:pPr>
            <w:r w:rsidRPr="004A41F5">
              <w:rPr>
                <w:rFonts w:eastAsia="Calibri"/>
                <w:iCs/>
              </w:rPr>
              <w:t>manažér monitorovania OP</w:t>
            </w:r>
          </w:p>
          <w:p w:rsidR="0082404E" w:rsidRPr="004A41F5" w:rsidRDefault="0082404E" w:rsidP="0082404E">
            <w:pPr>
              <w:pStyle w:val="Odsekzoznamu"/>
              <w:ind w:left="34"/>
              <w:rPr>
                <w:rFonts w:eastAsia="Calibri"/>
                <w:iCs/>
              </w:rPr>
            </w:pPr>
            <w:r w:rsidRPr="004A41F5">
              <w:rPr>
                <w:rFonts w:eastAsia="Calibri"/>
                <w:iCs/>
              </w:rPr>
              <w:t>manažér hodnotenia OP</w:t>
            </w:r>
          </w:p>
          <w:p w:rsidR="0082404E" w:rsidRPr="004A41F5" w:rsidRDefault="0082404E" w:rsidP="0082404E">
            <w:pPr>
              <w:pStyle w:val="Odsekzoznamu"/>
              <w:ind w:left="34"/>
              <w:rPr>
                <w:rFonts w:eastAsia="Calibri"/>
                <w:iCs/>
              </w:rPr>
            </w:pPr>
            <w:r w:rsidRPr="004A41F5">
              <w:rPr>
                <w:rFonts w:eastAsia="Calibri"/>
                <w:iCs/>
              </w:rPr>
              <w:t xml:space="preserve">manažér </w:t>
            </w:r>
            <w:r w:rsidR="00950D3F" w:rsidRPr="004A41F5">
              <w:rPr>
                <w:rFonts w:eastAsia="Calibri"/>
                <w:iCs/>
              </w:rPr>
              <w:t xml:space="preserve">pre </w:t>
            </w:r>
            <w:r w:rsidRPr="004A41F5">
              <w:rPr>
                <w:rFonts w:eastAsia="Calibri"/>
                <w:iCs/>
              </w:rPr>
              <w:t>informovani</w:t>
            </w:r>
            <w:r w:rsidR="00950D3F" w:rsidRPr="004A41F5">
              <w:rPr>
                <w:rFonts w:eastAsia="Calibri"/>
                <w:iCs/>
              </w:rPr>
              <w:t>e</w:t>
            </w:r>
            <w:r w:rsidRPr="004A41F5">
              <w:rPr>
                <w:rFonts w:eastAsia="Calibri"/>
                <w:iCs/>
              </w:rPr>
              <w:t xml:space="preserve"> a </w:t>
            </w:r>
            <w:r w:rsidR="00950D3F" w:rsidRPr="004A41F5">
              <w:rPr>
                <w:rFonts w:eastAsia="Calibri"/>
                <w:iCs/>
              </w:rPr>
              <w:t>komunikáci</w:t>
            </w:r>
            <w:r w:rsidR="00BD6840" w:rsidRPr="004A41F5">
              <w:rPr>
                <w:rFonts w:eastAsia="Calibri"/>
                <w:iCs/>
              </w:rPr>
              <w:t>u</w:t>
            </w:r>
          </w:p>
          <w:p w:rsidR="0082404E" w:rsidRPr="004A41F5" w:rsidRDefault="0082404E" w:rsidP="0082404E">
            <w:pPr>
              <w:pStyle w:val="Odsekzoznamu"/>
              <w:ind w:left="34"/>
              <w:rPr>
                <w:rFonts w:eastAsia="Calibri"/>
                <w:iCs/>
              </w:rPr>
            </w:pPr>
            <w:r w:rsidRPr="004A41F5">
              <w:rPr>
                <w:rFonts w:eastAsia="Calibri"/>
                <w:iCs/>
              </w:rPr>
              <w:t>koordinátor auditov a certifikačných overovaní</w:t>
            </w:r>
          </w:p>
          <w:p w:rsidR="0082404E" w:rsidRPr="004A41F5" w:rsidRDefault="0082404E" w:rsidP="0082404E">
            <w:pPr>
              <w:pStyle w:val="Odsekzoznamu"/>
              <w:ind w:left="34"/>
              <w:rPr>
                <w:rFonts w:eastAsia="Calibri"/>
                <w:iCs/>
              </w:rPr>
            </w:pPr>
            <w:r w:rsidRPr="004A41F5">
              <w:rPr>
                <w:rFonts w:eastAsia="Calibri"/>
                <w:iCs/>
              </w:rPr>
              <w:t>manažér posudzovania projektov</w:t>
            </w:r>
          </w:p>
          <w:p w:rsidR="0082404E" w:rsidRPr="004A41F5" w:rsidRDefault="0082404E" w:rsidP="0082404E">
            <w:pPr>
              <w:pStyle w:val="Odsekzoznamu"/>
              <w:ind w:left="34"/>
              <w:rPr>
                <w:rFonts w:eastAsia="Calibri"/>
                <w:iCs/>
              </w:rPr>
            </w:pPr>
            <w:r w:rsidRPr="004A41F5">
              <w:rPr>
                <w:rFonts w:eastAsia="Calibri"/>
                <w:iCs/>
              </w:rPr>
              <w:t xml:space="preserve">manažér technickej pomoci </w:t>
            </w:r>
          </w:p>
          <w:p w:rsidR="0082404E" w:rsidRPr="004A41F5" w:rsidRDefault="0082404E" w:rsidP="0082404E">
            <w:pPr>
              <w:pStyle w:val="Odsekzoznamu"/>
              <w:ind w:left="34"/>
              <w:rPr>
                <w:rFonts w:eastAsia="Calibri"/>
                <w:iCs/>
              </w:rPr>
            </w:pPr>
            <w:r w:rsidRPr="004A41F5">
              <w:rPr>
                <w:rFonts w:eastAsia="Calibri"/>
                <w:iCs/>
              </w:rPr>
              <w:t>manažér pre riadenie ľudských zdrojov</w:t>
            </w:r>
          </w:p>
        </w:tc>
        <w:tc>
          <w:tcPr>
            <w:tcW w:w="3513" w:type="dxa"/>
            <w:vAlign w:val="center"/>
          </w:tcPr>
          <w:p w:rsidR="0082404E" w:rsidRPr="00AB2BA8" w:rsidRDefault="00BF3272" w:rsidP="00536549">
            <w:pPr>
              <w:pStyle w:val="Odsekzoznamu"/>
              <w:ind w:left="34"/>
              <w:jc w:val="center"/>
              <w:rPr>
                <w:rFonts w:eastAsia="Calibri"/>
                <w:iCs/>
              </w:rPr>
            </w:pPr>
            <w:r>
              <w:rPr>
                <w:rFonts w:eastAsia="Calibri"/>
                <w:iCs/>
              </w:rPr>
              <w:t>3</w:t>
            </w:r>
            <w:r w:rsidR="0082404E" w:rsidRPr="00AB2BA8">
              <w:rPr>
                <w:rFonts w:eastAsia="Calibri"/>
                <w:iCs/>
              </w:rPr>
              <w:t>0%</w:t>
            </w:r>
          </w:p>
        </w:tc>
      </w:tr>
      <w:tr w:rsidR="0082404E" w:rsidRPr="004A41F5" w:rsidTr="00536549">
        <w:tc>
          <w:tcPr>
            <w:tcW w:w="4786" w:type="dxa"/>
          </w:tcPr>
          <w:p w:rsidR="0082404E" w:rsidRPr="004A41F5" w:rsidRDefault="0082404E" w:rsidP="0082404E">
            <w:pPr>
              <w:pStyle w:val="Odsekzoznamu"/>
              <w:ind w:left="34"/>
              <w:rPr>
                <w:rFonts w:eastAsia="Calibri"/>
                <w:iCs/>
              </w:rPr>
            </w:pPr>
            <w:r w:rsidRPr="004A41F5">
              <w:rPr>
                <w:rFonts w:eastAsia="Calibri"/>
                <w:iCs/>
              </w:rPr>
              <w:t xml:space="preserve">kontrolór </w:t>
            </w:r>
            <w:del w:id="687" w:author="Autor">
              <w:r w:rsidRPr="00536549">
                <w:rPr>
                  <w:rFonts w:eastAsia="Calibri"/>
                  <w:iCs/>
                </w:rPr>
                <w:delText>(</w:delText>
              </w:r>
            </w:del>
            <w:r w:rsidRPr="004A41F5">
              <w:rPr>
                <w:rFonts w:eastAsia="Calibri"/>
                <w:iCs/>
              </w:rPr>
              <w:t>EŠIF</w:t>
            </w:r>
            <w:del w:id="688" w:author="Autor">
              <w:r w:rsidRPr="00536549">
                <w:rPr>
                  <w:rFonts w:eastAsia="Calibri"/>
                  <w:iCs/>
                </w:rPr>
                <w:delText>)</w:delText>
              </w:r>
            </w:del>
          </w:p>
          <w:p w:rsidR="0082404E" w:rsidRPr="004A41F5" w:rsidRDefault="0082404E" w:rsidP="0082404E">
            <w:pPr>
              <w:pStyle w:val="Odsekzoznamu"/>
              <w:ind w:left="34"/>
              <w:rPr>
                <w:rFonts w:eastAsia="Calibri"/>
                <w:iCs/>
              </w:rPr>
            </w:pPr>
            <w:r w:rsidRPr="004A41F5">
              <w:rPr>
                <w:rFonts w:eastAsia="Calibri"/>
                <w:iCs/>
              </w:rPr>
              <w:t xml:space="preserve">kontrolór </w:t>
            </w:r>
            <w:r w:rsidR="007A4868" w:rsidRPr="004A41F5">
              <w:rPr>
                <w:rFonts w:eastAsia="Calibri"/>
                <w:iCs/>
              </w:rPr>
              <w:t>plnenia úloh sprostredkovateľského orgánu</w:t>
            </w:r>
            <w:r w:rsidR="00A01E99" w:rsidRPr="004A41F5">
              <w:rPr>
                <w:rFonts w:eastAsia="Calibri"/>
                <w:iCs/>
              </w:rPr>
              <w:t>, resp. tretieho subjektu</w:t>
            </w:r>
            <w:r w:rsidR="007A4868" w:rsidRPr="004A41F5">
              <w:rPr>
                <w:rFonts w:eastAsia="Calibri"/>
                <w:iCs/>
              </w:rPr>
              <w:t xml:space="preserve"> </w:t>
            </w:r>
          </w:p>
          <w:p w:rsidR="0032245D" w:rsidRPr="00530435" w:rsidRDefault="0032245D" w:rsidP="0082404E">
            <w:pPr>
              <w:pStyle w:val="Odsekzoznamu"/>
              <w:ind w:left="34"/>
              <w:rPr>
                <w:rFonts w:eastAsia="Calibri"/>
                <w:iCs/>
              </w:rPr>
            </w:pPr>
            <w:r w:rsidRPr="00530435">
              <w:rPr>
                <w:rFonts w:eastAsia="Calibri"/>
                <w:iCs/>
              </w:rPr>
              <w:t>manažér overovania podnetov</w:t>
            </w:r>
          </w:p>
          <w:p w:rsidR="00292545" w:rsidRPr="00FC6C10" w:rsidRDefault="00292545" w:rsidP="0082404E">
            <w:pPr>
              <w:pStyle w:val="Odsekzoznamu"/>
              <w:ind w:left="34"/>
              <w:rPr>
                <w:rFonts w:eastAsia="Calibri"/>
                <w:iCs/>
              </w:rPr>
            </w:pPr>
            <w:r w:rsidRPr="00FA3938">
              <w:rPr>
                <w:rFonts w:eastAsia="Calibri"/>
                <w:iCs/>
              </w:rPr>
              <w:t xml:space="preserve">finančný overovateľ </w:t>
            </w:r>
            <w:del w:id="689" w:author="Autor">
              <w:r>
                <w:rPr>
                  <w:rFonts w:eastAsia="Calibri"/>
                  <w:iCs/>
                </w:rPr>
                <w:delText>(platobná jednotka)</w:delText>
              </w:r>
            </w:del>
            <w:ins w:id="690" w:author="Autor">
              <w:r w:rsidR="00BF3272" w:rsidRPr="00FC6C10">
                <w:rPr>
                  <w:rFonts w:eastAsia="Calibri"/>
                  <w:iCs/>
                </w:rPr>
                <w:t>PJ</w:t>
              </w:r>
            </w:ins>
          </w:p>
          <w:p w:rsidR="00292545" w:rsidRPr="00FC6C10" w:rsidRDefault="00292545" w:rsidP="0082404E">
            <w:pPr>
              <w:pStyle w:val="Odsekzoznamu"/>
              <w:ind w:left="34"/>
              <w:rPr>
                <w:rFonts w:eastAsia="Calibri"/>
                <w:iCs/>
              </w:rPr>
            </w:pPr>
            <w:r w:rsidRPr="00FC6C10">
              <w:rPr>
                <w:rFonts w:eastAsia="Calibri"/>
                <w:iCs/>
              </w:rPr>
              <w:t xml:space="preserve">finančný manažér </w:t>
            </w:r>
            <w:del w:id="691" w:author="Autor">
              <w:r>
                <w:rPr>
                  <w:rFonts w:eastAsia="Calibri"/>
                  <w:iCs/>
                </w:rPr>
                <w:delText>(platobná jednotka)</w:delText>
              </w:r>
            </w:del>
            <w:ins w:id="692" w:author="Autor">
              <w:r w:rsidR="00BF3272" w:rsidRPr="00FC6C10">
                <w:rPr>
                  <w:rFonts w:eastAsia="Calibri"/>
                  <w:iCs/>
                </w:rPr>
                <w:t>PJ</w:t>
              </w:r>
            </w:ins>
          </w:p>
          <w:p w:rsidR="0032245D" w:rsidRPr="004A41F5" w:rsidRDefault="00292545" w:rsidP="0082404E">
            <w:pPr>
              <w:pStyle w:val="Odsekzoznamu"/>
              <w:ind w:left="34"/>
              <w:rPr>
                <w:rFonts w:eastAsia="Calibri"/>
                <w:iCs/>
              </w:rPr>
            </w:pPr>
            <w:r w:rsidRPr="00FC6C10">
              <w:rPr>
                <w:rFonts w:eastAsia="Calibri"/>
                <w:iCs/>
              </w:rPr>
              <w:t>účtovní</w:t>
            </w:r>
            <w:r w:rsidR="00BF3272" w:rsidRPr="00FC6C10">
              <w:rPr>
                <w:rFonts w:eastAsia="Calibri"/>
                <w:iCs/>
              </w:rPr>
              <w:t xml:space="preserve">k </w:t>
            </w:r>
            <w:del w:id="693" w:author="Autor">
              <w:r>
                <w:rPr>
                  <w:rFonts w:eastAsia="Calibri"/>
                  <w:iCs/>
                </w:rPr>
                <w:delText>(platobná jednotka)</w:delText>
              </w:r>
            </w:del>
            <w:ins w:id="694" w:author="Autor">
              <w:r w:rsidR="00BF3272" w:rsidRPr="00FC6C10">
                <w:rPr>
                  <w:rFonts w:eastAsia="Calibri"/>
                  <w:iCs/>
                </w:rPr>
                <w:t>PJ</w:t>
              </w:r>
            </w:ins>
          </w:p>
        </w:tc>
        <w:tc>
          <w:tcPr>
            <w:tcW w:w="3513" w:type="dxa"/>
            <w:vAlign w:val="center"/>
          </w:tcPr>
          <w:p w:rsidR="0082404E" w:rsidRPr="00AB2BA8" w:rsidRDefault="00BF3272" w:rsidP="00536549">
            <w:pPr>
              <w:pStyle w:val="Odsekzoznamu"/>
              <w:ind w:left="34"/>
              <w:jc w:val="center"/>
              <w:rPr>
                <w:rFonts w:eastAsia="Calibri"/>
                <w:iCs/>
              </w:rPr>
            </w:pPr>
            <w:r>
              <w:rPr>
                <w:rFonts w:eastAsia="Calibri"/>
                <w:iCs/>
              </w:rPr>
              <w:t>4</w:t>
            </w:r>
            <w:r w:rsidR="00FC57A0" w:rsidRPr="00D20FCF">
              <w:rPr>
                <w:rFonts w:eastAsia="Calibri"/>
                <w:iCs/>
              </w:rPr>
              <w:t>0</w:t>
            </w:r>
            <w:r w:rsidR="0082404E" w:rsidRPr="00AB2BA8">
              <w:rPr>
                <w:rFonts w:eastAsia="Calibri"/>
                <w:iCs/>
              </w:rPr>
              <w:t>%</w:t>
            </w:r>
          </w:p>
        </w:tc>
      </w:tr>
      <w:tr w:rsidR="00176272" w:rsidRPr="00536549" w:rsidTr="00833A58">
        <w:tc>
          <w:tcPr>
            <w:tcW w:w="4786" w:type="dxa"/>
          </w:tcPr>
          <w:p w:rsidR="00176272" w:rsidRPr="004A41F5" w:rsidRDefault="00176272" w:rsidP="0082404E">
            <w:pPr>
              <w:pStyle w:val="Odsekzoznamu"/>
              <w:ind w:left="34"/>
              <w:rPr>
                <w:rFonts w:eastAsia="Calibri"/>
                <w:iCs/>
              </w:rPr>
            </w:pPr>
            <w:r w:rsidRPr="004A41F5">
              <w:rPr>
                <w:rFonts w:eastAsia="Calibri"/>
                <w:iCs/>
              </w:rPr>
              <w:t>manažér ITMS</w:t>
            </w:r>
          </w:p>
        </w:tc>
        <w:tc>
          <w:tcPr>
            <w:tcW w:w="3513" w:type="dxa"/>
            <w:vAlign w:val="center"/>
          </w:tcPr>
          <w:p w:rsidR="00176272" w:rsidRPr="00AB2BA8" w:rsidRDefault="00BF3272" w:rsidP="00C21BA8">
            <w:pPr>
              <w:pStyle w:val="Odsekzoznamu"/>
              <w:ind w:left="34"/>
              <w:jc w:val="center"/>
              <w:rPr>
                <w:rFonts w:eastAsia="Calibri"/>
                <w:iCs/>
              </w:rPr>
            </w:pPr>
            <w:r>
              <w:rPr>
                <w:rFonts w:eastAsia="Calibri"/>
                <w:iCs/>
              </w:rPr>
              <w:t>5</w:t>
            </w:r>
            <w:r w:rsidR="00FC57A0" w:rsidRPr="00D20FCF">
              <w:rPr>
                <w:rFonts w:eastAsia="Calibri"/>
                <w:iCs/>
              </w:rPr>
              <w:t>0</w:t>
            </w:r>
            <w:r w:rsidR="00B06621">
              <w:rPr>
                <w:rFonts w:eastAsia="Calibri"/>
                <w:iCs/>
              </w:rPr>
              <w:t>%</w:t>
            </w:r>
          </w:p>
          <w:p w:rsidR="00176272" w:rsidRPr="00E07349" w:rsidRDefault="00176272" w:rsidP="00C01632">
            <w:pPr>
              <w:pStyle w:val="Odsekzoznamu"/>
              <w:ind w:left="34"/>
              <w:jc w:val="center"/>
              <w:rPr>
                <w:rFonts w:eastAsia="Calibri"/>
                <w:iCs/>
                <w:noProof/>
                <w:lang w:val="en-US"/>
              </w:rPr>
            </w:pPr>
          </w:p>
        </w:tc>
      </w:tr>
    </w:tbl>
    <w:p w:rsidR="00E07349" w:rsidRPr="00E07349" w:rsidRDefault="00533A10" w:rsidP="00E07349">
      <w:pPr>
        <w:pStyle w:val="MPCKO1"/>
      </w:pPr>
      <w:bookmarkStart w:id="695" w:name="_Toc484004891"/>
      <w:bookmarkStart w:id="696" w:name="_Toc404872047"/>
      <w:bookmarkStart w:id="697" w:name="_Toc404872122"/>
      <w:r>
        <w:lastRenderedPageBreak/>
        <w:t>Neš</w:t>
      </w:r>
      <w:r w:rsidRPr="00533A10">
        <w:t xml:space="preserve">tandardizované </w:t>
      </w:r>
      <w:r w:rsidR="00090BAC">
        <w:t xml:space="preserve">pracovné </w:t>
      </w:r>
      <w:r w:rsidRPr="00533A10">
        <w:t xml:space="preserve">pozície subjektov </w:t>
      </w:r>
      <w:r w:rsidR="007C04F3">
        <w:t xml:space="preserve">   </w:t>
      </w:r>
      <w:r w:rsidRPr="00533A10">
        <w:t>zapojených do implementácie EŠIF</w:t>
      </w:r>
      <w:bookmarkEnd w:id="695"/>
    </w:p>
    <w:p w:rsidR="00090BAC" w:rsidRPr="0050233E" w:rsidRDefault="00197460">
      <w:pPr>
        <w:pStyle w:val="Odsekzoznamu"/>
        <w:numPr>
          <w:ilvl w:val="0"/>
          <w:numId w:val="11"/>
        </w:numPr>
        <w:spacing w:before="120" w:after="120"/>
        <w:ind w:left="357" w:hanging="357"/>
        <w:contextualSpacing w:val="0"/>
        <w:jc w:val="both"/>
        <w:rPr>
          <w:rStyle w:val="Hypertextovprepojenie"/>
          <w:rFonts w:eastAsiaTheme="majorEastAsia" w:cstheme="majorBidi"/>
          <w:b/>
          <w:bCs/>
          <w:color w:val="auto"/>
          <w:spacing w:val="5"/>
          <w:kern w:val="28"/>
          <w:sz w:val="36"/>
          <w:szCs w:val="26"/>
          <w:u w:val="none"/>
        </w:rPr>
        <w:pPrChange w:id="698" w:author="Autor">
          <w:pPr>
            <w:pStyle w:val="Odsekzoznamu"/>
            <w:numPr>
              <w:numId w:val="11"/>
            </w:numPr>
            <w:spacing w:before="120"/>
            <w:ind w:left="360" w:hanging="360"/>
            <w:jc w:val="both"/>
          </w:pPr>
        </w:pPrChange>
      </w:pPr>
      <w:r w:rsidRPr="00C01632">
        <w:t xml:space="preserve">Neštandardizovaná </w:t>
      </w:r>
      <w:r w:rsidR="00090BAC">
        <w:t xml:space="preserve">pracovná </w:t>
      </w:r>
      <w:r w:rsidRPr="00C01632">
        <w:t>pozícia predstavuje pracovnú pozíciu v rámci subjektu zapojeného do riadenia, implementácie</w:t>
      </w:r>
      <w:r w:rsidR="00B5456A">
        <w:t>,</w:t>
      </w:r>
      <w:r w:rsidRPr="00C01632">
        <w:t xml:space="preserve"> kontroly </w:t>
      </w:r>
      <w:r w:rsidR="0098432F" w:rsidRPr="00C01632">
        <w:t xml:space="preserve">a auditu </w:t>
      </w:r>
      <w:r w:rsidRPr="00C01632">
        <w:t>EŠIF</w:t>
      </w:r>
      <w:r w:rsidR="007A2DDD">
        <w:t xml:space="preserve">, </w:t>
      </w:r>
      <w:r w:rsidR="0098432F" w:rsidRPr="00C01632">
        <w:t>ktor</w:t>
      </w:r>
      <w:r w:rsidR="0098432F">
        <w:t>á</w:t>
      </w:r>
      <w:r w:rsidR="0098432F" w:rsidRPr="00C01632">
        <w:t xml:space="preserve"> </w:t>
      </w:r>
      <w:r w:rsidR="00090BAC">
        <w:t>nie je definovaná</w:t>
      </w:r>
      <w:r w:rsidR="0098432F">
        <w:t xml:space="preserve"> v rámci štandardizovaných pracovných pozícií </w:t>
      </w:r>
      <w:r w:rsidR="00316942">
        <w:t xml:space="preserve">v kapitole </w:t>
      </w:r>
      <w:del w:id="699" w:author="Autor">
        <w:r w:rsidR="00316942">
          <w:delText>3</w:delText>
        </w:r>
      </w:del>
      <w:ins w:id="700" w:author="Autor">
        <w:r w:rsidR="00AB2BA8">
          <w:t>5 tohto MP</w:t>
        </w:r>
      </w:ins>
      <w:r w:rsidR="00316942">
        <w:t xml:space="preserve"> </w:t>
      </w:r>
      <w:r w:rsidR="0098432F">
        <w:t xml:space="preserve">a </w:t>
      </w:r>
      <w:r w:rsidR="0098432F" w:rsidRPr="00C01632">
        <w:t xml:space="preserve">pre účely vzdelávania </w:t>
      </w:r>
      <w:del w:id="701" w:author="Autor">
        <w:r w:rsidR="0098432F">
          <w:delText>je obsiahnutá</w:delText>
        </w:r>
        <w:r w:rsidR="0098432F" w:rsidRPr="00C01632">
          <w:delText xml:space="preserve"> v kapitole 5.1.3</w:delText>
        </w:r>
      </w:del>
      <w:ins w:id="702" w:author="Autor">
        <w:r w:rsidR="00E07349">
          <w:t>tvorí Prílohu č.2 aktualizovaného</w:t>
        </w:r>
      </w:ins>
      <w:r w:rsidR="00E07349">
        <w:t xml:space="preserve"> </w:t>
      </w:r>
      <w:r w:rsidR="0098432F" w:rsidRPr="00C01632">
        <w:t>Centrálneho</w:t>
      </w:r>
      <w:r w:rsidR="0098432F" w:rsidRPr="00E5085F">
        <w:t xml:space="preserve"> plánu vzdelávania </w:t>
      </w:r>
      <w:r w:rsidR="00580464">
        <w:t xml:space="preserve">(ďalej aj „CPV“) </w:t>
      </w:r>
      <w:r w:rsidR="0098432F" w:rsidRPr="00E5085F">
        <w:t xml:space="preserve">administratívnych kapacít EŠIF na programové obdobie 2014 </w:t>
      </w:r>
      <w:r w:rsidR="00090BAC">
        <w:t>–</w:t>
      </w:r>
      <w:r w:rsidR="0098432F" w:rsidRPr="00E5085F">
        <w:t xml:space="preserve"> 2020</w:t>
      </w:r>
      <w:r w:rsidR="00090BAC">
        <w:t xml:space="preserve">, </w:t>
      </w:r>
      <w:del w:id="703" w:author="Autor">
        <w:r w:rsidR="00090BAC">
          <w:delText xml:space="preserve">účinného </w:delText>
        </w:r>
        <w:r w:rsidR="0012647A">
          <w:delText xml:space="preserve">od </w:delText>
        </w:r>
        <w:r w:rsidR="00090BAC">
          <w:delText>1.</w:delText>
        </w:r>
        <w:r w:rsidR="0012647A">
          <w:delText xml:space="preserve"> 3. </w:delText>
        </w:r>
        <w:r w:rsidR="00090BAC">
          <w:delText>2017 a </w:delText>
        </w:r>
      </w:del>
      <w:r w:rsidR="00090BAC">
        <w:t xml:space="preserve">zverejneného na </w:t>
      </w:r>
      <w:r w:rsidR="00D23126">
        <w:fldChar w:fldCharType="begin"/>
      </w:r>
      <w:r w:rsidR="00D23126">
        <w:instrText xml:space="preserve"> HYPERLINK "http://www.partnerskadohoda.gov.sk" </w:instrText>
      </w:r>
      <w:r w:rsidR="00D23126">
        <w:fldChar w:fldCharType="separate"/>
      </w:r>
      <w:r w:rsidR="00090BAC" w:rsidRPr="000A6516">
        <w:rPr>
          <w:rStyle w:val="Hypertextovprepojenie"/>
        </w:rPr>
        <w:t>www.partnerskadohoda.gov.sk</w:t>
      </w:r>
      <w:r w:rsidR="00D23126">
        <w:rPr>
          <w:rStyle w:val="Hypertextovprepojenie"/>
        </w:rPr>
        <w:fldChar w:fldCharType="end"/>
      </w:r>
      <w:r w:rsidR="0050233E">
        <w:rPr>
          <w:rStyle w:val="Hypertextovprepojenie"/>
        </w:rPr>
        <w:t>.</w:t>
      </w:r>
    </w:p>
    <w:p w:rsidR="0050233E" w:rsidRPr="0050233E" w:rsidRDefault="0050233E">
      <w:pPr>
        <w:pStyle w:val="Odsekzoznamu"/>
        <w:numPr>
          <w:ilvl w:val="0"/>
          <w:numId w:val="11"/>
        </w:numPr>
        <w:spacing w:before="120" w:after="120"/>
        <w:ind w:left="357" w:hanging="357"/>
        <w:contextualSpacing w:val="0"/>
        <w:pPrChange w:id="704" w:author="Autor">
          <w:pPr>
            <w:pStyle w:val="Odsekzoznamu"/>
            <w:numPr>
              <w:numId w:val="11"/>
            </w:numPr>
            <w:ind w:left="360" w:hanging="360"/>
          </w:pPr>
        </w:pPrChange>
      </w:pPr>
      <w:r w:rsidRPr="0050233E">
        <w:t>Pokiaľ má subjekt zapojený do riadenia, implementácie, kontroly a auditu EŠIF možnosť vybrať si zo štandardizovaných pozícií stanovených v kapitole 3</w:t>
      </w:r>
      <w:r>
        <w:t>,</w:t>
      </w:r>
      <w:r w:rsidRPr="0050233E">
        <w:t xml:space="preserve"> </w:t>
      </w:r>
      <w:r w:rsidR="00177A3B">
        <w:t xml:space="preserve">urobí tak </w:t>
      </w:r>
      <w:r w:rsidRPr="0050233E">
        <w:t xml:space="preserve">bez navýšenia počtu neštandardizovaných pozícií. </w:t>
      </w:r>
    </w:p>
    <w:p w:rsidR="00316942" w:rsidRDefault="00316942" w:rsidP="00177A3B">
      <w:pPr>
        <w:pStyle w:val="Odsekzoznamu"/>
        <w:numPr>
          <w:ilvl w:val="0"/>
          <w:numId w:val="11"/>
        </w:numPr>
        <w:spacing w:before="120"/>
        <w:jc w:val="both"/>
      </w:pPr>
      <w:r w:rsidRPr="00316942">
        <w:t xml:space="preserve">Neštandardizované pozície sú vo vzťahu k cieľom vzdelávacích programov </w:t>
      </w:r>
      <w:r>
        <w:t xml:space="preserve">pre AK EŠIF </w:t>
      </w:r>
      <w:r w:rsidRPr="00316942">
        <w:t>rozdelené do 4 základných typov:</w:t>
      </w:r>
    </w:p>
    <w:p w:rsidR="00316942" w:rsidRPr="00316942" w:rsidRDefault="00316942" w:rsidP="009C708C">
      <w:pPr>
        <w:pStyle w:val="Odsekzoznamu"/>
        <w:numPr>
          <w:ilvl w:val="0"/>
          <w:numId w:val="25"/>
        </w:numPr>
        <w:spacing w:before="120"/>
      </w:pPr>
      <w:r w:rsidRPr="00316942">
        <w:t>subjekty zapojené do riadenia EŠIF</w:t>
      </w:r>
      <w:r w:rsidR="0012647A">
        <w:t>,</w:t>
      </w:r>
    </w:p>
    <w:p w:rsidR="00316942" w:rsidRPr="00316942" w:rsidRDefault="00A1191F">
      <w:pPr>
        <w:pStyle w:val="Odsekzoznamu"/>
        <w:numPr>
          <w:ilvl w:val="0"/>
          <w:numId w:val="25"/>
        </w:numPr>
        <w:spacing w:before="120"/>
        <w:jc w:val="both"/>
        <w:pPrChange w:id="705" w:author="Autor">
          <w:pPr>
            <w:pStyle w:val="Odsekzoznamu"/>
            <w:numPr>
              <w:numId w:val="25"/>
            </w:numPr>
            <w:spacing w:before="120"/>
            <w:ind w:left="1080" w:hanging="360"/>
          </w:pPr>
        </w:pPrChange>
      </w:pPr>
      <w:r w:rsidRPr="00A1191F">
        <w:t xml:space="preserve">subjekty zapojené do programov cieľa Európska územná </w:t>
      </w:r>
      <w:del w:id="706" w:author="Autor">
        <w:r w:rsidRPr="00A1191F">
          <w:delText xml:space="preserve"> </w:delText>
        </w:r>
      </w:del>
      <w:r w:rsidRPr="00A1191F">
        <w:t>spolupráca</w:t>
      </w:r>
      <w:r w:rsidRPr="00A1191F" w:rsidDel="00A1191F">
        <w:t xml:space="preserve"> </w:t>
      </w:r>
      <w:r w:rsidR="00090BAC">
        <w:t>(ďalej ako „</w:t>
      </w:r>
      <w:r w:rsidR="00316942" w:rsidRPr="00316942">
        <w:t>EÚS</w:t>
      </w:r>
      <w:r w:rsidR="00090BAC">
        <w:t>“)</w:t>
      </w:r>
      <w:r w:rsidR="0012647A">
        <w:t>,</w:t>
      </w:r>
    </w:p>
    <w:p w:rsidR="00316942" w:rsidRPr="00316942" w:rsidRDefault="00316942" w:rsidP="009C708C">
      <w:pPr>
        <w:pStyle w:val="Odsekzoznamu"/>
        <w:numPr>
          <w:ilvl w:val="0"/>
          <w:numId w:val="25"/>
        </w:numPr>
        <w:spacing w:before="120"/>
      </w:pPr>
      <w:r w:rsidRPr="00316942">
        <w:t>subjekty zapojené do procesov certifikácie, auditu a</w:t>
      </w:r>
      <w:r w:rsidR="0012647A">
        <w:t> </w:t>
      </w:r>
      <w:r w:rsidRPr="00316942">
        <w:t>kontroly</w:t>
      </w:r>
      <w:r w:rsidR="0012647A">
        <w:t>,</w:t>
      </w:r>
    </w:p>
    <w:p w:rsidR="00316942" w:rsidRPr="006F12C7" w:rsidRDefault="00316942" w:rsidP="009C708C">
      <w:pPr>
        <w:pStyle w:val="Odsekzoznamu"/>
        <w:numPr>
          <w:ilvl w:val="0"/>
          <w:numId w:val="25"/>
        </w:numPr>
        <w:spacing w:before="120"/>
      </w:pPr>
      <w:r w:rsidRPr="006F12C7">
        <w:t xml:space="preserve">ďalšie subjekty </w:t>
      </w:r>
      <w:r w:rsidR="00090BAC" w:rsidRPr="006F12C7">
        <w:t>(gestor horizontálnych princípov a iné)</w:t>
      </w:r>
      <w:r w:rsidR="0012647A" w:rsidRPr="006F12C7">
        <w:t>.</w:t>
      </w:r>
    </w:p>
    <w:p w:rsidR="00E07349" w:rsidRPr="00121AD0" w:rsidRDefault="00C21BA8">
      <w:pPr>
        <w:spacing w:before="120"/>
        <w:jc w:val="both"/>
        <w:rPr>
          <w:rPrChange w:id="707" w:author="Autor">
            <w:rPr>
              <w:highlight w:val="yellow"/>
            </w:rPr>
          </w:rPrChange>
        </w:rPr>
        <w:pPrChange w:id="708" w:author="Autor">
          <w:pPr>
            <w:pStyle w:val="Odsekzoznamu"/>
            <w:numPr>
              <w:numId w:val="11"/>
            </w:numPr>
            <w:spacing w:before="120"/>
            <w:ind w:left="360" w:hanging="360"/>
            <w:jc w:val="both"/>
          </w:pPr>
        </w:pPrChange>
      </w:pPr>
      <w:del w:id="709" w:author="Autor">
        <w:r w:rsidRPr="00C01632">
          <w:delText>Podrobný prehľad</w:delText>
        </w:r>
      </w:del>
      <w:ins w:id="710" w:author="Autor">
        <w:r w:rsidR="00E07349" w:rsidRPr="00685C81">
          <w:t>P</w:t>
        </w:r>
        <w:r w:rsidRPr="00685C81">
          <w:t>rehľad</w:t>
        </w:r>
      </w:ins>
      <w:r w:rsidRPr="00685C81">
        <w:t xml:space="preserve"> neštandardizovaných pozícií</w:t>
      </w:r>
      <w:r w:rsidR="00924CD1" w:rsidRPr="00685C81">
        <w:t xml:space="preserve"> podľa jednotlivých subjektov, resp.</w:t>
      </w:r>
      <w:r w:rsidR="00924CD1">
        <w:t xml:space="preserve"> útvarov zapojených do riadenia, implementácie, kontroly a auditu </w:t>
      </w:r>
      <w:r w:rsidR="00090BAC">
        <w:t xml:space="preserve">je uvedený </w:t>
      </w:r>
      <w:r w:rsidRPr="00C01632">
        <w:t>v prílohe č.</w:t>
      </w:r>
      <w:del w:id="711" w:author="Autor">
        <w:r w:rsidRPr="00C01632">
          <w:delText>1</w:delText>
        </w:r>
        <w:r w:rsidR="00090BAC">
          <w:delText xml:space="preserve"> Metodického pokynu.</w:delText>
        </w:r>
        <w:r w:rsidR="009A5ED6">
          <w:delText xml:space="preserve"> </w:delText>
        </w:r>
        <w:r w:rsidR="00177A3B" w:rsidRPr="0045416B">
          <w:rPr>
            <w:highlight w:val="yellow"/>
          </w:rPr>
          <w:delText xml:space="preserve">Táto príloha sa bude </w:delText>
        </w:r>
        <w:r w:rsidR="00C22285" w:rsidRPr="0045416B">
          <w:rPr>
            <w:highlight w:val="yellow"/>
          </w:rPr>
          <w:delText xml:space="preserve">každoročne </w:delText>
        </w:r>
        <w:r w:rsidR="00177A3B" w:rsidRPr="0045416B">
          <w:rPr>
            <w:highlight w:val="yellow"/>
          </w:rPr>
          <w:delText>aktualizovať</w:delText>
        </w:r>
        <w:r w:rsidR="00C22285" w:rsidRPr="0045416B">
          <w:rPr>
            <w:highlight w:val="yellow"/>
          </w:rPr>
          <w:delText xml:space="preserve"> k</w:delText>
        </w:r>
        <w:r w:rsidR="007B165D" w:rsidRPr="0045416B">
          <w:rPr>
            <w:highlight w:val="yellow"/>
          </w:rPr>
          <w:delText xml:space="preserve"> 31. marcu príslušného roka</w:delText>
        </w:r>
        <w:r w:rsidR="00C22285" w:rsidRPr="0045416B">
          <w:rPr>
            <w:highlight w:val="yellow"/>
          </w:rPr>
          <w:delText xml:space="preserve">. </w:delText>
        </w:r>
      </w:del>
      <w:ins w:id="712" w:author="Autor">
        <w:r w:rsidR="00731E2C">
          <w:t xml:space="preserve"> </w:t>
        </w:r>
        <w:r w:rsidRPr="00C01632">
          <w:t>1</w:t>
        </w:r>
        <w:r w:rsidR="00731E2C">
          <w:t xml:space="preserve"> tohto</w:t>
        </w:r>
        <w:r w:rsidR="00090BAC">
          <w:t xml:space="preserve"> </w:t>
        </w:r>
        <w:r w:rsidR="00731E2C">
          <w:t xml:space="preserve">metodického </w:t>
        </w:r>
        <w:r w:rsidR="00090BAC">
          <w:t>pokynu</w:t>
        </w:r>
        <w:r w:rsidR="00731E2C">
          <w:t>.</w:t>
        </w:r>
        <w:r w:rsidR="006F12C7">
          <w:t xml:space="preserve">  </w:t>
        </w:r>
        <w:r w:rsidR="00731E2C">
          <w:t>Tento</w:t>
        </w:r>
        <w:r w:rsidR="00E07349">
          <w:t xml:space="preserve"> </w:t>
        </w:r>
        <w:r w:rsidR="00731E2C">
          <w:t xml:space="preserve">zoznam </w:t>
        </w:r>
        <w:r w:rsidR="00E07349">
          <w:t xml:space="preserve">je </w:t>
        </w:r>
        <w:r w:rsidR="00731E2C">
          <w:t xml:space="preserve">tiež </w:t>
        </w:r>
        <w:r w:rsidR="00E07349">
          <w:t xml:space="preserve">pravidelne aktualizovaný v IS CPV kontaktnými osobami inštitúcií zapojených do </w:t>
        </w:r>
        <w:r w:rsidR="00731E2C">
          <w:t xml:space="preserve">riadenia, </w:t>
        </w:r>
        <w:r w:rsidR="00E07349">
          <w:t>implementácie</w:t>
        </w:r>
        <w:r w:rsidR="00731E2C">
          <w:t>, kontroly a auditu</w:t>
        </w:r>
        <w:r w:rsidR="00E07349">
          <w:t xml:space="preserve"> EŠIF</w:t>
        </w:r>
        <w:r w:rsidR="006F12C7">
          <w:t xml:space="preserve"> v zmysle </w:t>
        </w:r>
        <w:r w:rsidR="00731E2C">
          <w:t xml:space="preserve">aktuálne platnej verzie </w:t>
        </w:r>
        <w:r w:rsidR="006F12C7">
          <w:t>Metodického pokynu ÚV</w:t>
        </w:r>
        <w:r w:rsidR="00ED3540">
          <w:t xml:space="preserve"> </w:t>
        </w:r>
        <w:r w:rsidR="006F12C7">
          <w:t>SR č.</w:t>
        </w:r>
        <w:r w:rsidR="00731E2C">
          <w:t xml:space="preserve"> </w:t>
        </w:r>
        <w:r w:rsidR="006F12C7">
          <w:t>27</w:t>
        </w:r>
        <w:r w:rsidR="00685C81">
          <w:t xml:space="preserve"> </w:t>
        </w:r>
        <w:r w:rsidR="00685C81" w:rsidRPr="00561F98">
          <w:t>k realizáci</w:t>
        </w:r>
        <w:r w:rsidR="00685C81">
          <w:t xml:space="preserve">i Centrálneho plánu vzdelávania </w:t>
        </w:r>
        <w:r w:rsidR="00685C81" w:rsidRPr="00561F98">
          <w:t xml:space="preserve">administratívnych kapacít EŠIF v programovom období 2014 </w:t>
        </w:r>
        <w:r w:rsidR="00685C81">
          <w:t>–</w:t>
        </w:r>
        <w:r w:rsidR="00685C81" w:rsidRPr="00561F98">
          <w:t xml:space="preserve"> 2020</w:t>
        </w:r>
        <w:r w:rsidR="00E07349">
          <w:t>.</w:t>
        </w:r>
      </w:ins>
      <w:r w:rsidR="009A5ED6" w:rsidRPr="00121AD0">
        <w:rPr>
          <w:rPrChange w:id="713" w:author="Autor">
            <w:rPr>
              <w:highlight w:val="yellow"/>
            </w:rPr>
          </w:rPrChange>
        </w:rPr>
        <w:t xml:space="preserve"> </w:t>
      </w:r>
      <w:bookmarkStart w:id="714" w:name="_Toc484004892"/>
    </w:p>
    <w:p w:rsidR="00E07349" w:rsidRDefault="001B0E59" w:rsidP="00E07349">
      <w:pPr>
        <w:pStyle w:val="MPCKO1"/>
      </w:pPr>
      <w:r>
        <w:t>Zamestnanci vykonávajúci podporné činnosti</w:t>
      </w:r>
      <w:bookmarkEnd w:id="714"/>
    </w:p>
    <w:p w:rsidR="005E0CAF" w:rsidRDefault="005E0CAF" w:rsidP="009C708C">
      <w:pPr>
        <w:pStyle w:val="Odsekzoznamu"/>
        <w:numPr>
          <w:ilvl w:val="0"/>
          <w:numId w:val="26"/>
        </w:numPr>
        <w:jc w:val="both"/>
      </w:pPr>
      <w:r w:rsidRPr="00FC157D">
        <w:t xml:space="preserve">Zamestnanci vykonávajúci podporné činnosti </w:t>
      </w:r>
      <w:r>
        <w:t>sú zamestnanci</w:t>
      </w:r>
      <w:r w:rsidRPr="00FC157D">
        <w:t xml:space="preserve">, ktorí priamo nevykonávajú  riadenie, implementáciu, kontrolu a audit EŠIF, ale </w:t>
      </w:r>
      <w:r>
        <w:t>ich pracovná náplň je nevyhnutná</w:t>
      </w:r>
      <w:r w:rsidRPr="00FC157D">
        <w:t xml:space="preserve"> na zabezpečenie</w:t>
      </w:r>
      <w:r>
        <w:t xml:space="preserve"> vyššie uvedených činností. </w:t>
      </w:r>
      <w:r w:rsidRPr="00FC157D">
        <w:t xml:space="preserve">Pracovné miesta, v rámci ktorých sa vykonávajú podporné činnosti, resp. zamestnanci vykonávajúci podporné činnosti nie sú AK EŠIF. Oprávnené na </w:t>
      </w:r>
      <w:r w:rsidR="005F1642">
        <w:t>financovanie</w:t>
      </w:r>
      <w:r w:rsidRPr="00FC157D">
        <w:t xml:space="preserve"> z prostriedkov technickej pomoci sú len nižšie uvedené podporné činnosti</w:t>
      </w:r>
      <w:r w:rsidR="00090BAC">
        <w:t xml:space="preserve"> v oblastiach</w:t>
      </w:r>
      <w:r w:rsidRPr="00FC157D">
        <w:t>:</w:t>
      </w:r>
    </w:p>
    <w:p w:rsidR="0075007C" w:rsidRDefault="0075007C" w:rsidP="009C708C">
      <w:pPr>
        <w:pStyle w:val="Odsekzoznamu"/>
        <w:numPr>
          <w:ilvl w:val="0"/>
          <w:numId w:val="26"/>
        </w:numPr>
        <w:jc w:val="both"/>
        <w:rPr>
          <w:ins w:id="715" w:author="Autor"/>
        </w:rPr>
      </w:pPr>
    </w:p>
    <w:p w:rsidR="0075007C" w:rsidRPr="0075007C" w:rsidRDefault="0075007C">
      <w:pPr>
        <w:pStyle w:val="Odsekzoznamu"/>
        <w:numPr>
          <w:ilvl w:val="0"/>
          <w:numId w:val="22"/>
        </w:numPr>
        <w:jc w:val="both"/>
        <w:pPrChange w:id="716" w:author="Autor">
          <w:pPr>
            <w:numPr>
              <w:numId w:val="22"/>
            </w:numPr>
            <w:spacing w:before="120" w:after="120" w:line="276" w:lineRule="auto"/>
            <w:ind w:left="928" w:hanging="360"/>
            <w:contextualSpacing/>
            <w:jc w:val="both"/>
          </w:pPr>
        </w:pPrChange>
      </w:pPr>
      <w:r w:rsidRPr="0075007C">
        <w:t xml:space="preserve">mzdová agenda, </w:t>
      </w:r>
    </w:p>
    <w:p w:rsidR="0075007C" w:rsidRPr="0075007C" w:rsidRDefault="00CD2DF0">
      <w:pPr>
        <w:pStyle w:val="Odsekzoznamu"/>
        <w:numPr>
          <w:ilvl w:val="0"/>
          <w:numId w:val="22"/>
        </w:numPr>
        <w:jc w:val="both"/>
        <w:pPrChange w:id="717" w:author="Autor">
          <w:pPr>
            <w:numPr>
              <w:numId w:val="22"/>
            </w:numPr>
            <w:spacing w:before="120" w:after="120" w:line="276" w:lineRule="auto"/>
            <w:ind w:left="928" w:hanging="360"/>
            <w:contextualSpacing/>
            <w:jc w:val="both"/>
          </w:pPr>
        </w:pPrChange>
      </w:pPr>
      <w:del w:id="718" w:author="Autor">
        <w:r w:rsidRPr="005E22C2">
          <w:delText>personalistika,</w:delText>
        </w:r>
      </w:del>
      <w:ins w:id="719" w:author="Autor">
        <w:r w:rsidR="0075007C" w:rsidRPr="0075007C">
          <w:t xml:space="preserve">personalistika (vrátane agendy vzdelávania, </w:t>
        </w:r>
        <w:r w:rsidR="0075007C" w:rsidRPr="007164ED">
          <w:t xml:space="preserve">organizovania </w:t>
        </w:r>
        <w:r w:rsidR="0075007C" w:rsidRPr="0075007C">
          <w:t>konferencií EŠIF a pracovných ciest pre AK EŠIF),</w:t>
        </w:r>
      </w:ins>
      <w:r w:rsidR="0075007C" w:rsidRPr="0075007C">
        <w:t xml:space="preserve"> </w:t>
      </w:r>
    </w:p>
    <w:p w:rsidR="0075007C" w:rsidRPr="007164ED" w:rsidRDefault="0075007C">
      <w:pPr>
        <w:pStyle w:val="Odsekzoznamu"/>
        <w:numPr>
          <w:ilvl w:val="0"/>
          <w:numId w:val="22"/>
        </w:numPr>
        <w:jc w:val="both"/>
        <w:pPrChange w:id="720" w:author="Autor">
          <w:pPr>
            <w:numPr>
              <w:numId w:val="22"/>
            </w:numPr>
            <w:spacing w:before="120" w:after="120" w:line="276" w:lineRule="auto"/>
            <w:ind w:left="928" w:hanging="360"/>
            <w:contextualSpacing/>
            <w:jc w:val="both"/>
          </w:pPr>
        </w:pPrChange>
      </w:pPr>
      <w:r w:rsidRPr="007164ED">
        <w:t xml:space="preserve">účtovníctvo/výkazníctvo, </w:t>
      </w:r>
    </w:p>
    <w:p w:rsidR="0075007C" w:rsidRPr="005E22C2" w:rsidRDefault="0075007C">
      <w:pPr>
        <w:pStyle w:val="Odsekzoznamu"/>
        <w:numPr>
          <w:ilvl w:val="0"/>
          <w:numId w:val="22"/>
        </w:numPr>
        <w:jc w:val="both"/>
        <w:pPrChange w:id="721" w:author="Autor">
          <w:pPr>
            <w:numPr>
              <w:numId w:val="22"/>
            </w:numPr>
            <w:spacing w:before="120" w:after="120" w:line="276" w:lineRule="auto"/>
            <w:ind w:left="928" w:hanging="360"/>
            <w:contextualSpacing/>
            <w:jc w:val="both"/>
          </w:pPr>
        </w:pPrChange>
      </w:pPr>
      <w:r w:rsidRPr="005E22C2">
        <w:t>verejné obstarávanie,</w:t>
      </w:r>
    </w:p>
    <w:p w:rsidR="0075007C" w:rsidRDefault="0075007C">
      <w:pPr>
        <w:pStyle w:val="Odsekzoznamu"/>
        <w:numPr>
          <w:ilvl w:val="0"/>
          <w:numId w:val="22"/>
        </w:numPr>
        <w:jc w:val="both"/>
        <w:pPrChange w:id="722" w:author="Autor">
          <w:pPr>
            <w:numPr>
              <w:numId w:val="22"/>
            </w:numPr>
            <w:spacing w:before="120" w:after="120" w:line="276" w:lineRule="auto"/>
            <w:ind w:left="928" w:hanging="360"/>
            <w:contextualSpacing/>
            <w:jc w:val="both"/>
          </w:pPr>
        </w:pPrChange>
      </w:pPr>
      <w:r w:rsidRPr="005E22C2">
        <w:t>správa informačných sietí a systémov,</w:t>
      </w:r>
    </w:p>
    <w:p w:rsidR="0075007C" w:rsidRPr="005E22C2" w:rsidRDefault="0075007C">
      <w:pPr>
        <w:pStyle w:val="Odsekzoznamu"/>
        <w:numPr>
          <w:ilvl w:val="0"/>
          <w:numId w:val="22"/>
        </w:numPr>
        <w:jc w:val="both"/>
        <w:pPrChange w:id="723" w:author="Autor">
          <w:pPr>
            <w:numPr>
              <w:numId w:val="22"/>
            </w:numPr>
            <w:spacing w:before="120" w:after="120"/>
            <w:ind w:left="928" w:hanging="360"/>
            <w:contextualSpacing/>
            <w:jc w:val="both"/>
          </w:pPr>
        </w:pPrChange>
      </w:pPr>
      <w:r>
        <w:t>administratívne činnosti (</w:t>
      </w:r>
      <w:r w:rsidRPr="00CD2DF0">
        <w:t>ak nie sú vykonávané činnosti priamej implementácie EŠIF</w:t>
      </w:r>
      <w:r>
        <w:t>),</w:t>
      </w:r>
    </w:p>
    <w:p w:rsidR="0075007C" w:rsidRDefault="0075007C">
      <w:pPr>
        <w:pStyle w:val="Odsekzoznamu"/>
        <w:numPr>
          <w:ilvl w:val="0"/>
          <w:numId w:val="22"/>
        </w:numPr>
        <w:jc w:val="both"/>
        <w:pPrChange w:id="724" w:author="Autor">
          <w:pPr>
            <w:numPr>
              <w:numId w:val="22"/>
            </w:numPr>
            <w:spacing w:before="120" w:after="120" w:line="276" w:lineRule="auto"/>
            <w:ind w:left="928" w:hanging="360"/>
            <w:contextualSpacing/>
            <w:jc w:val="both"/>
          </w:pPr>
        </w:pPrChange>
      </w:pPr>
      <w:r w:rsidRPr="005E22C2">
        <w:t>právne služby</w:t>
      </w:r>
      <w:r>
        <w:t>, posudky a stanoviská</w:t>
      </w:r>
      <w:r w:rsidRPr="005E22C2">
        <w:t xml:space="preserve"> (</w:t>
      </w:r>
      <w:r w:rsidRPr="00CD2DF0">
        <w:t>ak nie sú vykonávané činnosti priamej implementácie EŠIF</w:t>
      </w:r>
      <w:del w:id="725" w:author="Autor">
        <w:r w:rsidR="00CD2DF0" w:rsidRPr="005E22C2">
          <w:delText>).</w:delText>
        </w:r>
      </w:del>
      <w:ins w:id="726" w:author="Autor">
        <w:r w:rsidRPr="005E22C2">
          <w:t>)</w:t>
        </w:r>
        <w:r w:rsidR="003A7CE8">
          <w:t>,</w:t>
        </w:r>
        <w:r w:rsidRPr="00805EBC">
          <w:t xml:space="preserve"> </w:t>
        </w:r>
      </w:ins>
    </w:p>
    <w:p w:rsidR="0075007C" w:rsidRPr="00530435" w:rsidRDefault="004905B4" w:rsidP="0075007C">
      <w:pPr>
        <w:pStyle w:val="Odsekzoznamu"/>
        <w:numPr>
          <w:ilvl w:val="0"/>
          <w:numId w:val="22"/>
        </w:numPr>
        <w:jc w:val="both"/>
        <w:rPr>
          <w:ins w:id="727" w:author="Autor"/>
        </w:rPr>
      </w:pPr>
      <w:ins w:id="728" w:author="Autor">
        <w:r w:rsidRPr="00530435">
          <w:lastRenderedPageBreak/>
          <w:t>p</w:t>
        </w:r>
        <w:r w:rsidR="0075007C" w:rsidRPr="00530435">
          <w:t>rotokol</w:t>
        </w:r>
        <w:r w:rsidR="003A7CE8" w:rsidRPr="00530435">
          <w:t>,</w:t>
        </w:r>
      </w:ins>
    </w:p>
    <w:p w:rsidR="0075007C" w:rsidRPr="00FC6C10" w:rsidRDefault="004905B4" w:rsidP="0075007C">
      <w:pPr>
        <w:pStyle w:val="Odsekzoznamu"/>
        <w:numPr>
          <w:ilvl w:val="0"/>
          <w:numId w:val="22"/>
        </w:numPr>
        <w:jc w:val="both"/>
        <w:rPr>
          <w:ins w:id="729" w:author="Autor"/>
        </w:rPr>
      </w:pPr>
      <w:ins w:id="730" w:author="Autor">
        <w:r w:rsidRPr="00FA3938">
          <w:t>i</w:t>
        </w:r>
        <w:r w:rsidR="0075007C" w:rsidRPr="00FC6C10">
          <w:t xml:space="preserve">nformačná bezpečnosť,                            </w:t>
        </w:r>
      </w:ins>
    </w:p>
    <w:p w:rsidR="0075007C" w:rsidRPr="00FC6C10" w:rsidRDefault="004905B4" w:rsidP="00FC6C10">
      <w:pPr>
        <w:numPr>
          <w:ilvl w:val="0"/>
          <w:numId w:val="22"/>
        </w:numPr>
        <w:spacing w:after="120" w:line="276" w:lineRule="auto"/>
        <w:contextualSpacing/>
        <w:jc w:val="both"/>
        <w:rPr>
          <w:ins w:id="731" w:author="Autor"/>
        </w:rPr>
      </w:pPr>
      <w:ins w:id="732" w:author="Autor">
        <w:r w:rsidRPr="00FC6C10">
          <w:t>a</w:t>
        </w:r>
        <w:r w:rsidR="0075007C" w:rsidRPr="00FC6C10">
          <w:t>genda vykonávaná poradcom ústavného činiteľa</w:t>
        </w:r>
        <w:r w:rsidR="003A7CE8" w:rsidRPr="00FC6C10">
          <w:t>.</w:t>
        </w:r>
      </w:ins>
    </w:p>
    <w:p w:rsidR="005E0CAF" w:rsidRDefault="005E0CAF" w:rsidP="00833A58">
      <w:pPr>
        <w:ind w:left="1146"/>
      </w:pPr>
    </w:p>
    <w:p w:rsidR="005E0CAF" w:rsidRDefault="005E0CAF">
      <w:pPr>
        <w:pStyle w:val="Odsekzoznamu"/>
        <w:numPr>
          <w:ilvl w:val="0"/>
          <w:numId w:val="26"/>
        </w:numPr>
        <w:spacing w:before="120" w:after="120"/>
        <w:ind w:left="357" w:hanging="357"/>
        <w:contextualSpacing w:val="0"/>
        <w:jc w:val="both"/>
        <w:pPrChange w:id="733" w:author="Autor">
          <w:pPr>
            <w:pStyle w:val="Odsekzoznamu"/>
            <w:numPr>
              <w:numId w:val="26"/>
            </w:numPr>
            <w:ind w:left="360" w:hanging="360"/>
            <w:jc w:val="both"/>
          </w:pPr>
        </w:pPrChange>
      </w:pPr>
      <w:r>
        <w:t>Z hľadiska</w:t>
      </w:r>
      <w:r w:rsidRPr="006F20C7">
        <w:t xml:space="preserve"> financovania zo zdrojov technickej pomoci </w:t>
      </w:r>
      <w:r>
        <w:t xml:space="preserve">jednotlivých operačných programov je v prvom rade potrebné </w:t>
      </w:r>
      <w:r w:rsidR="00B303D5">
        <w:t>financovať</w:t>
      </w:r>
      <w:r w:rsidRPr="006F20C7">
        <w:t xml:space="preserve"> </w:t>
      </w:r>
      <w:r w:rsidR="00845FC0">
        <w:t>AK</w:t>
      </w:r>
      <w:r w:rsidRPr="006F20C7">
        <w:t xml:space="preserve"> EŠIF. Pri </w:t>
      </w:r>
      <w:r w:rsidR="00B303D5">
        <w:t>financovaní</w:t>
      </w:r>
      <w:r w:rsidRPr="006F20C7">
        <w:t xml:space="preserve"> podporných činností by mali subjekty zohľadňovať objem disponibi</w:t>
      </w:r>
      <w:r w:rsidR="00090BAC">
        <w:t>lných zdrojov technickej pomoci na celé programové obdobie.</w:t>
      </w:r>
    </w:p>
    <w:p w:rsidR="00F1279B" w:rsidRPr="00F1279B" w:rsidRDefault="00AE25ED">
      <w:pPr>
        <w:pStyle w:val="Odsekzoznamu"/>
        <w:numPr>
          <w:ilvl w:val="0"/>
          <w:numId w:val="26"/>
        </w:numPr>
        <w:spacing w:before="120" w:after="120"/>
        <w:ind w:left="357" w:hanging="357"/>
        <w:contextualSpacing w:val="0"/>
        <w:jc w:val="both"/>
        <w:pPrChange w:id="734" w:author="Autor">
          <w:pPr>
            <w:pStyle w:val="Odsekzoznamu"/>
            <w:numPr>
              <w:numId w:val="26"/>
            </w:numPr>
            <w:ind w:left="360" w:hanging="360"/>
            <w:jc w:val="both"/>
          </w:pPr>
        </w:pPrChange>
      </w:pPr>
      <w:r w:rsidRPr="00BD32D2">
        <w:t>P</w:t>
      </w:r>
      <w:r>
        <w:t xml:space="preserve">odiel </w:t>
      </w:r>
      <w:r w:rsidR="00C22285">
        <w:t>p</w:t>
      </w:r>
      <w:r>
        <w:t>odporných</w:t>
      </w:r>
      <w:r w:rsidRPr="00BD32D2">
        <w:t xml:space="preserve"> činnost</w:t>
      </w:r>
      <w:r>
        <w:t xml:space="preserve">í </w:t>
      </w:r>
      <w:r w:rsidR="005D7B60">
        <w:t>financovaných</w:t>
      </w:r>
      <w:r>
        <w:t xml:space="preserve"> </w:t>
      </w:r>
      <w:r w:rsidRPr="00BD32D2">
        <w:t>zo zdrojov technickej pomoci</w:t>
      </w:r>
      <w:r>
        <w:t>, prepočítaný</w:t>
      </w:r>
      <w:r w:rsidRPr="00BD32D2">
        <w:t xml:space="preserve"> na plné pracovné úväzky</w:t>
      </w:r>
      <w:r>
        <w:t xml:space="preserve"> (FTE) nemôže</w:t>
      </w:r>
      <w:r w:rsidRPr="00BD32D2">
        <w:t xml:space="preserve"> v sledovanom roku </w:t>
      </w:r>
      <w:r w:rsidR="0045416B">
        <w:t>„</w:t>
      </w:r>
      <w:r w:rsidRPr="00BD32D2">
        <w:t>n</w:t>
      </w:r>
      <w:r w:rsidR="0045416B">
        <w:t>“</w:t>
      </w:r>
      <w:r w:rsidRPr="00BD32D2">
        <w:t xml:space="preserve"> prekročiť 10% </w:t>
      </w:r>
      <w:ins w:id="735" w:author="Autor">
        <w:r w:rsidR="0075007C">
          <w:t xml:space="preserve">zo </w:t>
        </w:r>
      </w:ins>
      <w:r w:rsidR="001472AA">
        <w:t xml:space="preserve">schváleného počtu </w:t>
      </w:r>
      <w:r w:rsidRPr="00BD32D2">
        <w:t xml:space="preserve">AK EŠIF </w:t>
      </w:r>
      <w:r w:rsidR="004B3F61">
        <w:t>v zmysle uznesenia vlády SR č.</w:t>
      </w:r>
      <w:r w:rsidR="005D7B60">
        <w:t xml:space="preserve"> </w:t>
      </w:r>
      <w:r w:rsidR="004B3F61">
        <w:t xml:space="preserve">181/2017 </w:t>
      </w:r>
      <w:r w:rsidRPr="00BD32D2">
        <w:t xml:space="preserve">na úrovni ÚOŠS, resp. NKÚ a </w:t>
      </w:r>
      <w:del w:id="736" w:author="Autor">
        <w:r w:rsidRPr="00BD32D2">
          <w:delText>orgánu</w:delText>
        </w:r>
      </w:del>
      <w:ins w:id="737" w:author="Autor">
        <w:r w:rsidRPr="00BD32D2">
          <w:t>orgán</w:t>
        </w:r>
        <w:r w:rsidR="0075007C">
          <w:t>ov</w:t>
        </w:r>
      </w:ins>
      <w:r w:rsidRPr="00BD32D2">
        <w:t xml:space="preserve"> územnej samosprávy. </w:t>
      </w:r>
      <w:r w:rsidR="004B3F61">
        <w:t>P</w:t>
      </w:r>
      <w:r w:rsidR="004B3F61" w:rsidRPr="00535868">
        <w:t>repočet na plný ročný pracovný úväzok zohľadňuje percentuálny podiel pracovného úväzku zamestnanca na implementácii EŠIF v rámci zmluvného pracovného úväzku</w:t>
      </w:r>
      <w:r w:rsidR="004B3F61">
        <w:t>.</w:t>
      </w:r>
      <w:r w:rsidR="00F1279B">
        <w:t xml:space="preserve"> </w:t>
      </w:r>
    </w:p>
    <w:p w:rsidR="001E3475" w:rsidRDefault="001E3475" w:rsidP="008E2A0A">
      <w:pPr>
        <w:pStyle w:val="MPCKO1"/>
      </w:pPr>
      <w:bookmarkStart w:id="738" w:name="_Toc484004893"/>
      <w:r>
        <w:t xml:space="preserve">Kumulácia </w:t>
      </w:r>
      <w:r w:rsidR="00DF02B3">
        <w:t>pracovných pozícií AK EŠIF</w:t>
      </w:r>
      <w:bookmarkEnd w:id="738"/>
    </w:p>
    <w:p w:rsidR="006A5185" w:rsidRDefault="003129A4">
      <w:pPr>
        <w:pStyle w:val="Odsekzoznamu"/>
        <w:numPr>
          <w:ilvl w:val="0"/>
          <w:numId w:val="27"/>
        </w:numPr>
        <w:spacing w:before="120" w:after="120"/>
        <w:contextualSpacing w:val="0"/>
        <w:jc w:val="both"/>
        <w:pPrChange w:id="739" w:author="Autor">
          <w:pPr>
            <w:pStyle w:val="Odsekzoznamu"/>
            <w:numPr>
              <w:numId w:val="27"/>
            </w:numPr>
            <w:ind w:left="360" w:hanging="360"/>
            <w:jc w:val="both"/>
          </w:pPr>
        </w:pPrChange>
      </w:pPr>
      <w:r>
        <w:t xml:space="preserve">Subjekty zapojené do riadenia, </w:t>
      </w:r>
      <w:ins w:id="740" w:author="Autor">
        <w:r w:rsidR="000A3BAE">
          <w:t xml:space="preserve">finančného riadenia, </w:t>
        </w:r>
      </w:ins>
      <w:r>
        <w:t xml:space="preserve">implementácie, kontroly a auditu EŠIF môžu kumulovať pracovné pozície (štandardizované a neštandardizované) </w:t>
      </w:r>
      <w:ins w:id="741" w:author="Autor">
        <w:r w:rsidR="00DC6064" w:rsidRPr="00DC6064">
          <w:t xml:space="preserve">v pomere do 100% pozície </w:t>
        </w:r>
      </w:ins>
      <w:r>
        <w:t>podľa potreby</w:t>
      </w:r>
      <w:ins w:id="742" w:author="Autor">
        <w:r w:rsidR="003A7CE8">
          <w:t>,</w:t>
        </w:r>
      </w:ins>
      <w:r>
        <w:t xml:space="preserve"> na zabezpečenie úloh súvisiacich s vyššie uvedenými činnosťami. </w:t>
      </w:r>
      <w:r w:rsidR="007C34AC">
        <w:t xml:space="preserve">Z hľadiska kumulácie pracovných pozícií je však potrebné predísť prípadnému konfliktu záujmov </w:t>
      </w:r>
      <w:ins w:id="743" w:author="Autor">
        <w:r w:rsidR="00C14DF0">
          <w:t xml:space="preserve">v zmysle zákona č. 292/2014 </w:t>
        </w:r>
      </w:ins>
      <w:r w:rsidR="007C34AC">
        <w:t>pri zabezpečení činností súvisiacich s implementáciou EŠIF</w:t>
      </w:r>
      <w:r w:rsidR="00A7557C">
        <w:t>,</w:t>
      </w:r>
      <w:r w:rsidR="007C34AC">
        <w:t xml:space="preserve"> </w:t>
      </w:r>
      <w:r w:rsidR="00A7557C" w:rsidRPr="00A7557C">
        <w:t>najmä oddelenie výkonu činností súvisiacich s prípravou výziev a vyzvaní, konaní o žiadosti a dohľade nad realizáciou projektov.</w:t>
      </w:r>
    </w:p>
    <w:p w:rsidR="0021683F" w:rsidRDefault="0021683F" w:rsidP="00D20FCF">
      <w:pPr>
        <w:pStyle w:val="Odsekzoznamu"/>
        <w:numPr>
          <w:ilvl w:val="0"/>
          <w:numId w:val="27"/>
        </w:numPr>
        <w:spacing w:before="120" w:after="120"/>
        <w:ind w:left="357" w:hanging="357"/>
        <w:contextualSpacing w:val="0"/>
        <w:jc w:val="both"/>
        <w:rPr>
          <w:ins w:id="744" w:author="Autor"/>
        </w:rPr>
      </w:pPr>
      <w:r>
        <w:t xml:space="preserve">V prípade </w:t>
      </w:r>
      <w:ins w:id="745" w:author="Autor">
        <w:r>
          <w:t xml:space="preserve">platobnej jednotky je možná kumulácia pracovných pozícií </w:t>
        </w:r>
        <w:r w:rsidR="000A3BAE">
          <w:t xml:space="preserve">za podmienky </w:t>
        </w:r>
        <w:r>
          <w:t xml:space="preserve">dodržania pravidla oddeliteľnosti funkcií z hľadiska schvaľovania, realizácie a účtovania </w:t>
        </w:r>
        <w:r w:rsidR="000A3BAE">
          <w:t xml:space="preserve">danej </w:t>
        </w:r>
        <w:r>
          <w:t>finančn</w:t>
        </w:r>
        <w:r w:rsidR="000A3BAE">
          <w:t>ej</w:t>
        </w:r>
        <w:r>
          <w:t xml:space="preserve"> operác</w:t>
        </w:r>
        <w:r w:rsidR="000A3BAE">
          <w:t>ie</w:t>
        </w:r>
        <w:r>
          <w:t xml:space="preserve">. </w:t>
        </w:r>
      </w:ins>
    </w:p>
    <w:p w:rsidR="006A5185" w:rsidRDefault="006A5185">
      <w:pPr>
        <w:pStyle w:val="Odsekzoznamu"/>
        <w:numPr>
          <w:ilvl w:val="0"/>
          <w:numId w:val="27"/>
        </w:numPr>
        <w:spacing w:before="120" w:after="120"/>
        <w:ind w:left="357" w:hanging="357"/>
        <w:contextualSpacing w:val="0"/>
        <w:jc w:val="both"/>
        <w:pPrChange w:id="746" w:author="Autor">
          <w:pPr>
            <w:pStyle w:val="Odsekzoznamu"/>
            <w:numPr>
              <w:numId w:val="27"/>
            </w:numPr>
            <w:ind w:left="360" w:hanging="360"/>
            <w:jc w:val="both"/>
          </w:pPr>
        </w:pPrChange>
      </w:pPr>
      <w:ins w:id="747" w:author="Autor">
        <w:r>
          <w:t xml:space="preserve">V prípade </w:t>
        </w:r>
      </w:ins>
      <w:r>
        <w:t xml:space="preserve">kumulácie pracovných pozícií, subjekty definujú v portáli </w:t>
      </w:r>
      <w:ins w:id="748" w:author="Autor">
        <w:r w:rsidR="003A7CE8">
          <w:t xml:space="preserve">IS </w:t>
        </w:r>
      </w:ins>
      <w:r w:rsidR="00580464">
        <w:t>CPV</w:t>
      </w:r>
      <w:r>
        <w:t xml:space="preserve"> pre každú AK</w:t>
      </w:r>
      <w:ins w:id="749" w:author="Autor">
        <w:r>
          <w:t xml:space="preserve"> </w:t>
        </w:r>
        <w:r w:rsidR="003A7CE8">
          <w:t>EŠIF</w:t>
        </w:r>
      </w:ins>
      <w:r w:rsidR="003A7CE8">
        <w:t xml:space="preserve"> </w:t>
      </w:r>
      <w:r>
        <w:t xml:space="preserve">primárnu pracovnú pozíciu pre účely vzdelávania. </w:t>
      </w:r>
    </w:p>
    <w:p w:rsidR="003129A4" w:rsidRDefault="00BC25A5">
      <w:pPr>
        <w:pStyle w:val="Odsekzoznamu"/>
        <w:numPr>
          <w:ilvl w:val="0"/>
          <w:numId w:val="27"/>
        </w:numPr>
        <w:spacing w:before="120" w:after="120"/>
        <w:ind w:left="357" w:hanging="357"/>
        <w:contextualSpacing w:val="0"/>
        <w:jc w:val="both"/>
        <w:pPrChange w:id="750" w:author="Autor">
          <w:pPr>
            <w:pStyle w:val="Odsekzoznamu"/>
            <w:numPr>
              <w:numId w:val="27"/>
            </w:numPr>
            <w:ind w:left="360" w:hanging="360"/>
            <w:jc w:val="both"/>
          </w:pPr>
        </w:pPrChange>
      </w:pPr>
      <w:r>
        <w:t>Na základe p</w:t>
      </w:r>
      <w:r w:rsidR="006A5185">
        <w:t>rimárn</w:t>
      </w:r>
      <w:r>
        <w:t>ej</w:t>
      </w:r>
      <w:r w:rsidR="006A5185">
        <w:t xml:space="preserve"> </w:t>
      </w:r>
      <w:r>
        <w:t xml:space="preserve">pracovnej pozície sú pre AK EŠIF definované povinné </w:t>
      </w:r>
      <w:del w:id="751" w:author="Autor">
        <w:r>
          <w:delText xml:space="preserve">a nepovinné </w:delText>
        </w:r>
      </w:del>
      <w:r>
        <w:t xml:space="preserve">vzdelávacie moduly v rámci CPV. </w:t>
      </w:r>
    </w:p>
    <w:p w:rsidR="003A7CE8" w:rsidRDefault="003A7CE8" w:rsidP="00FC6C10">
      <w:pPr>
        <w:spacing w:before="120" w:after="120"/>
        <w:jc w:val="both"/>
        <w:rPr>
          <w:ins w:id="752" w:author="Autor"/>
        </w:rPr>
      </w:pPr>
    </w:p>
    <w:p w:rsidR="003A7CE8" w:rsidRDefault="003A7CE8" w:rsidP="00FC6C10">
      <w:pPr>
        <w:spacing w:before="120" w:after="120"/>
        <w:jc w:val="both"/>
        <w:rPr>
          <w:ins w:id="753" w:author="Autor"/>
        </w:rPr>
      </w:pPr>
    </w:p>
    <w:p w:rsidR="003A7CE8" w:rsidRDefault="003A7CE8" w:rsidP="00FC6C10">
      <w:pPr>
        <w:spacing w:before="120" w:after="120"/>
        <w:jc w:val="both"/>
        <w:rPr>
          <w:ins w:id="754" w:author="Autor"/>
        </w:rPr>
      </w:pPr>
    </w:p>
    <w:p w:rsidR="003A7CE8" w:rsidRDefault="003A7CE8" w:rsidP="00FC6C10">
      <w:pPr>
        <w:spacing w:before="120" w:after="120"/>
        <w:jc w:val="both"/>
        <w:rPr>
          <w:ins w:id="755" w:author="Autor"/>
        </w:rPr>
      </w:pPr>
    </w:p>
    <w:p w:rsidR="003A7CE8" w:rsidRDefault="003A7CE8" w:rsidP="00FC6C10">
      <w:pPr>
        <w:spacing w:before="120" w:after="120"/>
        <w:jc w:val="both"/>
        <w:rPr>
          <w:ins w:id="756" w:author="Autor"/>
        </w:rPr>
      </w:pPr>
    </w:p>
    <w:p w:rsidR="003A7CE8" w:rsidRDefault="003A7CE8" w:rsidP="00FC6C10">
      <w:pPr>
        <w:spacing w:before="120" w:after="120"/>
        <w:jc w:val="both"/>
        <w:rPr>
          <w:ins w:id="757" w:author="Autor"/>
        </w:rPr>
      </w:pPr>
    </w:p>
    <w:p w:rsidR="00C3552E" w:rsidRDefault="00C3552E">
      <w:pPr>
        <w:pStyle w:val="MPCKO1"/>
        <w:jc w:val="both"/>
        <w:pPrChange w:id="758" w:author="Autor">
          <w:pPr>
            <w:pStyle w:val="MPCKO1"/>
          </w:pPr>
        </w:pPrChange>
      </w:pPr>
      <w:bookmarkStart w:id="759" w:name="_Toc480984903"/>
      <w:bookmarkStart w:id="760" w:name="_Toc480984904"/>
      <w:bookmarkStart w:id="761" w:name="_Toc484004894"/>
      <w:bookmarkEnd w:id="759"/>
      <w:bookmarkEnd w:id="760"/>
      <w:r w:rsidRPr="00C3552E">
        <w:lastRenderedPageBreak/>
        <w:t>Vzorová organizačná štruktúra pre jednotlivé RO</w:t>
      </w:r>
      <w:del w:id="762" w:author="Autor">
        <w:r w:rsidRPr="00C3552E">
          <w:delText>/</w:delText>
        </w:r>
      </w:del>
      <w:ins w:id="763" w:author="Autor">
        <w:r w:rsidR="00554A72">
          <w:t xml:space="preserve">, </w:t>
        </w:r>
      </w:ins>
      <w:r w:rsidRPr="00C3552E">
        <w:t>SO</w:t>
      </w:r>
      <w:ins w:id="764" w:author="Autor">
        <w:r w:rsidRPr="00C3552E">
          <w:t xml:space="preserve"> </w:t>
        </w:r>
        <w:r w:rsidR="00554A72">
          <w:t>a PJ</w:t>
        </w:r>
      </w:ins>
      <w:r w:rsidR="00554A72">
        <w:t xml:space="preserve"> </w:t>
      </w:r>
      <w:r w:rsidRPr="00C3552E">
        <w:t>zapojené do implementácie E</w:t>
      </w:r>
      <w:r w:rsidR="00A738DD">
        <w:t>ŠIF</w:t>
      </w:r>
      <w:bookmarkEnd w:id="761"/>
    </w:p>
    <w:p w:rsidR="001423D4" w:rsidRDefault="00C3552E" w:rsidP="008E3E7F">
      <w:pPr>
        <w:pStyle w:val="Odsekzoznamu"/>
        <w:numPr>
          <w:ilvl w:val="0"/>
          <w:numId w:val="23"/>
        </w:numPr>
        <w:spacing w:before="120" w:after="120"/>
        <w:contextualSpacing w:val="0"/>
        <w:jc w:val="both"/>
      </w:pPr>
      <w:r>
        <w:t>Vzorová organizačná štruktúra RO</w:t>
      </w:r>
      <w:del w:id="765" w:author="Autor">
        <w:r>
          <w:delText>/</w:delText>
        </w:r>
      </w:del>
      <w:ins w:id="766" w:author="Autor">
        <w:r w:rsidR="00554A72">
          <w:t xml:space="preserve">, </w:t>
        </w:r>
      </w:ins>
      <w:r>
        <w:t>SO</w:t>
      </w:r>
      <w:ins w:id="767" w:author="Autor">
        <w:r w:rsidR="00554A72">
          <w:t xml:space="preserve"> a PJ</w:t>
        </w:r>
      </w:ins>
      <w:r>
        <w:t xml:space="preserve"> pre programové obdobie 2014</w:t>
      </w:r>
      <w:r w:rsidR="00751774">
        <w:t xml:space="preserve"> </w:t>
      </w:r>
      <w:r>
        <w:t>-</w:t>
      </w:r>
      <w:r w:rsidR="00751774">
        <w:t xml:space="preserve"> </w:t>
      </w:r>
      <w:r>
        <w:t>2020 vychádza z procesov riadenia a implementácie EŠIF a má za cieľ zvýšiť jednoznačnosť rozdelenia zodpovedností.</w:t>
      </w:r>
    </w:p>
    <w:p w:rsidR="001423D4" w:rsidRDefault="00C3552E" w:rsidP="00A953F4">
      <w:pPr>
        <w:pStyle w:val="Odsekzoznamu"/>
        <w:numPr>
          <w:ilvl w:val="0"/>
          <w:numId w:val="23"/>
        </w:numPr>
        <w:spacing w:before="120" w:after="120"/>
        <w:ind w:left="425" w:hanging="425"/>
        <w:contextualSpacing w:val="0"/>
        <w:jc w:val="both"/>
      </w:pPr>
      <w:r>
        <w:t>Sekcia implementácie EŠIF je rozdelená na nasledujúce organizačné útvary:</w:t>
      </w:r>
    </w:p>
    <w:p w:rsidR="00C3552E" w:rsidRPr="00FA582B" w:rsidRDefault="00C3552E" w:rsidP="009C708C">
      <w:pPr>
        <w:pStyle w:val="Zoznamsodrkami"/>
        <w:numPr>
          <w:ilvl w:val="0"/>
          <w:numId w:val="12"/>
        </w:numPr>
        <w:tabs>
          <w:tab w:val="clear" w:pos="340"/>
        </w:tabs>
        <w:ind w:left="851" w:hanging="425"/>
        <w:rPr>
          <w:sz w:val="24"/>
          <w:szCs w:val="24"/>
          <w:lang w:val="sk-SK" w:eastAsia="sk-SK"/>
        </w:rPr>
      </w:pPr>
      <w:r w:rsidRPr="00FA582B">
        <w:rPr>
          <w:sz w:val="24"/>
          <w:szCs w:val="24"/>
          <w:lang w:val="sk-SK"/>
        </w:rPr>
        <w:t>odbor riadenia</w:t>
      </w:r>
      <w:r w:rsidRPr="00FA582B">
        <w:rPr>
          <w:sz w:val="24"/>
          <w:szCs w:val="24"/>
        </w:rPr>
        <w:t xml:space="preserve"> OP</w:t>
      </w:r>
      <w:r w:rsidRPr="00FA582B">
        <w:rPr>
          <w:sz w:val="24"/>
          <w:szCs w:val="24"/>
          <w:lang w:val="sk-SK" w:eastAsia="sk-SK"/>
        </w:rPr>
        <w:t>:</w:t>
      </w:r>
    </w:p>
    <w:p w:rsidR="00C3552E" w:rsidRPr="00FC3C83" w:rsidRDefault="00C3552E">
      <w:pPr>
        <w:pStyle w:val="Zoznamsodrkami2"/>
        <w:numPr>
          <w:ilvl w:val="0"/>
          <w:numId w:val="29"/>
        </w:numPr>
        <w:spacing w:before="0" w:after="120"/>
        <w:ind w:left="851" w:hanging="284"/>
        <w:rPr>
          <w:sz w:val="24"/>
          <w:szCs w:val="24"/>
          <w:lang w:val="sk-SK" w:eastAsia="sk-SK"/>
        </w:rPr>
      </w:pPr>
      <w:r w:rsidRPr="00FC3C83">
        <w:rPr>
          <w:sz w:val="24"/>
          <w:szCs w:val="24"/>
          <w:lang w:val="sk-SK" w:eastAsia="sk-SK"/>
        </w:rPr>
        <w:t>oddelenie programovania a metodiky,</w:t>
      </w:r>
    </w:p>
    <w:p w:rsidR="00C3552E" w:rsidRPr="00FC3C83" w:rsidRDefault="00C3552E">
      <w:pPr>
        <w:pStyle w:val="Zoznamsodrkami2"/>
        <w:numPr>
          <w:ilvl w:val="0"/>
          <w:numId w:val="29"/>
        </w:numPr>
        <w:spacing w:before="0" w:after="120"/>
        <w:ind w:left="851" w:hanging="284"/>
        <w:jc w:val="left"/>
        <w:rPr>
          <w:sz w:val="24"/>
          <w:szCs w:val="24"/>
          <w:lang w:val="sk-SK" w:eastAsia="sk-SK"/>
        </w:rPr>
      </w:pPr>
      <w:r w:rsidRPr="00FC3C83">
        <w:rPr>
          <w:sz w:val="24"/>
          <w:szCs w:val="24"/>
          <w:lang w:val="sk-SK" w:eastAsia="sk-SK"/>
        </w:rPr>
        <w:t>oddelenie monitorovania OP, hodnotenia OP a informovania/komunikácie,</w:t>
      </w:r>
    </w:p>
    <w:p w:rsidR="00C3552E" w:rsidRPr="00FC3C83" w:rsidRDefault="00C3552E">
      <w:pPr>
        <w:pStyle w:val="Zoznamsodrkami2"/>
        <w:numPr>
          <w:ilvl w:val="0"/>
          <w:numId w:val="29"/>
        </w:numPr>
        <w:spacing w:before="0" w:after="120"/>
        <w:ind w:left="851" w:hanging="284"/>
        <w:rPr>
          <w:sz w:val="24"/>
          <w:szCs w:val="24"/>
          <w:lang w:val="sk-SK" w:eastAsia="sk-SK"/>
        </w:rPr>
      </w:pPr>
      <w:r w:rsidRPr="00FC3C83">
        <w:rPr>
          <w:sz w:val="24"/>
          <w:szCs w:val="24"/>
          <w:lang w:val="sk-SK" w:eastAsia="sk-SK"/>
        </w:rPr>
        <w:t>oddelenie ITMS,</w:t>
      </w:r>
    </w:p>
    <w:p w:rsidR="001423D4" w:rsidRPr="008E3E7F" w:rsidRDefault="00C3552E">
      <w:pPr>
        <w:pStyle w:val="Zoznamsodrkami2"/>
        <w:numPr>
          <w:ilvl w:val="0"/>
          <w:numId w:val="29"/>
        </w:numPr>
        <w:spacing w:before="0" w:after="120"/>
        <w:ind w:left="851" w:hanging="284"/>
        <w:rPr>
          <w:sz w:val="24"/>
          <w:szCs w:val="24"/>
          <w:lang w:val="sk-SK" w:eastAsia="sk-SK"/>
        </w:rPr>
      </w:pPr>
      <w:r w:rsidRPr="00FC3C83">
        <w:rPr>
          <w:sz w:val="24"/>
          <w:szCs w:val="24"/>
          <w:lang w:val="sk-SK" w:eastAsia="sk-SK"/>
        </w:rPr>
        <w:t>oddelenie koordinácie auditov a certifikačných overovaní,</w:t>
      </w:r>
    </w:p>
    <w:p w:rsidR="001423D4" w:rsidRPr="00560655" w:rsidRDefault="00C3552E" w:rsidP="00560655">
      <w:pPr>
        <w:pStyle w:val="Zoznamsodrkami"/>
        <w:numPr>
          <w:ilvl w:val="0"/>
          <w:numId w:val="12"/>
        </w:numPr>
        <w:tabs>
          <w:tab w:val="clear" w:pos="340"/>
        </w:tabs>
        <w:spacing w:before="120" w:after="120"/>
        <w:ind w:left="851" w:hanging="425"/>
        <w:rPr>
          <w:sz w:val="24"/>
          <w:szCs w:val="24"/>
          <w:lang w:val="sk-SK" w:eastAsia="sk-SK"/>
        </w:rPr>
      </w:pPr>
      <w:r w:rsidRPr="002A7995">
        <w:rPr>
          <w:sz w:val="24"/>
          <w:szCs w:val="24"/>
          <w:lang w:val="sk-SK" w:eastAsia="sk-SK"/>
        </w:rPr>
        <w:t xml:space="preserve">odbor posudzovania projektov, </w:t>
      </w:r>
    </w:p>
    <w:p w:rsidR="00C3552E" w:rsidRPr="00FA582B" w:rsidRDefault="00C3552E" w:rsidP="009C708C">
      <w:pPr>
        <w:pStyle w:val="Zoznamsodrkami"/>
        <w:numPr>
          <w:ilvl w:val="0"/>
          <w:numId w:val="12"/>
        </w:numPr>
        <w:tabs>
          <w:tab w:val="clear" w:pos="340"/>
        </w:tabs>
        <w:spacing w:before="120" w:after="120"/>
        <w:ind w:left="851" w:hanging="425"/>
        <w:rPr>
          <w:sz w:val="24"/>
          <w:szCs w:val="24"/>
          <w:lang w:val="sk-SK" w:eastAsia="sk-SK"/>
        </w:rPr>
      </w:pPr>
      <w:r w:rsidRPr="00FA582B">
        <w:rPr>
          <w:sz w:val="24"/>
          <w:szCs w:val="24"/>
          <w:lang w:val="sk-SK"/>
        </w:rPr>
        <w:t>odbor implementácie projektov:</w:t>
      </w:r>
      <w:r w:rsidRPr="00FA582B">
        <w:rPr>
          <w:sz w:val="24"/>
          <w:szCs w:val="24"/>
          <w:lang w:val="sk-SK" w:eastAsia="sk-SK"/>
        </w:rPr>
        <w:t xml:space="preserve"> </w:t>
      </w:r>
    </w:p>
    <w:p w:rsidR="00C3552E" w:rsidRPr="00FC3C83" w:rsidRDefault="00C3552E" w:rsidP="009C708C">
      <w:pPr>
        <w:pStyle w:val="Zoznamsodrkami2"/>
        <w:numPr>
          <w:ilvl w:val="0"/>
          <w:numId w:val="28"/>
        </w:numPr>
        <w:spacing w:before="120" w:after="120"/>
        <w:ind w:left="851" w:hanging="284"/>
        <w:rPr>
          <w:sz w:val="24"/>
          <w:szCs w:val="24"/>
          <w:lang w:val="sk-SK" w:eastAsia="sk-SK"/>
        </w:rPr>
      </w:pPr>
      <w:r w:rsidRPr="00FC3C83">
        <w:rPr>
          <w:sz w:val="24"/>
          <w:szCs w:val="24"/>
          <w:lang w:val="sk-SK" w:eastAsia="sk-SK"/>
        </w:rPr>
        <w:t>oddelenie  implementácie projektov I</w:t>
      </w:r>
      <w:r w:rsidRPr="00687AD4">
        <w:rPr>
          <w:sz w:val="24"/>
          <w:szCs w:val="24"/>
          <w:vertAlign w:val="superscript"/>
          <w:lang w:val="sk-SK" w:eastAsia="sk-SK"/>
        </w:rPr>
        <w:footnoteReference w:id="21"/>
      </w:r>
      <w:r w:rsidRPr="00FC3C83">
        <w:rPr>
          <w:sz w:val="24"/>
          <w:szCs w:val="24"/>
          <w:lang w:val="sk-SK" w:eastAsia="sk-SK"/>
        </w:rPr>
        <w:t>/oddelenie projektového riadenia,</w:t>
      </w:r>
    </w:p>
    <w:p w:rsidR="00C3552E" w:rsidRPr="00C22D71" w:rsidRDefault="00C3552E" w:rsidP="009C708C">
      <w:pPr>
        <w:pStyle w:val="Zoznamsodrkami2"/>
        <w:numPr>
          <w:ilvl w:val="0"/>
          <w:numId w:val="28"/>
        </w:numPr>
        <w:spacing w:before="120" w:after="120"/>
        <w:ind w:left="851" w:hanging="284"/>
        <w:rPr>
          <w:sz w:val="24"/>
          <w:szCs w:val="24"/>
          <w:lang w:val="sk-SK" w:eastAsia="sk-SK"/>
        </w:rPr>
      </w:pPr>
      <w:r w:rsidRPr="00C22D71">
        <w:rPr>
          <w:sz w:val="24"/>
          <w:szCs w:val="24"/>
          <w:lang w:val="sk-SK" w:eastAsia="sk-SK"/>
        </w:rPr>
        <w:t>oddelenie implementácie projektov II</w:t>
      </w:r>
      <w:r w:rsidRPr="00687AD4">
        <w:rPr>
          <w:sz w:val="24"/>
          <w:szCs w:val="24"/>
          <w:vertAlign w:val="superscript"/>
          <w:lang w:val="sk-SK" w:eastAsia="sk-SK"/>
        </w:rPr>
        <w:footnoteReference w:id="22"/>
      </w:r>
      <w:r w:rsidRPr="00C22D71">
        <w:rPr>
          <w:sz w:val="24"/>
          <w:szCs w:val="24"/>
          <w:lang w:val="sk-SK" w:eastAsia="sk-SK"/>
        </w:rPr>
        <w:t>/oddelenie finančného riadenia a kontroly projektov,</w:t>
      </w:r>
      <w:r w:rsidR="00C22D71">
        <w:rPr>
          <w:sz w:val="24"/>
          <w:szCs w:val="24"/>
          <w:lang w:val="sk-SK" w:eastAsia="sk-SK"/>
        </w:rPr>
        <w:t xml:space="preserve"> </w:t>
      </w:r>
      <w:r w:rsidRPr="00C22D71">
        <w:rPr>
          <w:sz w:val="24"/>
          <w:szCs w:val="24"/>
          <w:lang w:val="sk-SK" w:eastAsia="sk-SK"/>
        </w:rPr>
        <w:t>(v prípade, ak je RO/SO zodpovedné za implementáciu projektov v rámci viacerých prioritných osí, je možné vytvoriť pre každú implementovanú prioritnú os v rámci OP samostatné oddelenie implementácie projektov</w:t>
      </w:r>
      <w:del w:id="768" w:author="Autor">
        <w:r w:rsidRPr="00C22D71">
          <w:rPr>
            <w:sz w:val="24"/>
            <w:szCs w:val="24"/>
            <w:lang w:val="sk-SK" w:eastAsia="sk-SK"/>
          </w:rPr>
          <w:delText>)</w:delText>
        </w:r>
      </w:del>
      <w:ins w:id="769" w:author="Autor">
        <w:r w:rsidRPr="00C22D71">
          <w:rPr>
            <w:sz w:val="24"/>
            <w:szCs w:val="24"/>
            <w:lang w:val="sk-SK" w:eastAsia="sk-SK"/>
          </w:rPr>
          <w:t>)</w:t>
        </w:r>
        <w:r w:rsidR="00DC6CED">
          <w:rPr>
            <w:sz w:val="24"/>
            <w:szCs w:val="24"/>
            <w:lang w:val="sk-SK" w:eastAsia="sk-SK"/>
          </w:rPr>
          <w:t>,</w:t>
        </w:r>
      </w:ins>
    </w:p>
    <w:p w:rsidR="001423D4" w:rsidRPr="008E3E7F" w:rsidRDefault="00C3552E" w:rsidP="008E3E7F">
      <w:pPr>
        <w:pStyle w:val="Zoznamsodrkami2"/>
        <w:numPr>
          <w:ilvl w:val="0"/>
          <w:numId w:val="28"/>
        </w:numPr>
        <w:spacing w:before="120" w:after="120"/>
        <w:ind w:left="851" w:hanging="284"/>
        <w:rPr>
          <w:sz w:val="24"/>
          <w:szCs w:val="24"/>
          <w:lang w:val="sk-SK" w:eastAsia="sk-SK"/>
        </w:rPr>
      </w:pPr>
      <w:r w:rsidRPr="00FC3C83">
        <w:rPr>
          <w:sz w:val="24"/>
          <w:szCs w:val="24"/>
          <w:lang w:val="sk-SK" w:eastAsia="sk-SK"/>
        </w:rPr>
        <w:t>oddelenie kontroly verejného obstarávania,</w:t>
      </w:r>
    </w:p>
    <w:p w:rsidR="00C3552E" w:rsidRPr="00687AD4" w:rsidRDefault="00C3552E" w:rsidP="009C708C">
      <w:pPr>
        <w:pStyle w:val="Zoznamsodrkami"/>
        <w:numPr>
          <w:ilvl w:val="0"/>
          <w:numId w:val="12"/>
        </w:numPr>
        <w:tabs>
          <w:tab w:val="clear" w:pos="340"/>
        </w:tabs>
        <w:spacing w:before="120" w:after="120"/>
        <w:ind w:left="851" w:hanging="425"/>
        <w:rPr>
          <w:sz w:val="24"/>
          <w:szCs w:val="24"/>
          <w:lang w:val="sk-SK" w:eastAsia="sk-SK"/>
        </w:rPr>
      </w:pPr>
      <w:r w:rsidRPr="00687AD4">
        <w:rPr>
          <w:sz w:val="24"/>
          <w:szCs w:val="24"/>
          <w:lang w:val="sk-SK" w:eastAsia="sk-SK"/>
        </w:rPr>
        <w:t xml:space="preserve">odbor národných a veľkých projektov: </w:t>
      </w:r>
    </w:p>
    <w:p w:rsidR="00C3552E" w:rsidRPr="00FC3C83" w:rsidRDefault="00C3552E" w:rsidP="009C708C">
      <w:pPr>
        <w:pStyle w:val="Zoznamsodrkami2"/>
        <w:numPr>
          <w:ilvl w:val="0"/>
          <w:numId w:val="30"/>
        </w:numPr>
        <w:spacing w:before="120" w:after="120"/>
        <w:ind w:left="851" w:hanging="283"/>
        <w:rPr>
          <w:sz w:val="24"/>
          <w:szCs w:val="24"/>
          <w:lang w:val="sk-SK" w:eastAsia="sk-SK"/>
        </w:rPr>
      </w:pPr>
      <w:r w:rsidRPr="00FC3C83">
        <w:rPr>
          <w:sz w:val="24"/>
          <w:szCs w:val="24"/>
          <w:lang w:val="sk-SK" w:eastAsia="sk-SK"/>
        </w:rPr>
        <w:t>oddelenie prípravy národných a veľkých projektov,</w:t>
      </w:r>
    </w:p>
    <w:p w:rsidR="001423D4" w:rsidRPr="008E3E7F" w:rsidRDefault="00C3552E" w:rsidP="008E3E7F">
      <w:pPr>
        <w:pStyle w:val="Zoznamsodrkami2"/>
        <w:numPr>
          <w:ilvl w:val="0"/>
          <w:numId w:val="30"/>
        </w:numPr>
        <w:spacing w:before="120" w:after="120"/>
        <w:ind w:left="851" w:hanging="283"/>
        <w:rPr>
          <w:sz w:val="24"/>
          <w:szCs w:val="24"/>
          <w:lang w:val="sk-SK" w:eastAsia="sk-SK"/>
        </w:rPr>
      </w:pPr>
      <w:r w:rsidRPr="00FC3C83">
        <w:rPr>
          <w:sz w:val="24"/>
          <w:szCs w:val="24"/>
          <w:lang w:val="sk-SK" w:eastAsia="sk-SK"/>
        </w:rPr>
        <w:t>oddelenie implementácie a kontroly národných a veľkých projektov,</w:t>
      </w:r>
    </w:p>
    <w:p w:rsidR="00C3552E" w:rsidRPr="00687AD4" w:rsidRDefault="00C3552E" w:rsidP="009C708C">
      <w:pPr>
        <w:pStyle w:val="Zoznamsodrkami"/>
        <w:numPr>
          <w:ilvl w:val="0"/>
          <w:numId w:val="12"/>
        </w:numPr>
        <w:tabs>
          <w:tab w:val="clear" w:pos="340"/>
        </w:tabs>
        <w:spacing w:before="120" w:after="120"/>
        <w:ind w:left="851" w:hanging="425"/>
        <w:rPr>
          <w:sz w:val="24"/>
          <w:szCs w:val="24"/>
          <w:lang w:val="sk-SK" w:eastAsia="sk-SK"/>
        </w:rPr>
      </w:pPr>
      <w:r w:rsidRPr="00687AD4">
        <w:rPr>
          <w:sz w:val="24"/>
          <w:szCs w:val="24"/>
          <w:lang w:val="sk-SK" w:eastAsia="sk-SK"/>
        </w:rPr>
        <w:t>odbor legislatívno-právny</w:t>
      </w:r>
      <w:r w:rsidRPr="00687AD4">
        <w:rPr>
          <w:lang w:val="sk-SK"/>
        </w:rPr>
        <w:t>,</w:t>
      </w:r>
    </w:p>
    <w:p w:rsidR="00C3552E" w:rsidRPr="001423D4" w:rsidRDefault="00C3552E" w:rsidP="009C708C">
      <w:pPr>
        <w:pStyle w:val="Zoznamsodrkami"/>
        <w:numPr>
          <w:ilvl w:val="0"/>
          <w:numId w:val="12"/>
        </w:numPr>
        <w:tabs>
          <w:tab w:val="clear" w:pos="340"/>
        </w:tabs>
        <w:spacing w:before="120" w:after="120"/>
        <w:ind w:left="851" w:hanging="425"/>
        <w:rPr>
          <w:sz w:val="24"/>
          <w:szCs w:val="24"/>
          <w:lang w:val="sk-SK" w:eastAsia="sk-SK"/>
        </w:rPr>
      </w:pPr>
      <w:r w:rsidRPr="001423D4">
        <w:rPr>
          <w:sz w:val="24"/>
          <w:szCs w:val="24"/>
          <w:lang w:val="sk-SK" w:eastAsia="sk-SK"/>
        </w:rPr>
        <w:t>odbor technickej pomoci a riadenia ľudských zdrojov,</w:t>
      </w:r>
    </w:p>
    <w:p w:rsidR="001423D4" w:rsidRPr="003576A7" w:rsidRDefault="00C3552E" w:rsidP="009C708C">
      <w:pPr>
        <w:pStyle w:val="Zoznamsodrkami"/>
        <w:numPr>
          <w:ilvl w:val="0"/>
          <w:numId w:val="12"/>
        </w:numPr>
        <w:tabs>
          <w:tab w:val="clear" w:pos="340"/>
        </w:tabs>
        <w:spacing w:before="120" w:after="120"/>
        <w:ind w:left="851" w:hanging="425"/>
        <w:rPr>
          <w:u w:val="single"/>
        </w:rPr>
      </w:pPr>
      <w:r w:rsidRPr="00687AD4">
        <w:rPr>
          <w:sz w:val="24"/>
          <w:szCs w:val="24"/>
          <w:lang w:val="sk-SK" w:eastAsia="sk-SK"/>
        </w:rPr>
        <w:t>odbor kontroly sekcie implementácie EŠIF</w:t>
      </w:r>
      <w:del w:id="770" w:author="Autor">
        <w:r w:rsidRPr="00687AD4">
          <w:rPr>
            <w:sz w:val="24"/>
            <w:szCs w:val="24"/>
            <w:lang w:val="sk-SK" w:eastAsia="sk-SK"/>
          </w:rPr>
          <w:delText>.</w:delText>
        </w:r>
        <w:r w:rsidRPr="00687AD4">
          <w:rPr>
            <w:lang w:val="sk-SK"/>
          </w:rPr>
          <w:delText xml:space="preserve"> </w:delText>
        </w:r>
      </w:del>
    </w:p>
    <w:p w:rsidR="00B61F49" w:rsidRDefault="00B61F49">
      <w:pPr>
        <w:spacing w:after="200" w:line="276" w:lineRule="auto"/>
        <w:rPr>
          <w:del w:id="771" w:author="Autor"/>
          <w:sz w:val="22"/>
          <w:szCs w:val="20"/>
          <w:lang w:eastAsia="en-US"/>
        </w:rPr>
      </w:pPr>
      <w:del w:id="772" w:author="Autor">
        <w:r>
          <w:br w:type="page"/>
        </w:r>
      </w:del>
    </w:p>
    <w:p w:rsidR="008E3E7F" w:rsidRDefault="008E3E7F" w:rsidP="008E3E7F">
      <w:pPr>
        <w:pStyle w:val="Zoznamsodrkami"/>
        <w:numPr>
          <w:ilvl w:val="0"/>
          <w:numId w:val="0"/>
        </w:numPr>
        <w:spacing w:before="120" w:after="120"/>
        <w:rPr>
          <w:del w:id="773" w:author="Autor"/>
          <w:lang w:val="sk-SK"/>
        </w:rPr>
      </w:pPr>
    </w:p>
    <w:p w:rsidR="003576A7" w:rsidRPr="00A6445C" w:rsidRDefault="003576A7" w:rsidP="009C708C">
      <w:pPr>
        <w:pStyle w:val="Zoznamsodrkami"/>
        <w:numPr>
          <w:ilvl w:val="0"/>
          <w:numId w:val="12"/>
        </w:numPr>
        <w:tabs>
          <w:tab w:val="clear" w:pos="340"/>
        </w:tabs>
        <w:spacing w:before="120" w:after="120"/>
        <w:ind w:left="851" w:hanging="425"/>
        <w:rPr>
          <w:ins w:id="774" w:author="Autor"/>
          <w:u w:val="single"/>
          <w:lang w:val="sk-SK"/>
        </w:rPr>
      </w:pPr>
      <w:ins w:id="775" w:author="Autor">
        <w:r w:rsidRPr="00D20FCF">
          <w:rPr>
            <w:sz w:val="24"/>
            <w:szCs w:val="24"/>
            <w:lang w:val="sk-SK" w:eastAsia="sk-SK"/>
          </w:rPr>
          <w:t>odbor/oddelenie platobnej jednotky (vložené 1.6.2018)</w:t>
        </w:r>
      </w:ins>
    </w:p>
    <w:p w:rsidR="008E3E7F" w:rsidRPr="0043022E" w:rsidRDefault="006F12C7" w:rsidP="008E3E7F">
      <w:pPr>
        <w:spacing w:after="200" w:line="276" w:lineRule="auto"/>
        <w:rPr>
          <w:i/>
        </w:rPr>
      </w:pPr>
      <w:ins w:id="776" w:author="Autor">
        <w:r>
          <w:rPr>
            <w:noProof/>
          </w:rPr>
          <w:lastRenderedPageBreak/>
          <mc:AlternateContent>
            <mc:Choice Requires="wps">
              <w:drawing>
                <wp:anchor distT="0" distB="0" distL="114300" distR="114300" simplePos="0" relativeHeight="251676160" behindDoc="0" locked="0" layoutInCell="1" allowOverlap="1" wp14:anchorId="0D6687A1" wp14:editId="316DEDF3">
                  <wp:simplePos x="0" y="0"/>
                  <wp:positionH relativeFrom="column">
                    <wp:posOffset>4151495</wp:posOffset>
                  </wp:positionH>
                  <wp:positionV relativeFrom="paragraph">
                    <wp:posOffset>5081905</wp:posOffset>
                  </wp:positionV>
                  <wp:extent cx="24900" cy="733425"/>
                  <wp:effectExtent l="38100" t="0" r="70485" b="47625"/>
                  <wp:wrapNone/>
                  <wp:docPr id="12" name="Rovná spojovacia šípka 12"/>
                  <wp:cNvGraphicFramePr/>
                  <a:graphic xmlns:a="http://schemas.openxmlformats.org/drawingml/2006/main">
                    <a:graphicData uri="http://schemas.microsoft.com/office/word/2010/wordprocessingShape">
                      <wps:wsp>
                        <wps:cNvCnPr/>
                        <wps:spPr>
                          <a:xfrm>
                            <a:off x="0" y="0"/>
                            <a:ext cx="24900" cy="733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241510A" id="_x0000_t32" coordsize="21600,21600" o:spt="32" o:oned="t" path="m,l21600,21600e" filled="f">
                  <v:path arrowok="t" fillok="f" o:connecttype="none"/>
                  <o:lock v:ext="edit" shapetype="t"/>
                </v:shapetype>
                <v:shape id="Rovná spojovacia šípka 12" o:spid="_x0000_s1026" type="#_x0000_t32" style="position:absolute;margin-left:326.9pt;margin-top:400.15pt;width:1.95pt;height:57.75pt;z-index:251676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" strokecolor="black [3040]">
                  <v:stroke endarrow="block"/>
                </v:shape>
              </w:pict>
            </mc:Fallback>
          </mc:AlternateContent>
        </w:r>
        <w:r w:rsidRPr="00FC6C10">
          <w:rPr>
            <w:noProof/>
            <w:color w:val="000000" w:themeColor="text1"/>
          </w:rPr>
          <mc:AlternateContent>
            <mc:Choice Requires="wpg">
              <w:drawing>
                <wp:anchor distT="0" distB="0" distL="114300" distR="114300" simplePos="0" relativeHeight="251671040" behindDoc="0" locked="0" layoutInCell="1" allowOverlap="1" wp14:anchorId="614E6189" wp14:editId="547C4559">
                  <wp:simplePos x="0" y="0"/>
                  <wp:positionH relativeFrom="column">
                    <wp:posOffset>-43180</wp:posOffset>
                  </wp:positionH>
                  <wp:positionV relativeFrom="paragraph">
                    <wp:posOffset>557530</wp:posOffset>
                  </wp:positionV>
                  <wp:extent cx="6317615" cy="7383145"/>
                  <wp:effectExtent l="0" t="0" r="26035" b="27305"/>
                  <wp:wrapSquare wrapText="bothSides"/>
                  <wp:docPr id="5" name="Skupina 77"/>
                  <wp:cNvGraphicFramePr/>
                  <a:graphic xmlns:a="http://schemas.openxmlformats.org/drawingml/2006/main">
                    <a:graphicData uri="http://schemas.microsoft.com/office/word/2010/wordprocessingGroup">
                      <wpg:wgp>
                        <wpg:cNvGrpSpPr/>
                        <wpg:grpSpPr>
                          <a:xfrm>
                            <a:off x="0" y="0"/>
                            <a:ext cx="6317615" cy="7383145"/>
                            <a:chOff x="332656" y="107504"/>
                            <a:chExt cx="7157799" cy="7423154"/>
                          </a:xfrm>
                        </wpg:grpSpPr>
                        <wps:wsp>
                          <wps:cNvPr id="6" name="Rectangle 4"/>
                          <wps:cNvSpPr/>
                          <wps:spPr>
                            <a:xfrm>
                              <a:off x="1988840" y="107504"/>
                              <a:ext cx="2664296" cy="360039"/>
                            </a:xfrm>
                            <a:prstGeom prst="rect">
                              <a:avLst/>
                            </a:prstGeom>
                            <a:solidFill>
                              <a:srgbClr val="00B0F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rPr>
                                    <w:ins w:id="777" w:author="Autor"/>
                                  </w:rPr>
                                </w:pPr>
                                <w:ins w:id="778" w:author="Autor">
                                  <w:r>
                                    <w:rPr>
                                      <w:color w:val="000000" w:themeColor="dark1"/>
                                      <w:kern w:val="24"/>
                                      <w:sz w:val="22"/>
                                      <w:szCs w:val="22"/>
                                    </w:rPr>
                                    <w:t>Sekcia implementácie EŠIF</w:t>
                                  </w:r>
                                </w:ins>
                              </w:p>
                            </w:txbxContent>
                          </wps:txbx>
                          <wps:bodyPr rtlCol="0" anchor="ctr"/>
                        </wps:wsp>
                        <wps:wsp>
                          <wps:cNvPr id="9" name="Rectangle 5"/>
                          <wps:cNvSpPr/>
                          <wps:spPr>
                            <a:xfrm>
                              <a:off x="332656" y="1763689"/>
                              <a:ext cx="2232248" cy="504055"/>
                            </a:xfrm>
                            <a:prstGeom prst="rect">
                              <a:avLst/>
                            </a:prstGeom>
                            <a:solidFill>
                              <a:srgbClr val="92D05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rPr>
                                    <w:ins w:id="779" w:author="Autor"/>
                                  </w:rPr>
                                </w:pPr>
                                <w:ins w:id="780" w:author="Autor">
                                  <w:r>
                                    <w:rPr>
                                      <w:color w:val="000000" w:themeColor="dark1"/>
                                      <w:kern w:val="24"/>
                                      <w:sz w:val="22"/>
                                      <w:szCs w:val="22"/>
                                    </w:rPr>
                                    <w:t>Odbor riadenia  operačného programu</w:t>
                                  </w:r>
                                </w:ins>
                              </w:p>
                            </w:txbxContent>
                          </wps:txbx>
                          <wps:bodyPr rtlCol="0" anchor="ctr"/>
                        </wps:wsp>
                        <wps:wsp>
                          <wps:cNvPr id="56" name="Rectangle 6"/>
                          <wps:cNvSpPr/>
                          <wps:spPr>
                            <a:xfrm>
                              <a:off x="4221088" y="3131729"/>
                              <a:ext cx="1512169" cy="663828"/>
                            </a:xfrm>
                            <a:prstGeom prst="rect">
                              <a:avLst/>
                            </a:prstGeom>
                            <a:solidFill>
                              <a:srgbClr val="92D05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rPr>
                                    <w:ins w:id="781" w:author="Autor"/>
                                  </w:rPr>
                                </w:pPr>
                                <w:ins w:id="782" w:author="Autor">
                                  <w:r>
                                    <w:rPr>
                                      <w:color w:val="000000" w:themeColor="dark1"/>
                                      <w:kern w:val="24"/>
                                      <w:sz w:val="22"/>
                                      <w:szCs w:val="22"/>
                                    </w:rPr>
                                    <w:t>Odbor implementácie projektov</w:t>
                                  </w:r>
                                </w:ins>
                              </w:p>
                            </w:txbxContent>
                          </wps:txbx>
                          <wps:bodyPr rtlCol="0" anchor="ctr"/>
                        </wps:wsp>
                        <wps:wsp>
                          <wps:cNvPr id="57" name="Rectangle 7"/>
                          <wps:cNvSpPr/>
                          <wps:spPr>
                            <a:xfrm>
                              <a:off x="2420888" y="1187624"/>
                              <a:ext cx="1944216" cy="360040"/>
                            </a:xfrm>
                            <a:prstGeom prst="rect">
                              <a:avLst/>
                            </a:prstGeom>
                            <a:solidFill>
                              <a:srgbClr val="FFC00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rPr>
                                    <w:ins w:id="783" w:author="Autor"/>
                                  </w:rPr>
                                </w:pPr>
                                <w:ins w:id="784" w:author="Autor">
                                  <w:r>
                                    <w:rPr>
                                      <w:color w:val="000000" w:themeColor="dark1"/>
                                      <w:kern w:val="24"/>
                                      <w:sz w:val="22"/>
                                      <w:szCs w:val="22"/>
                                    </w:rPr>
                                    <w:t>Úsek generálneho riaditeľa</w:t>
                                  </w:r>
                                </w:ins>
                              </w:p>
                            </w:txbxContent>
                          </wps:txbx>
                          <wps:bodyPr rtlCol="0" anchor="ctr"/>
                        </wps:wsp>
                        <wps:wsp>
                          <wps:cNvPr id="58" name="Straight Arrow Connector 9"/>
                          <wps:cNvCnPr/>
                          <wps:spPr>
                            <a:xfrm>
                              <a:off x="3356992" y="467544"/>
                              <a:ext cx="0" cy="648072"/>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59" name="Straight Arrow Connector 16"/>
                          <wps:cNvCnPr>
                            <a:endCxn id="56" idx="1"/>
                          </wps:cNvCnPr>
                          <wps:spPr>
                            <a:xfrm>
                              <a:off x="3356992" y="3347743"/>
                              <a:ext cx="864096" cy="1159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0" name="Straight Arrow Connector 17"/>
                          <wps:cNvCnPr/>
                          <wps:spPr>
                            <a:xfrm>
                              <a:off x="3356992" y="1547664"/>
                              <a:ext cx="0" cy="30243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1" name="Rectangle 10"/>
                          <wps:cNvSpPr/>
                          <wps:spPr>
                            <a:xfrm>
                              <a:off x="4365067" y="5369970"/>
                              <a:ext cx="1053615" cy="1058951"/>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Pr="00952C83" w:rsidRDefault="00F6448B" w:rsidP="008E3E7F">
                                <w:pPr>
                                  <w:pStyle w:val="Normlnywebov"/>
                                  <w:spacing w:before="0" w:beforeAutospacing="0" w:after="0" w:afterAutospacing="0"/>
                                  <w:jc w:val="center"/>
                                  <w:rPr>
                                    <w:ins w:id="785" w:author="Autor"/>
                                    <w:sz w:val="20"/>
                                    <w:szCs w:val="20"/>
                                  </w:rPr>
                                </w:pPr>
                                <w:ins w:id="786" w:author="Autor">
                                  <w:r w:rsidRPr="00952C83">
                                    <w:rPr>
                                      <w:color w:val="000000" w:themeColor="dark1"/>
                                      <w:kern w:val="24"/>
                                      <w:sz w:val="20"/>
                                      <w:szCs w:val="20"/>
                                    </w:rPr>
                                    <w:t>Oddelenie  projektového riadenia</w:t>
                                  </w:r>
                                  <w:r>
                                    <w:rPr>
                                      <w:color w:val="000000" w:themeColor="dark1"/>
                                      <w:kern w:val="24"/>
                                      <w:sz w:val="20"/>
                                      <w:szCs w:val="20"/>
                                    </w:rPr>
                                    <w:t xml:space="preserve"> I1</w:t>
                                  </w:r>
                                </w:ins>
                              </w:p>
                            </w:txbxContent>
                          </wps:txbx>
                          <wps:bodyPr rtlCol="0" anchor="ctr"/>
                        </wps:wsp>
                        <wps:wsp>
                          <wps:cNvPr id="62" name="Rectangle 11"/>
                          <wps:cNvSpPr/>
                          <wps:spPr>
                            <a:xfrm>
                              <a:off x="5484839" y="5354738"/>
                              <a:ext cx="1011838" cy="107423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Pr="00D20FCF" w:rsidRDefault="00F6448B" w:rsidP="008E3E7F">
                                <w:pPr>
                                  <w:pStyle w:val="Normlnywebov"/>
                                  <w:spacing w:before="0" w:beforeAutospacing="0" w:after="0" w:afterAutospacing="0"/>
                                  <w:jc w:val="center"/>
                                  <w:rPr>
                                    <w:ins w:id="787" w:author="Autor"/>
                                    <w:sz w:val="20"/>
                                    <w:szCs w:val="20"/>
                                  </w:rPr>
                                </w:pPr>
                                <w:ins w:id="788" w:author="Autor">
                                  <w:r w:rsidRPr="00D20FCF">
                                    <w:rPr>
                                      <w:color w:val="000000" w:themeColor="dark1"/>
                                      <w:kern w:val="24"/>
                                      <w:sz w:val="20"/>
                                      <w:szCs w:val="20"/>
                                    </w:rPr>
                                    <w:t>Oddelenie  finančného riadenia a kontroly projektov II2</w:t>
                                  </w:r>
                                </w:ins>
                              </w:p>
                            </w:txbxContent>
                          </wps:txbx>
                          <wps:bodyPr rtlCol="0" anchor="ctr"/>
                        </wps:wsp>
                        <wps:wsp>
                          <wps:cNvPr id="63" name="Straight Arrow Connector 13"/>
                          <wps:cNvCnPr/>
                          <wps:spPr>
                            <a:xfrm flipH="1">
                              <a:off x="4066027" y="4643974"/>
                              <a:ext cx="587071" cy="725917"/>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4" name="Straight Arrow Connector 22"/>
                          <wps:cNvCnPr/>
                          <wps:spPr>
                            <a:xfrm>
                              <a:off x="5059437" y="3909420"/>
                              <a:ext cx="25747" cy="734587"/>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5" name="Straight Arrow Connector 23"/>
                          <wps:cNvCnPr/>
                          <wps:spPr>
                            <a:xfrm flipH="1">
                              <a:off x="4581128" y="4644008"/>
                              <a:ext cx="576064"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6" name="TextBox 25"/>
                          <wps:cNvSpPr txBox="1"/>
                          <wps:spPr>
                            <a:xfrm>
                              <a:off x="3932980" y="4355968"/>
                              <a:ext cx="1142919" cy="216027"/>
                            </a:xfrm>
                            <a:prstGeom prst="rect">
                              <a:avLst/>
                            </a:prstGeom>
                            <a:noFill/>
                          </wps:spPr>
                          <wps:txbx>
                            <w:txbxContent>
                              <w:p w:rsidR="00F6448B" w:rsidRDefault="00F6448B" w:rsidP="008E3E7F">
                                <w:pPr>
                                  <w:pStyle w:val="Normlnywebov"/>
                                  <w:spacing w:before="0" w:beforeAutospacing="0" w:after="0" w:afterAutospacing="0"/>
                                  <w:rPr>
                                    <w:ins w:id="789" w:author="Autor"/>
                                  </w:rPr>
                                </w:pPr>
                                <w:ins w:id="790" w:author="Autor">
                                  <w:r>
                                    <w:rPr>
                                      <w:color w:val="000000" w:themeColor="text1"/>
                                      <w:kern w:val="24"/>
                                      <w:sz w:val="18"/>
                                      <w:szCs w:val="18"/>
                                    </w:rPr>
                                    <w:t>Alternatíva 1</w:t>
                                  </w:r>
                                </w:ins>
                              </w:p>
                            </w:txbxContent>
                          </wps:txbx>
                          <wps:bodyPr wrap="square" rtlCol="0">
                            <a:noAutofit/>
                          </wps:bodyPr>
                        </wps:wsp>
                        <wps:wsp>
                          <wps:cNvPr id="67" name="TextBox 27"/>
                          <wps:cNvSpPr txBox="1"/>
                          <wps:spPr>
                            <a:xfrm>
                              <a:off x="5373067" y="4355843"/>
                              <a:ext cx="1080138" cy="222885"/>
                            </a:xfrm>
                            <a:prstGeom prst="rect">
                              <a:avLst/>
                            </a:prstGeom>
                            <a:noFill/>
                          </wps:spPr>
                          <wps:txbx>
                            <w:txbxContent>
                              <w:p w:rsidR="00F6448B" w:rsidRDefault="00F6448B" w:rsidP="008E3E7F">
                                <w:pPr>
                                  <w:pStyle w:val="Normlnywebov"/>
                                  <w:spacing w:before="0" w:beforeAutospacing="0" w:after="0" w:afterAutospacing="0"/>
                                  <w:rPr>
                                    <w:ins w:id="791" w:author="Autor"/>
                                  </w:rPr>
                                </w:pPr>
                                <w:ins w:id="792" w:author="Autor">
                                  <w:r>
                                    <w:rPr>
                                      <w:color w:val="000000" w:themeColor="text1"/>
                                      <w:kern w:val="24"/>
                                      <w:sz w:val="18"/>
                                      <w:szCs w:val="18"/>
                                    </w:rPr>
                                    <w:t>Alternatíva 2</w:t>
                                  </w:r>
                                </w:ins>
                              </w:p>
                            </w:txbxContent>
                          </wps:txbx>
                          <wps:bodyPr wrap="square" rtlCol="0">
                            <a:noAutofit/>
                          </wps:bodyPr>
                        </wps:wsp>
                        <wps:wsp>
                          <wps:cNvPr id="69" name="Rectangle 36"/>
                          <wps:cNvSpPr/>
                          <wps:spPr>
                            <a:xfrm>
                              <a:off x="3100547" y="5374875"/>
                              <a:ext cx="1080120" cy="1053999"/>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Pr="00952C83" w:rsidRDefault="00F6448B" w:rsidP="008E3E7F">
                                <w:pPr>
                                  <w:pStyle w:val="Normlnywebov"/>
                                  <w:spacing w:before="0" w:beforeAutospacing="0" w:after="0" w:afterAutospacing="0"/>
                                  <w:jc w:val="center"/>
                                  <w:rPr>
                                    <w:ins w:id="793" w:author="Autor"/>
                                    <w:sz w:val="20"/>
                                    <w:szCs w:val="20"/>
                                  </w:rPr>
                                </w:pPr>
                                <w:ins w:id="794" w:author="Autor">
                                  <w:r w:rsidRPr="00952C83">
                                    <w:rPr>
                                      <w:color w:val="000000" w:themeColor="dark1"/>
                                      <w:kern w:val="24"/>
                                      <w:sz w:val="20"/>
                                      <w:szCs w:val="20"/>
                                    </w:rPr>
                                    <w:t xml:space="preserve">Oddelenie  implementácie projektov </w:t>
                                  </w:r>
                                  <w:r>
                                    <w:rPr>
                                      <w:color w:val="000000" w:themeColor="dark1"/>
                                      <w:kern w:val="24"/>
                                      <w:sz w:val="20"/>
                                      <w:szCs w:val="20"/>
                                    </w:rPr>
                                    <w:t>I1</w:t>
                                  </w:r>
                                  <w:r w:rsidRPr="00952C83">
                                    <w:rPr>
                                      <w:color w:val="000000" w:themeColor="dark1"/>
                                      <w:kern w:val="24"/>
                                      <w:sz w:val="20"/>
                                      <w:szCs w:val="20"/>
                                    </w:rPr>
                                    <w:t xml:space="preserve"> – </w:t>
                                  </w:r>
                                  <w:r>
                                    <w:rPr>
                                      <w:color w:val="000000" w:themeColor="dark1"/>
                                      <w:kern w:val="24"/>
                                      <w:sz w:val="20"/>
                                      <w:szCs w:val="20"/>
                                    </w:rPr>
                                    <w:t>II2</w:t>
                                  </w:r>
                                </w:ins>
                              </w:p>
                            </w:txbxContent>
                          </wps:txbx>
                          <wps:bodyPr rtlCol="0" anchor="ctr"/>
                        </wps:wsp>
                        <wps:wsp>
                          <wps:cNvPr id="70" name="Straight Arrow Connector 20"/>
                          <wps:cNvCnPr/>
                          <wps:spPr>
                            <a:xfrm flipH="1">
                              <a:off x="2564904" y="2051720"/>
                              <a:ext cx="792088" cy="1"/>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1" name="Rectangle 33"/>
                          <wps:cNvSpPr/>
                          <wps:spPr>
                            <a:xfrm>
                              <a:off x="2492895" y="4571967"/>
                              <a:ext cx="1152793" cy="648071"/>
                            </a:xfrm>
                            <a:prstGeom prst="rect">
                              <a:avLst/>
                            </a:prstGeom>
                            <a:solidFill>
                              <a:srgbClr val="92D05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rPr>
                                    <w:ins w:id="795" w:author="Autor"/>
                                  </w:rPr>
                                </w:pPr>
                                <w:ins w:id="796" w:author="Autor">
                                  <w:r>
                                    <w:rPr>
                                      <w:color w:val="000000" w:themeColor="dark1"/>
                                      <w:kern w:val="24"/>
                                      <w:sz w:val="22"/>
                                      <w:szCs w:val="22"/>
                                    </w:rPr>
                                    <w:t>Odbor posudzovania projektov</w:t>
                                  </w:r>
                                </w:ins>
                              </w:p>
                            </w:txbxContent>
                          </wps:txbx>
                          <wps:bodyPr rtlCol="0" anchor="ctr"/>
                        </wps:wsp>
                        <wps:wsp>
                          <wps:cNvPr id="72" name="Rectangle 24"/>
                          <wps:cNvSpPr/>
                          <wps:spPr>
                            <a:xfrm>
                              <a:off x="3501008" y="1691680"/>
                              <a:ext cx="1656184" cy="576064"/>
                            </a:xfrm>
                            <a:prstGeom prst="rect">
                              <a:avLst/>
                            </a:prstGeom>
                            <a:solidFill>
                              <a:srgbClr val="92D05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rPr>
                                    <w:ins w:id="797" w:author="Autor"/>
                                  </w:rPr>
                                </w:pPr>
                                <w:ins w:id="798" w:author="Autor">
                                  <w:r>
                                    <w:rPr>
                                      <w:color w:val="000000" w:themeColor="dark1"/>
                                      <w:kern w:val="24"/>
                                      <w:sz w:val="22"/>
                                      <w:szCs w:val="22"/>
                                    </w:rPr>
                                    <w:t>Odbor technickej pomoci a riadenia ľudských zdrojov</w:t>
                                  </w:r>
                                </w:ins>
                              </w:p>
                            </w:txbxContent>
                          </wps:txbx>
                          <wps:bodyPr rtlCol="0" anchor="ctr"/>
                        </wps:wsp>
                        <wps:wsp>
                          <wps:cNvPr id="73" name="Straight Arrow Connector 26"/>
                          <wps:cNvCnPr/>
                          <wps:spPr>
                            <a:xfrm>
                              <a:off x="4365104" y="1331640"/>
                              <a:ext cx="1080120"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4" name="Straight Arrow Connector 39"/>
                          <wps:cNvCnPr/>
                          <wps:spPr>
                            <a:xfrm>
                              <a:off x="5085184" y="4644008"/>
                              <a:ext cx="86409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5" name="Straight Arrow Connector 52"/>
                          <wps:cNvCnPr/>
                          <wps:spPr>
                            <a:xfrm>
                              <a:off x="5733256" y="3347864"/>
                              <a:ext cx="100811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6" name="Straight Arrow Connector 53"/>
                          <wps:cNvCnPr/>
                          <wps:spPr>
                            <a:xfrm flipH="1">
                              <a:off x="6741200" y="3347825"/>
                              <a:ext cx="110" cy="389376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7" name="Rectangle 55"/>
                          <wps:cNvSpPr/>
                          <wps:spPr>
                            <a:xfrm>
                              <a:off x="4526432" y="6810578"/>
                              <a:ext cx="1898830" cy="72008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rPr>
                                    <w:ins w:id="799" w:author="Autor"/>
                                  </w:rPr>
                                </w:pPr>
                                <w:ins w:id="800" w:author="Autor">
                                  <w:r>
                                    <w:rPr>
                                      <w:color w:val="000000" w:themeColor="dark1"/>
                                      <w:kern w:val="24"/>
                                      <w:sz w:val="22"/>
                                      <w:szCs w:val="22"/>
                                    </w:rPr>
                                    <w:t>Oddelenie  kontroly verejného obstarávania</w:t>
                                  </w:r>
                                </w:ins>
                              </w:p>
                            </w:txbxContent>
                          </wps:txbx>
                          <wps:bodyPr rtlCol="0" anchor="ctr"/>
                        </wps:wsp>
                        <wps:wsp>
                          <wps:cNvPr id="78" name="Straight Arrow Connector 70"/>
                          <wps:cNvCnPr/>
                          <wps:spPr>
                            <a:xfrm>
                              <a:off x="476672" y="2267744"/>
                              <a:ext cx="0" cy="48245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9" name="Rectangle 74"/>
                          <wps:cNvSpPr/>
                          <wps:spPr>
                            <a:xfrm>
                              <a:off x="764704" y="2699792"/>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rPr>
                                    <w:ins w:id="801" w:author="Autor"/>
                                  </w:rPr>
                                </w:pPr>
                                <w:ins w:id="802" w:author="Autor">
                                  <w:r>
                                    <w:rPr>
                                      <w:color w:val="000000" w:themeColor="dark1"/>
                                      <w:kern w:val="24"/>
                                      <w:sz w:val="22"/>
                                      <w:szCs w:val="22"/>
                                    </w:rPr>
                                    <w:t>Oddelenie programovania a metodiky</w:t>
                                  </w:r>
                                </w:ins>
                              </w:p>
                            </w:txbxContent>
                          </wps:txbx>
                          <wps:bodyPr rtlCol="0" anchor="ctr"/>
                        </wps:wsp>
                        <wps:wsp>
                          <wps:cNvPr id="80" name="Rectangle 75"/>
                          <wps:cNvSpPr/>
                          <wps:spPr>
                            <a:xfrm>
                              <a:off x="764704" y="3707904"/>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rPr>
                                    <w:ins w:id="803" w:author="Autor"/>
                                  </w:rPr>
                                </w:pPr>
                                <w:ins w:id="804" w:author="Autor">
                                  <w:r>
                                    <w:rPr>
                                      <w:color w:val="000000" w:themeColor="dark1"/>
                                      <w:kern w:val="24"/>
                                      <w:sz w:val="22"/>
                                      <w:szCs w:val="22"/>
                                    </w:rPr>
                                    <w:t>Oddelenie monitorovania OP, hodnotenia OP a informovania a komunikácie</w:t>
                                  </w:r>
                                </w:ins>
                              </w:p>
                            </w:txbxContent>
                          </wps:txbx>
                          <wps:bodyPr rtlCol="0" anchor="ctr"/>
                        </wps:wsp>
                        <wps:wsp>
                          <wps:cNvPr id="81" name="Rectangle 76"/>
                          <wps:cNvSpPr/>
                          <wps:spPr>
                            <a:xfrm>
                              <a:off x="764704" y="5868144"/>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rPr>
                                    <w:ins w:id="805" w:author="Autor"/>
                                  </w:rPr>
                                </w:pPr>
                                <w:ins w:id="806" w:author="Autor">
                                  <w:r>
                                    <w:rPr>
                                      <w:color w:val="000000" w:themeColor="dark1"/>
                                      <w:kern w:val="24"/>
                                      <w:sz w:val="22"/>
                                      <w:szCs w:val="22"/>
                                    </w:rPr>
                                    <w:t>Oddelenie ITMS</w:t>
                                  </w:r>
                                </w:ins>
                              </w:p>
                            </w:txbxContent>
                          </wps:txbx>
                          <wps:bodyPr rtlCol="0" anchor="ctr"/>
                        </wps:wsp>
                        <wps:wsp>
                          <wps:cNvPr id="82" name="Straight Arrow Connector 80"/>
                          <wps:cNvCnPr/>
                          <wps:spPr>
                            <a:xfrm>
                              <a:off x="476672" y="2987824"/>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3" name="Straight Arrow Connector 82"/>
                          <wps:cNvCnPr/>
                          <wps:spPr>
                            <a:xfrm>
                              <a:off x="476672" y="392392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4" name="Straight Arrow Connector 83"/>
                          <wps:cNvCnPr/>
                          <wps:spPr>
                            <a:xfrm>
                              <a:off x="476672" y="608416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5" name="Straight Arrow Connector 97"/>
                          <wps:cNvCnPr/>
                          <wps:spPr>
                            <a:xfrm flipH="1">
                              <a:off x="5013176" y="1331640"/>
                              <a:ext cx="8384" cy="36004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6" name="Straight Arrow Connector 103"/>
                          <wps:cNvCnPr/>
                          <wps:spPr>
                            <a:xfrm flipH="1">
                              <a:off x="6453336" y="7241602"/>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7" name="Rectangle 37"/>
                          <wps:cNvSpPr/>
                          <wps:spPr>
                            <a:xfrm>
                              <a:off x="476673" y="971588"/>
                              <a:ext cx="1431776" cy="720080"/>
                            </a:xfrm>
                            <a:prstGeom prst="rect">
                              <a:avLst/>
                            </a:prstGeom>
                            <a:solidFill>
                              <a:srgbClr val="92D05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rPr>
                                    <w:ins w:id="807" w:author="Autor"/>
                                  </w:rPr>
                                </w:pPr>
                                <w:ins w:id="808" w:author="Autor">
                                  <w:r>
                                    <w:rPr>
                                      <w:color w:val="000000" w:themeColor="dark1"/>
                                      <w:kern w:val="24"/>
                                      <w:sz w:val="22"/>
                                      <w:szCs w:val="22"/>
                                    </w:rPr>
                                    <w:t>Odbor kontroly sekcie implementácie EŠIF</w:t>
                                  </w:r>
                                </w:ins>
                              </w:p>
                            </w:txbxContent>
                          </wps:txbx>
                          <wps:bodyPr rtlCol="0" anchor="ctr"/>
                        </wps:wsp>
                        <wps:wsp>
                          <wps:cNvPr id="88" name="Straight Arrow Connector 38"/>
                          <wps:cNvCnPr/>
                          <wps:spPr>
                            <a:xfrm flipH="1">
                              <a:off x="1916832" y="1331640"/>
                              <a:ext cx="50405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9" name="Rectangle 40"/>
                          <wps:cNvSpPr/>
                          <wps:spPr>
                            <a:xfrm>
                              <a:off x="4797152" y="179512"/>
                              <a:ext cx="1431776" cy="567679"/>
                            </a:xfrm>
                            <a:prstGeom prst="rect">
                              <a:avLst/>
                            </a:prstGeom>
                            <a:solidFill>
                              <a:srgbClr val="92D05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rPr>
                                    <w:ins w:id="809" w:author="Autor"/>
                                  </w:rPr>
                                </w:pPr>
                                <w:ins w:id="810" w:author="Autor">
                                  <w:r>
                                    <w:rPr>
                                      <w:color w:val="000000" w:themeColor="dark1"/>
                                      <w:kern w:val="24"/>
                                      <w:sz w:val="22"/>
                                      <w:szCs w:val="22"/>
                                    </w:rPr>
                                    <w:t>Odbor legislatívno -  právny</w:t>
                                  </w:r>
                                </w:ins>
                              </w:p>
                            </w:txbxContent>
                          </wps:txbx>
                          <wps:bodyPr rtlCol="0" anchor="ctr"/>
                        </wps:wsp>
                        <wps:wsp>
                          <wps:cNvPr id="90" name="Rectangle 41"/>
                          <wps:cNvSpPr/>
                          <wps:spPr>
                            <a:xfrm>
                              <a:off x="5445114" y="827583"/>
                              <a:ext cx="1296144" cy="773873"/>
                            </a:xfrm>
                            <a:prstGeom prst="rect">
                              <a:avLst/>
                            </a:prstGeom>
                            <a:solidFill>
                              <a:srgbClr val="92D05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rPr>
                                    <w:ins w:id="811" w:author="Autor"/>
                                  </w:rPr>
                                </w:pPr>
                                <w:ins w:id="812" w:author="Autor">
                                  <w:r>
                                    <w:rPr>
                                      <w:color w:val="000000" w:themeColor="dark1"/>
                                      <w:kern w:val="24"/>
                                      <w:sz w:val="22"/>
                                      <w:szCs w:val="22"/>
                                    </w:rPr>
                                    <w:t>Odbor národných a veľkých projektov</w:t>
                                  </w:r>
                                </w:ins>
                              </w:p>
                            </w:txbxContent>
                          </wps:txbx>
                          <wps:bodyPr rtlCol="0" anchor="ctr"/>
                        </wps:wsp>
                        <wps:wsp>
                          <wps:cNvPr id="91" name="Straight Arrow Connector 42"/>
                          <wps:cNvCnPr>
                            <a:stCxn id="90" idx="2"/>
                          </wps:cNvCnPr>
                          <wps:spPr>
                            <a:xfrm flipH="1">
                              <a:off x="6093139" y="1601456"/>
                              <a:ext cx="48" cy="3461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2" name="Straight Arrow Connector 46"/>
                          <wps:cNvCnPr/>
                          <wps:spPr>
                            <a:xfrm flipV="1">
                              <a:off x="4869160" y="755576"/>
                              <a:ext cx="0" cy="576064"/>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3" name="Rectangle 67"/>
                          <wps:cNvSpPr/>
                          <wps:spPr>
                            <a:xfrm>
                              <a:off x="5229156" y="1947571"/>
                              <a:ext cx="1090714" cy="880713"/>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rPr>
                                    <w:ins w:id="813" w:author="Autor"/>
                                  </w:rPr>
                                </w:pPr>
                                <w:ins w:id="814" w:author="Autor">
                                  <w:r>
                                    <w:rPr>
                                      <w:color w:val="000000" w:themeColor="dark1"/>
                                      <w:kern w:val="24"/>
                                      <w:sz w:val="22"/>
                                      <w:szCs w:val="22"/>
                                    </w:rPr>
                                    <w:t>Oddelenie  prípravy nár. a veľkých projektov</w:t>
                                  </w:r>
                                </w:ins>
                              </w:p>
                            </w:txbxContent>
                          </wps:txbx>
                          <wps:bodyPr rtlCol="0" anchor="ctr"/>
                        </wps:wsp>
                        <wps:wsp>
                          <wps:cNvPr id="94" name="Rectangle 84"/>
                          <wps:cNvSpPr/>
                          <wps:spPr>
                            <a:xfrm>
                              <a:off x="6453205" y="1947571"/>
                              <a:ext cx="1037250" cy="88073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rPr>
                                    <w:ins w:id="815" w:author="Autor"/>
                                  </w:rPr>
                                </w:pPr>
                                <w:ins w:id="816" w:author="Autor">
                                  <w:r>
                                    <w:rPr>
                                      <w:color w:val="000000" w:themeColor="dark1"/>
                                      <w:kern w:val="24"/>
                                      <w:sz w:val="22"/>
                                      <w:szCs w:val="22"/>
                                    </w:rPr>
                                    <w:t>Oddelenie  implementácie nár. a veľkých projektov</w:t>
                                  </w:r>
                                </w:ins>
                              </w:p>
                            </w:txbxContent>
                          </wps:txbx>
                          <wps:bodyPr rtlCol="0" anchor="ctr"/>
                        </wps:wsp>
                        <wps:wsp>
                          <wps:cNvPr id="95" name="Rectangle 44"/>
                          <wps:cNvSpPr/>
                          <wps:spPr>
                            <a:xfrm>
                              <a:off x="764704" y="6732240"/>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rPr>
                                    <w:ins w:id="817" w:author="Autor"/>
                                  </w:rPr>
                                </w:pPr>
                                <w:ins w:id="818" w:author="Autor">
                                  <w:r>
                                    <w:rPr>
                                      <w:color w:val="000000" w:themeColor="dark1"/>
                                      <w:kern w:val="24"/>
                                      <w:sz w:val="22"/>
                                      <w:szCs w:val="22"/>
                                    </w:rPr>
                                    <w:t>Oddelenie koordinácie auditov a certifikačných overovaní</w:t>
                                  </w:r>
                                </w:ins>
                              </w:p>
                            </w:txbxContent>
                          </wps:txbx>
                          <wps:bodyPr rtlCol="0" anchor="ctr"/>
                        </wps:wsp>
                        <wps:wsp>
                          <wps:cNvPr id="96" name="Straight Arrow Connector 47"/>
                          <wps:cNvCnPr/>
                          <wps:spPr>
                            <a:xfrm>
                              <a:off x="476672" y="7092280"/>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g:wgp>
                    </a:graphicData>
                  </a:graphic>
                </wp:anchor>
              </w:drawing>
            </mc:Choice>
            <mc:Fallback>
              <w:pict>
                <v:group w14:anchorId="614E6189" id="_x0000_s1026" style="position:absolute;margin-left:-3.4pt;margin-top:43.9pt;width:497.45pt;height:581.35pt;z-index:251671040" coordorigin="3326,1075" coordsize="71577,74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">
                  <v:rect id="Rectangle 4" o:spid="_x0000_s1027" style="position:absolute;left:19888;top:1075;width:26643;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" fillcolor="#00b0f0" strokecolor="windowText" strokeweight="1pt">
                    <v:textbox>
                      <w:txbxContent>
                        <w:p w:rsidR="00F6448B" w:rsidRDefault="00F6448B" w:rsidP="008E3E7F">
                          <w:pPr>
                            <w:pStyle w:val="Normlnywebov"/>
                            <w:spacing w:before="0" w:beforeAutospacing="0" w:after="0" w:afterAutospacing="0"/>
                            <w:jc w:val="center"/>
                            <w:rPr>
                              <w:ins w:id="819" w:author="Autor"/>
                            </w:rPr>
                          </w:pPr>
                          <w:ins w:id="820" w:author="Autor">
                            <w:r>
                              <w:rPr>
                                <w:color w:val="000000" w:themeColor="dark1"/>
                                <w:kern w:val="24"/>
                                <w:sz w:val="22"/>
                                <w:szCs w:val="22"/>
                              </w:rPr>
                              <w:t>Sekcia implementácie EŠIF</w:t>
                            </w:r>
                          </w:ins>
                        </w:p>
                      </w:txbxContent>
                    </v:textbox>
                  </v:rect>
                  <v:rect id="Rectangle 5" o:spid="_x0000_s1028" style="position:absolute;left:3326;top:17636;width:22323;height:50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" fillcolor="#92d050" strokecolor="windowText" strokeweight="1pt">
                    <v:textbox>
                      <w:txbxContent>
                        <w:p w:rsidR="00F6448B" w:rsidRDefault="00F6448B" w:rsidP="008E3E7F">
                          <w:pPr>
                            <w:pStyle w:val="Normlnywebov"/>
                            <w:spacing w:before="0" w:beforeAutospacing="0" w:after="0" w:afterAutospacing="0"/>
                            <w:jc w:val="center"/>
                            <w:rPr>
                              <w:ins w:id="821" w:author="Autor"/>
                            </w:rPr>
                          </w:pPr>
                          <w:ins w:id="822" w:author="Autor">
                            <w:r>
                              <w:rPr>
                                <w:color w:val="000000" w:themeColor="dark1"/>
                                <w:kern w:val="24"/>
                                <w:sz w:val="22"/>
                                <w:szCs w:val="22"/>
                              </w:rPr>
                              <w:t>Odbor riadenia  operačného programu</w:t>
                            </w:r>
                          </w:ins>
                        </w:p>
                      </w:txbxContent>
                    </v:textbox>
                  </v:rect>
                  <v:rect id="Rectangle 6" o:spid="_x0000_s1029" style="position:absolute;left:42210;top:31317;width:15122;height:66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" fillcolor="#92d050" strokecolor="windowText" strokeweight="1pt">
                    <v:textbox>
                      <w:txbxContent>
                        <w:p w:rsidR="00F6448B" w:rsidRDefault="00F6448B" w:rsidP="008E3E7F">
                          <w:pPr>
                            <w:pStyle w:val="Normlnywebov"/>
                            <w:spacing w:before="0" w:beforeAutospacing="0" w:after="0" w:afterAutospacing="0"/>
                            <w:jc w:val="center"/>
                            <w:rPr>
                              <w:ins w:id="823" w:author="Autor"/>
                            </w:rPr>
                          </w:pPr>
                          <w:ins w:id="824" w:author="Autor">
                            <w:r>
                              <w:rPr>
                                <w:color w:val="000000" w:themeColor="dark1"/>
                                <w:kern w:val="24"/>
                                <w:sz w:val="22"/>
                                <w:szCs w:val="22"/>
                              </w:rPr>
                              <w:t>Odbor implementácie projektov</w:t>
                            </w:r>
                          </w:ins>
                        </w:p>
                      </w:txbxContent>
                    </v:textbox>
                  </v:rect>
                  <v:rect id="Rectangle 7" o:spid="_x0000_s1030" style="position:absolute;left:24208;top:11876;width:19443;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" fillcolor="#ffc000" strokecolor="windowText" strokeweight="1pt">
                    <v:textbox>
                      <w:txbxContent>
                        <w:p w:rsidR="00F6448B" w:rsidRDefault="00F6448B" w:rsidP="008E3E7F">
                          <w:pPr>
                            <w:pStyle w:val="Normlnywebov"/>
                            <w:spacing w:before="0" w:beforeAutospacing="0" w:after="0" w:afterAutospacing="0"/>
                            <w:jc w:val="center"/>
                            <w:rPr>
                              <w:ins w:id="825" w:author="Autor"/>
                            </w:rPr>
                          </w:pPr>
                          <w:ins w:id="826" w:author="Autor">
                            <w:r>
                              <w:rPr>
                                <w:color w:val="000000" w:themeColor="dark1"/>
                                <w:kern w:val="24"/>
                                <w:sz w:val="22"/>
                                <w:szCs w:val="22"/>
                              </w:rPr>
                              <w:t>Úsek generálneho riaditeľa</w:t>
                            </w:r>
                          </w:ins>
                        </w:p>
                      </w:txbxContent>
                    </v:textbox>
                  </v:rect>
                  <v:shapetype id="_x0000_t32" coordsize="21600,21600" o:spt="32" o:oned="t" path="m,l21600,21600e" filled="f">
                    <v:path arrowok="t" fillok="f" o:connecttype="none"/>
                    <o:lock v:ext="edit" shapetype="t"/>
                  </v:shapetype>
                  <v:shape id="Straight Arrow Connector 9" o:spid="_x0000_s1031" type="#_x0000_t32" style="position:absolute;left:33569;top:4675;width:0;height:6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" strokecolor="windowText">
                    <v:stroke endarrow="block"/>
                  </v:shape>
                  <v:shape id="Straight Arrow Connector 16" o:spid="_x0000_s1032" type="#_x0000_t32" style="position:absolute;left:33569;top:33477;width:8641;height:1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" strokecolor="windowText">
                    <v:stroke endarrow="block"/>
                  </v:shape>
                  <v:shape id="Straight Arrow Connector 17" o:spid="_x0000_s1033" type="#_x0000_t32" style="position:absolute;left:33569;top:15476;width:0;height:302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" strokecolor="windowText">
                    <v:stroke endarrow="block"/>
                  </v:shape>
                  <v:rect id="Rectangle 10" o:spid="_x0000_s1034" style="position:absolute;left:43650;top:53699;width:10536;height:10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" fillcolor="#8eb4e3" strokecolor="windowText" strokeweight="1pt">
                    <v:textbox>
                      <w:txbxContent>
                        <w:p w:rsidR="00F6448B" w:rsidRPr="00952C83" w:rsidRDefault="00F6448B" w:rsidP="008E3E7F">
                          <w:pPr>
                            <w:pStyle w:val="Normlnywebov"/>
                            <w:spacing w:before="0" w:beforeAutospacing="0" w:after="0" w:afterAutospacing="0"/>
                            <w:jc w:val="center"/>
                            <w:rPr>
                              <w:ins w:id="827" w:author="Autor"/>
                              <w:sz w:val="20"/>
                              <w:szCs w:val="20"/>
                            </w:rPr>
                          </w:pPr>
                          <w:ins w:id="828" w:author="Autor">
                            <w:r w:rsidRPr="00952C83">
                              <w:rPr>
                                <w:color w:val="000000" w:themeColor="dark1"/>
                                <w:kern w:val="24"/>
                                <w:sz w:val="20"/>
                                <w:szCs w:val="20"/>
                              </w:rPr>
                              <w:t>Oddelenie  projektového riadenia</w:t>
                            </w:r>
                            <w:r>
                              <w:rPr>
                                <w:color w:val="000000" w:themeColor="dark1"/>
                                <w:kern w:val="24"/>
                                <w:sz w:val="20"/>
                                <w:szCs w:val="20"/>
                              </w:rPr>
                              <w:t xml:space="preserve"> I1</w:t>
                            </w:r>
                          </w:ins>
                        </w:p>
                      </w:txbxContent>
                    </v:textbox>
                  </v:rect>
                  <v:rect id="_x0000_s1035" style="position:absolute;left:54848;top:53547;width:10118;height:10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" fillcolor="#8eb4e3" strokecolor="windowText" strokeweight="1pt">
                    <v:textbox>
                      <w:txbxContent>
                        <w:p w:rsidR="00F6448B" w:rsidRPr="00D20FCF" w:rsidRDefault="00F6448B" w:rsidP="008E3E7F">
                          <w:pPr>
                            <w:pStyle w:val="Normlnywebov"/>
                            <w:spacing w:before="0" w:beforeAutospacing="0" w:after="0" w:afterAutospacing="0"/>
                            <w:jc w:val="center"/>
                            <w:rPr>
                              <w:ins w:id="829" w:author="Autor"/>
                              <w:sz w:val="20"/>
                              <w:szCs w:val="20"/>
                            </w:rPr>
                          </w:pPr>
                          <w:ins w:id="830" w:author="Autor">
                            <w:r w:rsidRPr="00D20FCF">
                              <w:rPr>
                                <w:color w:val="000000" w:themeColor="dark1"/>
                                <w:kern w:val="24"/>
                                <w:sz w:val="20"/>
                                <w:szCs w:val="20"/>
                              </w:rPr>
                              <w:t>Oddelenie  finančného riadenia a kontroly projektov II2</w:t>
                            </w:r>
                          </w:ins>
                        </w:p>
                      </w:txbxContent>
                    </v:textbox>
                  </v:rect>
                  <v:shape id="Straight Arrow Connector 13" o:spid="_x0000_s1036" type="#_x0000_t32" style="position:absolute;left:40660;top:46439;width:5870;height:72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" strokecolor="black [3213]">
                    <v:stroke endarrow="block"/>
                  </v:shape>
                  <v:shape id="Straight Arrow Connector 22" o:spid="_x0000_s1037" type="#_x0000_t32" style="position:absolute;left:50594;top:39094;width:257;height:73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" strokecolor="windowText">
                    <v:stroke endarrow="block"/>
                  </v:shape>
                  <v:shape id="Straight Arrow Connector 23" o:spid="_x0000_s1038" type="#_x0000_t32" style="position:absolute;left:45811;top:46440;width:576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" strokecolor="windowText">
                    <v:stroke endarrow="block"/>
                  </v:shape>
                  <v:shapetype id="_x0000_t202" coordsize="21600,21600" o:spt="202" path="m,l,21600r21600,l21600,xe">
                    <v:stroke joinstyle="miter"/>
                    <v:path gradientshapeok="t" o:connecttype="rect"/>
                  </v:shapetype>
                  <v:shape id="TextBox 25" o:spid="_x0000_s1039" type="#_x0000_t202" style="position:absolute;left:39329;top:43559;width:11429;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rsidR="00F6448B" w:rsidRDefault="00F6448B" w:rsidP="008E3E7F">
                          <w:pPr>
                            <w:pStyle w:val="Normlnywebov"/>
                            <w:spacing w:before="0" w:beforeAutospacing="0" w:after="0" w:afterAutospacing="0"/>
                            <w:rPr>
                              <w:ins w:id="831" w:author="Autor"/>
                            </w:rPr>
                          </w:pPr>
                          <w:ins w:id="832" w:author="Autor">
                            <w:r>
                              <w:rPr>
                                <w:color w:val="000000" w:themeColor="text1"/>
                                <w:kern w:val="24"/>
                                <w:sz w:val="18"/>
                                <w:szCs w:val="18"/>
                              </w:rPr>
                              <w:t>Alternatíva 1</w:t>
                            </w:r>
                          </w:ins>
                        </w:p>
                      </w:txbxContent>
                    </v:textbox>
                  </v:shape>
                  <v:shape id="TextBox 27" o:spid="_x0000_s1040" type="#_x0000_t202" style="position:absolute;left:53730;top:43558;width:1080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" filled="f" stroked="f">
                    <v:textbox>
                      <w:txbxContent>
                        <w:p w:rsidR="00F6448B" w:rsidRDefault="00F6448B" w:rsidP="008E3E7F">
                          <w:pPr>
                            <w:pStyle w:val="Normlnywebov"/>
                            <w:spacing w:before="0" w:beforeAutospacing="0" w:after="0" w:afterAutospacing="0"/>
                            <w:rPr>
                              <w:ins w:id="833" w:author="Autor"/>
                            </w:rPr>
                          </w:pPr>
                          <w:ins w:id="834" w:author="Autor">
                            <w:r>
                              <w:rPr>
                                <w:color w:val="000000" w:themeColor="text1"/>
                                <w:kern w:val="24"/>
                                <w:sz w:val="18"/>
                                <w:szCs w:val="18"/>
                              </w:rPr>
                              <w:t>Alternatíva 2</w:t>
                            </w:r>
                          </w:ins>
                        </w:p>
                      </w:txbxContent>
                    </v:textbox>
                  </v:shape>
                  <v:rect id="Rectangle 36" o:spid="_x0000_s1041" style="position:absolute;left:31005;top:53748;width:10801;height:10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" fillcolor="#8eb4e3" strokecolor="windowText" strokeweight="1pt">
                    <v:textbox>
                      <w:txbxContent>
                        <w:p w:rsidR="00F6448B" w:rsidRPr="00952C83" w:rsidRDefault="00F6448B" w:rsidP="008E3E7F">
                          <w:pPr>
                            <w:pStyle w:val="Normlnywebov"/>
                            <w:spacing w:before="0" w:beforeAutospacing="0" w:after="0" w:afterAutospacing="0"/>
                            <w:jc w:val="center"/>
                            <w:rPr>
                              <w:ins w:id="835" w:author="Autor"/>
                              <w:sz w:val="20"/>
                              <w:szCs w:val="20"/>
                            </w:rPr>
                          </w:pPr>
                          <w:ins w:id="836" w:author="Autor">
                            <w:r w:rsidRPr="00952C83">
                              <w:rPr>
                                <w:color w:val="000000" w:themeColor="dark1"/>
                                <w:kern w:val="24"/>
                                <w:sz w:val="20"/>
                                <w:szCs w:val="20"/>
                              </w:rPr>
                              <w:t xml:space="preserve">Oddelenie  implementácie projektov </w:t>
                            </w:r>
                            <w:r>
                              <w:rPr>
                                <w:color w:val="000000" w:themeColor="dark1"/>
                                <w:kern w:val="24"/>
                                <w:sz w:val="20"/>
                                <w:szCs w:val="20"/>
                              </w:rPr>
                              <w:t>I1</w:t>
                            </w:r>
                            <w:r w:rsidRPr="00952C83">
                              <w:rPr>
                                <w:color w:val="000000" w:themeColor="dark1"/>
                                <w:kern w:val="24"/>
                                <w:sz w:val="20"/>
                                <w:szCs w:val="20"/>
                              </w:rPr>
                              <w:t xml:space="preserve"> – </w:t>
                            </w:r>
                            <w:r>
                              <w:rPr>
                                <w:color w:val="000000" w:themeColor="dark1"/>
                                <w:kern w:val="24"/>
                                <w:sz w:val="20"/>
                                <w:szCs w:val="20"/>
                              </w:rPr>
                              <w:t>II2</w:t>
                            </w:r>
                          </w:ins>
                        </w:p>
                      </w:txbxContent>
                    </v:textbox>
                  </v:rect>
                  <v:shape id="Straight Arrow Connector 20" o:spid="_x0000_s1042" type="#_x0000_t32" style="position:absolute;left:25649;top:20517;width:79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" strokecolor="windowText">
                    <v:stroke endarrow="block"/>
                  </v:shape>
                  <v:rect id="Rectangle 33" o:spid="_x0000_s1043" style="position:absolute;left:24928;top:45719;width:11528;height:64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" fillcolor="#92d050" strokecolor="windowText" strokeweight="1pt">
                    <v:textbox>
                      <w:txbxContent>
                        <w:p w:rsidR="00F6448B" w:rsidRDefault="00F6448B" w:rsidP="008E3E7F">
                          <w:pPr>
                            <w:pStyle w:val="Normlnywebov"/>
                            <w:spacing w:before="0" w:beforeAutospacing="0" w:after="0" w:afterAutospacing="0"/>
                            <w:jc w:val="center"/>
                            <w:rPr>
                              <w:ins w:id="837" w:author="Autor"/>
                            </w:rPr>
                          </w:pPr>
                          <w:ins w:id="838" w:author="Autor">
                            <w:r>
                              <w:rPr>
                                <w:color w:val="000000" w:themeColor="dark1"/>
                                <w:kern w:val="24"/>
                                <w:sz w:val="22"/>
                                <w:szCs w:val="22"/>
                              </w:rPr>
                              <w:t>Odbor posudzovania projektov</w:t>
                            </w:r>
                          </w:ins>
                        </w:p>
                      </w:txbxContent>
                    </v:textbox>
                  </v:rect>
                  <v:rect id="Rectangle 24" o:spid="_x0000_s1044" style="position:absolute;left:35010;top:16916;width:16561;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" fillcolor="#92d050" strokecolor="windowText" strokeweight="1pt">
                    <v:textbox>
                      <w:txbxContent>
                        <w:p w:rsidR="00F6448B" w:rsidRDefault="00F6448B" w:rsidP="008E3E7F">
                          <w:pPr>
                            <w:pStyle w:val="Normlnywebov"/>
                            <w:spacing w:before="0" w:beforeAutospacing="0" w:after="0" w:afterAutospacing="0"/>
                            <w:jc w:val="center"/>
                            <w:rPr>
                              <w:ins w:id="839" w:author="Autor"/>
                            </w:rPr>
                          </w:pPr>
                          <w:ins w:id="840" w:author="Autor">
                            <w:r>
                              <w:rPr>
                                <w:color w:val="000000" w:themeColor="dark1"/>
                                <w:kern w:val="24"/>
                                <w:sz w:val="22"/>
                                <w:szCs w:val="22"/>
                              </w:rPr>
                              <w:t>Odbor technickej pomoci a riadenia ľudských zdrojov</w:t>
                            </w:r>
                          </w:ins>
                        </w:p>
                      </w:txbxContent>
                    </v:textbox>
                  </v:rect>
                  <v:shape id="Straight Arrow Connector 26" o:spid="_x0000_s1045" type="#_x0000_t32" style="position:absolute;left:43651;top:13316;width:108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" strokecolor="windowText">
                    <v:stroke endarrow="block"/>
                  </v:shape>
                  <v:shape id="Straight Arrow Connector 39" o:spid="_x0000_s1046" type="#_x0000_t32" style="position:absolute;left:50851;top:46440;width:86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" strokecolor="windowText">
                    <v:stroke endarrow="block"/>
                  </v:shape>
                  <v:shape id="Straight Arrow Connector 52" o:spid="_x0000_s1047" type="#_x0000_t32" style="position:absolute;left:57332;top:33478;width:10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" strokecolor="windowText">
                    <v:stroke endarrow="block"/>
                  </v:shape>
                  <v:shape id="Straight Arrow Connector 53" o:spid="_x0000_s1048" type="#_x0000_t32" style="position:absolute;left:67412;top:33478;width:1;height:3893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" strokecolor="windowText">
                    <v:stroke endarrow="block"/>
                  </v:shape>
                  <v:rect id="Rectangle 55" o:spid="_x0000_s1049" style="position:absolute;left:45264;top:68105;width:18988;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" fillcolor="#8eb4e3" strokecolor="windowText" strokeweight="1pt">
                    <v:textbox>
                      <w:txbxContent>
                        <w:p w:rsidR="00F6448B" w:rsidRDefault="00F6448B" w:rsidP="008E3E7F">
                          <w:pPr>
                            <w:pStyle w:val="Normlnywebov"/>
                            <w:spacing w:before="0" w:beforeAutospacing="0" w:after="0" w:afterAutospacing="0"/>
                            <w:jc w:val="center"/>
                            <w:rPr>
                              <w:ins w:id="841" w:author="Autor"/>
                            </w:rPr>
                          </w:pPr>
                          <w:ins w:id="842" w:author="Autor">
                            <w:r>
                              <w:rPr>
                                <w:color w:val="000000" w:themeColor="dark1"/>
                                <w:kern w:val="24"/>
                                <w:sz w:val="22"/>
                                <w:szCs w:val="22"/>
                              </w:rPr>
                              <w:t>Oddelenie  kontroly verejného obstarávania</w:t>
                            </w:r>
                          </w:ins>
                        </w:p>
                      </w:txbxContent>
                    </v:textbox>
                  </v:rect>
                  <v:shape id="Straight Arrow Connector 70" o:spid="_x0000_s1050" type="#_x0000_t32" style="position:absolute;left:4766;top:22677;width:0;height:482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" strokecolor="windowText">
                    <v:stroke endarrow="block"/>
                  </v:shape>
                  <v:rect id="Rectangle 74" o:spid="_x0000_s1051" style="position:absolute;left:7647;top:26997;width:19358;height:7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" fillcolor="#8eb4e3" strokecolor="windowText" strokeweight="1pt">
                    <v:textbox>
                      <w:txbxContent>
                        <w:p w:rsidR="00F6448B" w:rsidRDefault="00F6448B" w:rsidP="008E3E7F">
                          <w:pPr>
                            <w:pStyle w:val="Normlnywebov"/>
                            <w:spacing w:before="0" w:beforeAutospacing="0" w:after="0" w:afterAutospacing="0"/>
                            <w:jc w:val="center"/>
                            <w:rPr>
                              <w:ins w:id="843" w:author="Autor"/>
                            </w:rPr>
                          </w:pPr>
                          <w:ins w:id="844" w:author="Autor">
                            <w:r>
                              <w:rPr>
                                <w:color w:val="000000" w:themeColor="dark1"/>
                                <w:kern w:val="24"/>
                                <w:sz w:val="22"/>
                                <w:szCs w:val="22"/>
                              </w:rPr>
                              <w:t>Oddelenie programovania a metodiky</w:t>
                            </w:r>
                          </w:ins>
                        </w:p>
                      </w:txbxContent>
                    </v:textbox>
                  </v:rect>
                  <v:rect id="Rectangle 75" o:spid="_x0000_s1052" style="position:absolute;left:7647;top:37079;width:19358;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" fillcolor="#8eb4e3" strokecolor="windowText" strokeweight="1pt">
                    <v:textbox>
                      <w:txbxContent>
                        <w:p w:rsidR="00F6448B" w:rsidRDefault="00F6448B" w:rsidP="008E3E7F">
                          <w:pPr>
                            <w:pStyle w:val="Normlnywebov"/>
                            <w:spacing w:before="0" w:beforeAutospacing="0" w:after="0" w:afterAutospacing="0"/>
                            <w:jc w:val="center"/>
                            <w:rPr>
                              <w:ins w:id="845" w:author="Autor"/>
                            </w:rPr>
                          </w:pPr>
                          <w:ins w:id="846" w:author="Autor">
                            <w:r>
                              <w:rPr>
                                <w:color w:val="000000" w:themeColor="dark1"/>
                                <w:kern w:val="24"/>
                                <w:sz w:val="22"/>
                                <w:szCs w:val="22"/>
                              </w:rPr>
                              <w:t>Oddelenie monitorovania OP, hodnotenia OP a informovania a komunikácie</w:t>
                            </w:r>
                          </w:ins>
                        </w:p>
                      </w:txbxContent>
                    </v:textbox>
                  </v:rect>
                  <v:rect id="Rectangle 76" o:spid="_x0000_s1053" style="position:absolute;left:7647;top:58681;width:19358;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" fillcolor="#8eb4e3" strokecolor="windowText" strokeweight="1pt">
                    <v:textbox>
                      <w:txbxContent>
                        <w:p w:rsidR="00F6448B" w:rsidRDefault="00F6448B" w:rsidP="008E3E7F">
                          <w:pPr>
                            <w:pStyle w:val="Normlnywebov"/>
                            <w:spacing w:before="0" w:beforeAutospacing="0" w:after="0" w:afterAutospacing="0"/>
                            <w:jc w:val="center"/>
                            <w:rPr>
                              <w:ins w:id="847" w:author="Autor"/>
                            </w:rPr>
                          </w:pPr>
                          <w:ins w:id="848" w:author="Autor">
                            <w:r>
                              <w:rPr>
                                <w:color w:val="000000" w:themeColor="dark1"/>
                                <w:kern w:val="24"/>
                                <w:sz w:val="22"/>
                                <w:szCs w:val="22"/>
                              </w:rPr>
                              <w:t>Oddelenie ITMS</w:t>
                            </w:r>
                          </w:ins>
                        </w:p>
                      </w:txbxContent>
                    </v:textbox>
                  </v:rect>
                  <v:shape id="Straight Arrow Connector 80" o:spid="_x0000_s1054" type="#_x0000_t32" style="position:absolute;left:4766;top:29878;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" strokecolor="windowText">
                    <v:stroke endarrow="block"/>
                  </v:shape>
                  <v:shape id="Straight Arrow Connector 82" o:spid="_x0000_s1055" type="#_x0000_t32" style="position:absolute;left:4766;top:39239;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" strokecolor="windowText">
                    <v:stroke endarrow="block"/>
                  </v:shape>
                  <v:shape id="Straight Arrow Connector 83" o:spid="_x0000_s1056" type="#_x0000_t32" style="position:absolute;left:4766;top:60841;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" strokecolor="windowText">
                    <v:stroke endarrow="block"/>
                  </v:shape>
                  <v:shape id="Straight Arrow Connector 97" o:spid="_x0000_s1057" type="#_x0000_t32" style="position:absolute;left:50131;top:13316;width:84;height:36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" strokecolor="windowText">
                    <v:stroke endarrow="block"/>
                  </v:shape>
                  <v:shape id="Straight Arrow Connector 103" o:spid="_x0000_s1058" type="#_x0000_t32" style="position:absolute;left:64533;top:72416;width:2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" strokecolor="windowText">
                    <v:stroke endarrow="block"/>
                  </v:shape>
                  <v:rect id="Rectangle 37" o:spid="_x0000_s1059" style="position:absolute;left:4766;top:9715;width:14318;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" fillcolor="#92d050" strokecolor="windowText" strokeweight="1pt">
                    <v:textbox>
                      <w:txbxContent>
                        <w:p w:rsidR="00F6448B" w:rsidRDefault="00F6448B" w:rsidP="008E3E7F">
                          <w:pPr>
                            <w:pStyle w:val="Normlnywebov"/>
                            <w:spacing w:before="0" w:beforeAutospacing="0" w:after="0" w:afterAutospacing="0"/>
                            <w:jc w:val="center"/>
                            <w:rPr>
                              <w:ins w:id="849" w:author="Autor"/>
                            </w:rPr>
                          </w:pPr>
                          <w:ins w:id="850" w:author="Autor">
                            <w:r>
                              <w:rPr>
                                <w:color w:val="000000" w:themeColor="dark1"/>
                                <w:kern w:val="24"/>
                                <w:sz w:val="22"/>
                                <w:szCs w:val="22"/>
                              </w:rPr>
                              <w:t>Odbor kontroly sekcie implementácie EŠIF</w:t>
                            </w:r>
                          </w:ins>
                        </w:p>
                      </w:txbxContent>
                    </v:textbox>
                  </v:rect>
                  <v:shape id="Straight Arrow Connector 38" o:spid="_x0000_s1060" type="#_x0000_t32" style="position:absolute;left:19168;top:13316;width:50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" strokecolor="windowText">
                    <v:stroke endarrow="block"/>
                  </v:shape>
                  <v:rect id="Rectangle 40" o:spid="_x0000_s1061" style="position:absolute;left:47971;top:1795;width:14318;height:5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" fillcolor="#92d050" strokecolor="windowText" strokeweight="1pt">
                    <v:textbox>
                      <w:txbxContent>
                        <w:p w:rsidR="00F6448B" w:rsidRDefault="00F6448B" w:rsidP="008E3E7F">
                          <w:pPr>
                            <w:pStyle w:val="Normlnywebov"/>
                            <w:spacing w:before="0" w:beforeAutospacing="0" w:after="0" w:afterAutospacing="0"/>
                            <w:jc w:val="center"/>
                            <w:rPr>
                              <w:ins w:id="851" w:author="Autor"/>
                            </w:rPr>
                          </w:pPr>
                          <w:ins w:id="852" w:author="Autor">
                            <w:r>
                              <w:rPr>
                                <w:color w:val="000000" w:themeColor="dark1"/>
                                <w:kern w:val="24"/>
                                <w:sz w:val="22"/>
                                <w:szCs w:val="22"/>
                              </w:rPr>
                              <w:t>Odbor legislatívno -  právny</w:t>
                            </w:r>
                          </w:ins>
                        </w:p>
                      </w:txbxContent>
                    </v:textbox>
                  </v:rect>
                  <v:rect id="Rectangle 41" o:spid="_x0000_s1062" style="position:absolute;left:54451;top:8275;width:12961;height:77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" fillcolor="#92d050" strokecolor="windowText" strokeweight="1pt">
                    <v:textbox>
                      <w:txbxContent>
                        <w:p w:rsidR="00F6448B" w:rsidRDefault="00F6448B" w:rsidP="008E3E7F">
                          <w:pPr>
                            <w:pStyle w:val="Normlnywebov"/>
                            <w:spacing w:before="0" w:beforeAutospacing="0" w:after="0" w:afterAutospacing="0"/>
                            <w:jc w:val="center"/>
                            <w:rPr>
                              <w:ins w:id="853" w:author="Autor"/>
                            </w:rPr>
                          </w:pPr>
                          <w:ins w:id="854" w:author="Autor">
                            <w:r>
                              <w:rPr>
                                <w:color w:val="000000" w:themeColor="dark1"/>
                                <w:kern w:val="24"/>
                                <w:sz w:val="22"/>
                                <w:szCs w:val="22"/>
                              </w:rPr>
                              <w:t>Odbor národných a veľkých projektov</w:t>
                            </w:r>
                          </w:ins>
                        </w:p>
                      </w:txbxContent>
                    </v:textbox>
                  </v:rect>
                  <v:shape id="Straight Arrow Connector 42" o:spid="_x0000_s1063" type="#_x0000_t32" style="position:absolute;left:60931;top:16014;width:0;height:34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" strokecolor="windowText">
                    <v:stroke endarrow="block"/>
                  </v:shape>
                  <v:shape id="Straight Arrow Connector 46" o:spid="_x0000_s1064" type="#_x0000_t32" style="position:absolute;left:48691;top:7555;width:0;height:57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" strokecolor="windowText">
                    <v:stroke endarrow="block"/>
                  </v:shape>
                  <v:rect id="Rectangle 67" o:spid="_x0000_s1065" style="position:absolute;left:52291;top:19475;width:10907;height:88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" fillcolor="#8eb4e3" strokecolor="windowText" strokeweight="1pt">
                    <v:textbox>
                      <w:txbxContent>
                        <w:p w:rsidR="00F6448B" w:rsidRDefault="00F6448B" w:rsidP="008E3E7F">
                          <w:pPr>
                            <w:pStyle w:val="Normlnywebov"/>
                            <w:spacing w:before="0" w:beforeAutospacing="0" w:after="0" w:afterAutospacing="0"/>
                            <w:jc w:val="center"/>
                            <w:rPr>
                              <w:ins w:id="855" w:author="Autor"/>
                            </w:rPr>
                          </w:pPr>
                          <w:ins w:id="856" w:author="Autor">
                            <w:r>
                              <w:rPr>
                                <w:color w:val="000000" w:themeColor="dark1"/>
                                <w:kern w:val="24"/>
                                <w:sz w:val="22"/>
                                <w:szCs w:val="22"/>
                              </w:rPr>
                              <w:t>Oddelenie  prípravy nár. a veľkých projektov</w:t>
                            </w:r>
                          </w:ins>
                        </w:p>
                      </w:txbxContent>
                    </v:textbox>
                  </v:rect>
                  <v:rect id="Rectangle 84" o:spid="_x0000_s1066" style="position:absolute;left:64532;top:19475;width:10372;height:88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" fillcolor="#8eb4e3" strokecolor="windowText" strokeweight="1pt">
                    <v:textbox>
                      <w:txbxContent>
                        <w:p w:rsidR="00F6448B" w:rsidRDefault="00F6448B" w:rsidP="008E3E7F">
                          <w:pPr>
                            <w:pStyle w:val="Normlnywebov"/>
                            <w:spacing w:before="0" w:beforeAutospacing="0" w:after="0" w:afterAutospacing="0"/>
                            <w:jc w:val="center"/>
                            <w:rPr>
                              <w:ins w:id="857" w:author="Autor"/>
                            </w:rPr>
                          </w:pPr>
                          <w:ins w:id="858" w:author="Autor">
                            <w:r>
                              <w:rPr>
                                <w:color w:val="000000" w:themeColor="dark1"/>
                                <w:kern w:val="24"/>
                                <w:sz w:val="22"/>
                                <w:szCs w:val="22"/>
                              </w:rPr>
                              <w:t>Oddelenie  implementácie nár. a veľkých projektov</w:t>
                            </w:r>
                          </w:ins>
                        </w:p>
                      </w:txbxContent>
                    </v:textbox>
                  </v:rect>
                  <v:rect id="Rectangle 44" o:spid="_x0000_s1067" style="position:absolute;left:7647;top:67322;width:19358;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" fillcolor="#8eb4e3" strokecolor="windowText" strokeweight="1pt">
                    <v:textbox>
                      <w:txbxContent>
                        <w:p w:rsidR="00F6448B" w:rsidRDefault="00F6448B" w:rsidP="008E3E7F">
                          <w:pPr>
                            <w:pStyle w:val="Normlnywebov"/>
                            <w:spacing w:before="0" w:beforeAutospacing="0" w:after="0" w:afterAutospacing="0"/>
                            <w:jc w:val="center"/>
                            <w:rPr>
                              <w:ins w:id="859" w:author="Autor"/>
                            </w:rPr>
                          </w:pPr>
                          <w:ins w:id="860" w:author="Autor">
                            <w:r>
                              <w:rPr>
                                <w:color w:val="000000" w:themeColor="dark1"/>
                                <w:kern w:val="24"/>
                                <w:sz w:val="22"/>
                                <w:szCs w:val="22"/>
                              </w:rPr>
                              <w:t>Oddelenie koordinácie auditov a certifikačných overovaní</w:t>
                            </w:r>
                          </w:ins>
                        </w:p>
                      </w:txbxContent>
                    </v:textbox>
                  </v:rect>
                  <v:shape id="Straight Arrow Connector 47" o:spid="_x0000_s1068" type="#_x0000_t32" style="position:absolute;left:4766;top:70922;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" strokecolor="windowText">
                    <v:stroke endarrow="block"/>
                  </v:shape>
                  <w10:wrap type="square"/>
                </v:group>
              </w:pict>
            </mc:Fallback>
          </mc:AlternateContent>
        </w:r>
        <w:r>
          <w:rPr>
            <w:noProof/>
          </w:rPr>
          <mc:AlternateContent>
            <mc:Choice Requires="wps">
              <w:drawing>
                <wp:anchor distT="0" distB="0" distL="114300" distR="114300" simplePos="0" relativeHeight="251673088" behindDoc="0" locked="0" layoutInCell="1" allowOverlap="1" wp14:anchorId="229708F6" wp14:editId="74EB0B52">
                  <wp:simplePos x="0" y="0"/>
                  <wp:positionH relativeFrom="column">
                    <wp:posOffset>5538470</wp:posOffset>
                  </wp:positionH>
                  <wp:positionV relativeFrom="paragraph">
                    <wp:posOffset>2052955</wp:posOffset>
                  </wp:positionV>
                  <wp:extent cx="266700" cy="314325"/>
                  <wp:effectExtent l="0" t="0" r="76200" b="47625"/>
                  <wp:wrapNone/>
                  <wp:docPr id="7" name="Rovná spojovacia šípka 7"/>
                  <wp:cNvGraphicFramePr/>
                  <a:graphic xmlns:a="http://schemas.openxmlformats.org/drawingml/2006/main">
                    <a:graphicData uri="http://schemas.microsoft.com/office/word/2010/wordprocessingShape">
                      <wps:wsp>
                        <wps:cNvCnPr/>
                        <wps:spPr>
                          <a:xfrm>
                            <a:off x="0" y="0"/>
                            <a:ext cx="266700"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B4703A9" id="Rovná spojovacia šípka 7" o:spid="_x0000_s1026" type="#_x0000_t32" style="position:absolute;margin-left:436.1pt;margin-top:161.65pt;width:21pt;height:24.75pt;z-index:251673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" strokecolor="black [3040]">
                  <v:stroke endarrow="block"/>
                </v:shape>
              </w:pict>
            </mc:Fallback>
          </mc:AlternateContent>
        </w:r>
        <w:r>
          <w:rPr>
            <w:noProof/>
          </w:rPr>
          <mc:AlternateContent>
            <mc:Choice Requires="wps">
              <w:drawing>
                <wp:anchor distT="0" distB="0" distL="114300" distR="114300" simplePos="0" relativeHeight="251654656" behindDoc="0" locked="0" layoutInCell="1" allowOverlap="1" wp14:anchorId="7E80C949" wp14:editId="2DB6ED55">
                  <wp:simplePos x="0" y="0"/>
                  <wp:positionH relativeFrom="column">
                    <wp:posOffset>2642870</wp:posOffset>
                  </wp:positionH>
                  <wp:positionV relativeFrom="paragraph">
                    <wp:posOffset>2966486</wp:posOffset>
                  </wp:positionV>
                  <wp:extent cx="255270" cy="297180"/>
                  <wp:effectExtent l="0" t="0" r="68580" b="64770"/>
                  <wp:wrapNone/>
                  <wp:docPr id="106" name="Straight Arrow Connector 15"/>
                  <wp:cNvGraphicFramePr/>
                  <a:graphic xmlns:a="http://schemas.openxmlformats.org/drawingml/2006/main">
                    <a:graphicData uri="http://schemas.microsoft.com/office/word/2010/wordprocessingShape">
                      <wps:wsp>
                        <wps:cNvCnPr/>
                        <wps:spPr>
                          <a:xfrm>
                            <a:off x="0" y="0"/>
                            <a:ext cx="255270" cy="29718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60625D53" id="Straight Arrow Connector 15" o:spid="_x0000_s1026" type="#_x0000_t32" style="position:absolute;margin-left:208.1pt;margin-top:233.6pt;width:20.1pt;height:23.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" strokecolor="windowText">
                  <v:stroke endarrow="block"/>
                </v:shape>
              </w:pict>
            </mc:Fallback>
          </mc:AlternateContent>
        </w:r>
        <w:r>
          <w:rPr>
            <w:noProof/>
          </w:rPr>
          <mc:AlternateContent>
            <mc:Choice Requires="wps">
              <w:drawing>
                <wp:anchor distT="0" distB="0" distL="114300" distR="114300" simplePos="0" relativeHeight="251663872" behindDoc="0" locked="0" layoutInCell="1" allowOverlap="1" wp14:anchorId="5DBB9A70" wp14:editId="01209C40">
                  <wp:simplePos x="0" y="0"/>
                  <wp:positionH relativeFrom="margin">
                    <wp:posOffset>2860675</wp:posOffset>
                  </wp:positionH>
                  <wp:positionV relativeFrom="paragraph">
                    <wp:posOffset>2857500</wp:posOffset>
                  </wp:positionV>
                  <wp:extent cx="1213788" cy="659958"/>
                  <wp:effectExtent l="0" t="0" r="24765" b="26035"/>
                  <wp:wrapSquare wrapText="bothSides"/>
                  <wp:docPr id="104" name="Rectangle 11"/>
                  <wp:cNvGraphicFramePr/>
                  <a:graphic xmlns:a="http://schemas.openxmlformats.org/drawingml/2006/main">
                    <a:graphicData uri="http://schemas.microsoft.com/office/word/2010/wordprocessingShape">
                      <wps:wsp>
                        <wps:cNvSpPr/>
                        <wps:spPr>
                          <a:xfrm>
                            <a:off x="0" y="0"/>
                            <a:ext cx="1213788" cy="659958"/>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F6448B" w:rsidRPr="00D30F8E" w:rsidRDefault="00F6448B" w:rsidP="00833A58">
                              <w:pPr>
                                <w:jc w:val="center"/>
                                <w:rPr>
                                  <w:ins w:id="861" w:author="Autor"/>
                                  <w:color w:val="000000" w:themeColor="text1"/>
                                  <w:sz w:val="22"/>
                                  <w:szCs w:val="22"/>
                                </w:rPr>
                              </w:pPr>
                              <w:ins w:id="862" w:author="Autor">
                                <w:r w:rsidRPr="00D30F8E">
                                  <w:rPr>
                                    <w:color w:val="000000" w:themeColor="text1"/>
                                    <w:sz w:val="22"/>
                                    <w:szCs w:val="22"/>
                                  </w:rPr>
                                  <w:t>Odbor/oddelenie platobnej jednotky</w:t>
                                </w:r>
                              </w:ins>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BB9A70" id="Rectangle 11" o:spid="_x0000_s1069" style="position:absolute;margin-left:225.25pt;margin-top:225pt;width:95.55pt;height:51.9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" fillcolor="#d99594 [1941]" strokecolor="#243f60 [1604]" strokeweight="2pt">
                  <v:textbox>
                    <w:txbxContent>
                      <w:p w:rsidR="00F6448B" w:rsidRPr="00D30F8E" w:rsidRDefault="00F6448B" w:rsidP="00833A58">
                        <w:pPr>
                          <w:jc w:val="center"/>
                          <w:rPr>
                            <w:ins w:id="863" w:author="Autor"/>
                            <w:color w:val="000000" w:themeColor="text1"/>
                            <w:sz w:val="22"/>
                            <w:szCs w:val="22"/>
                          </w:rPr>
                        </w:pPr>
                        <w:ins w:id="864" w:author="Autor">
                          <w:r w:rsidRPr="00D30F8E">
                            <w:rPr>
                              <w:color w:val="000000" w:themeColor="text1"/>
                              <w:sz w:val="22"/>
                              <w:szCs w:val="22"/>
                            </w:rPr>
                            <w:t>Odbor/oddelenie platobnej jednotky</w:t>
                          </w:r>
                        </w:ins>
                      </w:p>
                    </w:txbxContent>
                  </v:textbox>
                  <w10:wrap type="square" anchorx="margin"/>
                </v:rect>
              </w:pict>
            </mc:Fallback>
          </mc:AlternateContent>
        </w:r>
      </w:ins>
      <w:r w:rsidR="00232242">
        <w:t>S</w:t>
      </w:r>
      <w:r w:rsidR="008E3E7F">
        <w:t xml:space="preserve">chéma: </w:t>
      </w:r>
      <w:r w:rsidR="008E3E7F" w:rsidRPr="0043022E">
        <w:rPr>
          <w:i/>
        </w:rPr>
        <w:t xml:space="preserve">Vzorová </w:t>
      </w:r>
      <w:r w:rsidR="008E3E7F">
        <w:rPr>
          <w:i/>
        </w:rPr>
        <w:t xml:space="preserve">optimálna </w:t>
      </w:r>
      <w:r w:rsidR="008E3E7F" w:rsidRPr="0043022E">
        <w:rPr>
          <w:i/>
        </w:rPr>
        <w:t>or</w:t>
      </w:r>
      <w:r w:rsidR="008E3E7F">
        <w:rPr>
          <w:i/>
        </w:rPr>
        <w:t>ganizačná štruktúra RO</w:t>
      </w:r>
      <w:del w:id="865" w:author="Autor">
        <w:r w:rsidR="008E3E7F">
          <w:rPr>
            <w:i/>
          </w:rPr>
          <w:delText>/</w:delText>
        </w:r>
      </w:del>
      <w:ins w:id="866" w:author="Autor">
        <w:r w:rsidR="00554A72">
          <w:rPr>
            <w:i/>
          </w:rPr>
          <w:t xml:space="preserve">, </w:t>
        </w:r>
      </w:ins>
      <w:r w:rsidR="008E3E7F">
        <w:rPr>
          <w:i/>
        </w:rPr>
        <w:t>SO</w:t>
      </w:r>
      <w:r w:rsidR="00554A72">
        <w:rPr>
          <w:i/>
        </w:rPr>
        <w:t xml:space="preserve"> </w:t>
      </w:r>
      <w:ins w:id="867" w:author="Autor">
        <w:r w:rsidR="00554A72">
          <w:rPr>
            <w:i/>
          </w:rPr>
          <w:t>a PJ</w:t>
        </w:r>
        <w:r w:rsidR="008E3E7F">
          <w:rPr>
            <w:i/>
          </w:rPr>
          <w:t xml:space="preserve"> </w:t>
        </w:r>
      </w:ins>
      <w:r w:rsidR="008E3E7F">
        <w:rPr>
          <w:i/>
        </w:rPr>
        <w:t>pre OP</w:t>
      </w:r>
    </w:p>
    <w:p w:rsidR="008E3E7F" w:rsidRDefault="0015456E" w:rsidP="001B1D6E">
      <w:pPr>
        <w:spacing w:before="240" w:after="120"/>
        <w:jc w:val="both"/>
        <w:rPr>
          <w:del w:id="868" w:author="Autor"/>
        </w:rPr>
      </w:pPr>
      <w:del w:id="869" w:author="Autor">
        <w:r>
          <w:rPr>
            <w:noProof/>
          </w:rPr>
          <mc:AlternateContent>
            <mc:Choice Requires="wps">
              <w:drawing>
                <wp:anchor distT="0" distB="0" distL="114300" distR="114300" simplePos="0" relativeHeight="251685376" behindDoc="0" locked="0" layoutInCell="1" allowOverlap="1" wp14:anchorId="276C9F1C" wp14:editId="0D20CD97">
                  <wp:simplePos x="0" y="0"/>
                  <wp:positionH relativeFrom="column">
                    <wp:posOffset>2920172</wp:posOffset>
                  </wp:positionH>
                  <wp:positionV relativeFrom="paragraph">
                    <wp:posOffset>2281472</wp:posOffset>
                  </wp:positionV>
                  <wp:extent cx="1213788" cy="659958"/>
                  <wp:effectExtent l="0" t="0" r="24765" b="26035"/>
                  <wp:wrapSquare wrapText="bothSides"/>
                  <wp:docPr id="8" name="Rectangle 11"/>
                  <wp:cNvGraphicFramePr/>
                  <a:graphic xmlns:a="http://schemas.openxmlformats.org/drawingml/2006/main">
                    <a:graphicData uri="http://schemas.microsoft.com/office/word/2010/wordprocessingShape">
                      <wps:wsp>
                        <wps:cNvSpPr/>
                        <wps:spPr>
                          <a:xfrm>
                            <a:off x="0" y="0"/>
                            <a:ext cx="1213788" cy="659958"/>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833A58" w:rsidRPr="00D30F8E" w:rsidRDefault="00833A58" w:rsidP="00833A58">
                              <w:pPr>
                                <w:jc w:val="center"/>
                                <w:rPr>
                                  <w:del w:id="870" w:author="Autor"/>
                                  <w:color w:val="000000" w:themeColor="text1"/>
                                  <w:sz w:val="22"/>
                                  <w:szCs w:val="22"/>
                                </w:rPr>
                              </w:pPr>
                              <w:del w:id="871" w:author="Autor">
                                <w:r w:rsidRPr="00D30F8E">
                                  <w:rPr>
                                    <w:color w:val="000000" w:themeColor="text1"/>
                                    <w:sz w:val="22"/>
                                    <w:szCs w:val="22"/>
                                  </w:rPr>
                                  <w:delText>Odbor/oddelenie platobnej jednotky</w:delText>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C9F1C" id="_x0000_s1070" style="position:absolute;left:0;text-align:left;margin-left:229.95pt;margin-top:179.65pt;width:95.55pt;height:51.9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" fillcolor="#d99594 [1941]" strokecolor="#243f60 [1604]" strokeweight="2pt">
                  <v:textbox>
                    <w:txbxContent>
                      <w:p w:rsidR="00833A58" w:rsidRPr="00D30F8E" w:rsidRDefault="00833A58" w:rsidP="00833A58">
                        <w:pPr>
                          <w:jc w:val="center"/>
                          <w:rPr>
                            <w:del w:id="872" w:author="Autor"/>
                            <w:color w:val="000000" w:themeColor="text1"/>
                            <w:sz w:val="22"/>
                            <w:szCs w:val="22"/>
                          </w:rPr>
                        </w:pPr>
                        <w:del w:id="873" w:author="Autor">
                          <w:r w:rsidRPr="00D30F8E">
                            <w:rPr>
                              <w:color w:val="000000" w:themeColor="text1"/>
                              <w:sz w:val="22"/>
                              <w:szCs w:val="22"/>
                            </w:rPr>
                            <w:delText>Odbor/oddelenie platobnej jednotky</w:delText>
                          </w:r>
                        </w:del>
                      </w:p>
                    </w:txbxContent>
                  </v:textbox>
                  <w10:wrap type="square"/>
                </v:rect>
              </w:pict>
            </mc:Fallback>
          </mc:AlternateContent>
        </w:r>
        <w:r>
          <w:rPr>
            <w:noProof/>
          </w:rPr>
          <mc:AlternateContent>
            <mc:Choice Requires="wps">
              <w:drawing>
                <wp:anchor distT="0" distB="0" distL="114300" distR="114300" simplePos="0" relativeHeight="251684352" behindDoc="0" locked="0" layoutInCell="1" allowOverlap="1" wp14:anchorId="3E7BDA38" wp14:editId="306F714F">
                  <wp:simplePos x="0" y="0"/>
                  <wp:positionH relativeFrom="column">
                    <wp:posOffset>2646680</wp:posOffset>
                  </wp:positionH>
                  <wp:positionV relativeFrom="paragraph">
                    <wp:posOffset>2605405</wp:posOffset>
                  </wp:positionV>
                  <wp:extent cx="276225" cy="0"/>
                  <wp:effectExtent l="0" t="76200" r="28575" b="114300"/>
                  <wp:wrapNone/>
                  <wp:docPr id="105" name="Straight Arrow Connector 10"/>
                  <wp:cNvGraphicFramePr/>
                  <a:graphic xmlns:a="http://schemas.openxmlformats.org/drawingml/2006/main">
                    <a:graphicData uri="http://schemas.microsoft.com/office/word/2010/wordprocessingShape">
                      <wps:wsp>
                        <wps:cNvCnPr/>
                        <wps:spPr>
                          <a:xfrm>
                            <a:off x="0" y="0"/>
                            <a:ext cx="2762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6E9AF82" id="Straight Arrow Connector 10" o:spid="_x0000_s1026" type="#_x0000_t32" style="position:absolute;margin-left:208.4pt;margin-top:205.15pt;width:21.75pt;height:0;z-index:251684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" strokecolor="#4579b8 [3044]">
                  <v:stroke endarrow="open"/>
                </v:shape>
              </w:pict>
            </mc:Fallback>
          </mc:AlternateContent>
        </w:r>
        <w:r w:rsidR="008E3E7F">
          <w:rPr>
            <w:noProof/>
          </w:rPr>
          <mc:AlternateContent>
            <mc:Choice Requires="wps">
              <w:drawing>
                <wp:anchor distT="0" distB="0" distL="114300" distR="114300" simplePos="0" relativeHeight="251683328" behindDoc="0" locked="0" layoutInCell="1" allowOverlap="1" wp14:anchorId="3E5AAACE" wp14:editId="37578923">
                  <wp:simplePos x="0" y="0"/>
                  <wp:positionH relativeFrom="column">
                    <wp:posOffset>4894684</wp:posOffset>
                  </wp:positionH>
                  <wp:positionV relativeFrom="paragraph">
                    <wp:posOffset>4583892</wp:posOffset>
                  </wp:positionV>
                  <wp:extent cx="503369" cy="725805"/>
                  <wp:effectExtent l="0" t="0" r="49530" b="55245"/>
                  <wp:wrapNone/>
                  <wp:docPr id="11" name="Straight Arrow Connector 15"/>
                  <wp:cNvGraphicFramePr/>
                  <a:graphic xmlns:a="http://schemas.openxmlformats.org/drawingml/2006/main">
                    <a:graphicData uri="http://schemas.microsoft.com/office/word/2010/wordprocessingShape">
                      <wps:wsp>
                        <wps:cNvCnPr/>
                        <wps:spPr>
                          <a:xfrm>
                            <a:off x="0" y="0"/>
                            <a:ext cx="503369" cy="72580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23B0C32A" id="Straight Arrow Connector 15" o:spid="_x0000_s1026" type="#_x0000_t32" style="position:absolute;margin-left:385.4pt;margin-top:360.95pt;width:39.65pt;height:57.1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" strokecolor="windowText">
                  <v:stroke endarrow="block"/>
                </v:shape>
              </w:pict>
            </mc:Fallback>
          </mc:AlternateContent>
        </w:r>
        <w:r w:rsidR="008E3E7F">
          <w:rPr>
            <w:noProof/>
          </w:rPr>
          <mc:AlternateContent>
            <mc:Choice Requires="wps">
              <w:drawing>
                <wp:anchor distT="0" distB="0" distL="114300" distR="114300" simplePos="0" relativeHeight="251682304" behindDoc="0" locked="0" layoutInCell="1" allowOverlap="1" wp14:anchorId="3434D790" wp14:editId="6A3E6C9A">
                  <wp:simplePos x="0" y="0"/>
                  <wp:positionH relativeFrom="column">
                    <wp:posOffset>5086411</wp:posOffset>
                  </wp:positionH>
                  <wp:positionV relativeFrom="paragraph">
                    <wp:posOffset>1503677</wp:posOffset>
                  </wp:positionV>
                  <wp:extent cx="678309" cy="397742"/>
                  <wp:effectExtent l="0" t="0" r="64770" b="59690"/>
                  <wp:wrapNone/>
                  <wp:docPr id="107" name="Rovná spojovacia šípka 9"/>
                  <wp:cNvGraphicFramePr/>
                  <a:graphic xmlns:a="http://schemas.openxmlformats.org/drawingml/2006/main">
                    <a:graphicData uri="http://schemas.microsoft.com/office/word/2010/wordprocessingShape">
                      <wps:wsp>
                        <wps:cNvCnPr/>
                        <wps:spPr>
                          <a:xfrm>
                            <a:off x="0" y="0"/>
                            <a:ext cx="678309" cy="397742"/>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w14:anchorId="18E79F29" id="Rovná spojovacia šípka 9" o:spid="_x0000_s1026" type="#_x0000_t32" style="position:absolute;margin-left:400.5pt;margin-top:118.4pt;width:53.4pt;height:31.3pt;z-index:2516823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">
                  <v:stroke endarrow="open"/>
                </v:shape>
              </w:pict>
            </mc:Fallback>
          </mc:AlternateContent>
        </w:r>
        <w:r>
          <w:rPr>
            <w:noProof/>
          </w:rPr>
          <mc:AlternateContent>
            <mc:Choice Requires="wps">
              <w:drawing>
                <wp:anchor distT="0" distB="0" distL="114300" distR="114300" simplePos="0" relativeHeight="251681280" behindDoc="0" locked="0" layoutInCell="1" allowOverlap="1" wp14:anchorId="77D9401C" wp14:editId="647D6F26">
                  <wp:simplePos x="0" y="0"/>
                  <wp:positionH relativeFrom="column">
                    <wp:posOffset>2920172</wp:posOffset>
                  </wp:positionH>
                  <wp:positionV relativeFrom="paragraph">
                    <wp:posOffset>2281472</wp:posOffset>
                  </wp:positionV>
                  <wp:extent cx="1213788" cy="659958"/>
                  <wp:effectExtent l="0" t="0" r="24765" b="26035"/>
                  <wp:wrapSquare wrapText="bothSides"/>
                  <wp:docPr id="13" name="Rectangle 11"/>
                  <wp:cNvGraphicFramePr/>
                  <a:graphic xmlns:a="http://schemas.openxmlformats.org/drawingml/2006/main">
                    <a:graphicData uri="http://schemas.microsoft.com/office/word/2010/wordprocessingShape">
                      <wps:wsp>
                        <wps:cNvSpPr/>
                        <wps:spPr>
                          <a:xfrm>
                            <a:off x="0" y="0"/>
                            <a:ext cx="1213788" cy="659958"/>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833A58" w:rsidRPr="00833A58" w:rsidRDefault="00833A58" w:rsidP="00833A58">
                              <w:pPr>
                                <w:jc w:val="center"/>
                                <w:rPr>
                                  <w:del w:id="874" w:author="Autor"/>
                                  <w:color w:val="595959" w:themeColor="text1" w:themeTint="A6"/>
                                  <w:sz w:val="22"/>
                                  <w:szCs w:val="22"/>
                                </w:rPr>
                              </w:pPr>
                              <w:del w:id="875" w:author="Autor">
                                <w:r w:rsidRPr="00833A58">
                                  <w:rPr>
                                    <w:color w:val="595959" w:themeColor="text1" w:themeTint="A6"/>
                                    <w:sz w:val="22"/>
                                    <w:szCs w:val="22"/>
                                  </w:rPr>
                                  <w:delText>Odbor/oddelenie platobnej jednotky</w:delText>
                                </w:r>
                              </w:del>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D9401C" id="_x0000_s1071" style="position:absolute;left:0;text-align:left;margin-left:229.95pt;margin-top:179.65pt;width:95.55pt;height:51.9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" fillcolor="#d99594 [1941]" strokecolor="#243f60 [1604]" strokeweight="2pt">
                  <v:textbox>
                    <w:txbxContent>
                      <w:p w:rsidR="00833A58" w:rsidRPr="00833A58" w:rsidRDefault="00833A58" w:rsidP="00833A58">
                        <w:pPr>
                          <w:jc w:val="center"/>
                          <w:rPr>
                            <w:del w:id="876" w:author="Autor"/>
                            <w:color w:val="595959" w:themeColor="text1" w:themeTint="A6"/>
                            <w:sz w:val="22"/>
                            <w:szCs w:val="22"/>
                          </w:rPr>
                        </w:pPr>
                        <w:del w:id="877" w:author="Autor">
                          <w:r w:rsidRPr="00833A58">
                            <w:rPr>
                              <w:color w:val="595959" w:themeColor="text1" w:themeTint="A6"/>
                              <w:sz w:val="22"/>
                              <w:szCs w:val="22"/>
                            </w:rPr>
                            <w:delText>Odbor/oddelenie platobnej jednotky</w:delText>
                          </w:r>
                        </w:del>
                      </w:p>
                    </w:txbxContent>
                  </v:textbox>
                  <w10:wrap type="square"/>
                </v:rect>
              </w:pict>
            </mc:Fallback>
          </mc:AlternateContent>
        </w:r>
        <w:r>
          <w:rPr>
            <w:noProof/>
          </w:rPr>
          <mc:AlternateContent>
            <mc:Choice Requires="wps">
              <w:drawing>
                <wp:anchor distT="0" distB="0" distL="114300" distR="114300" simplePos="0" relativeHeight="251680256" behindDoc="0" locked="0" layoutInCell="1" allowOverlap="1" wp14:anchorId="3B1E041C" wp14:editId="099070F4">
                  <wp:simplePos x="0" y="0"/>
                  <wp:positionH relativeFrom="column">
                    <wp:posOffset>2646680</wp:posOffset>
                  </wp:positionH>
                  <wp:positionV relativeFrom="paragraph">
                    <wp:posOffset>2605405</wp:posOffset>
                  </wp:positionV>
                  <wp:extent cx="276225" cy="0"/>
                  <wp:effectExtent l="0" t="76200" r="28575" b="114300"/>
                  <wp:wrapNone/>
                  <wp:docPr id="14" name="Straight Arrow Connector 10"/>
                  <wp:cNvGraphicFramePr/>
                  <a:graphic xmlns:a="http://schemas.openxmlformats.org/drawingml/2006/main">
                    <a:graphicData uri="http://schemas.microsoft.com/office/word/2010/wordprocessingShape">
                      <wps:wsp>
                        <wps:cNvCnPr/>
                        <wps:spPr>
                          <a:xfrm>
                            <a:off x="0" y="0"/>
                            <a:ext cx="27622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9A1DFDA" id="Straight Arrow Connector 10" o:spid="_x0000_s1026" type="#_x0000_t32" style="position:absolute;margin-left:208.4pt;margin-top:205.15pt;width:21.75pt;height:0;z-index:251680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" strokecolor="#4579b8 [3044]">
                  <v:stroke endarrow="open"/>
                </v:shape>
              </w:pict>
            </mc:Fallback>
          </mc:AlternateContent>
        </w:r>
        <w:r w:rsidR="008E3E7F">
          <w:rPr>
            <w:noProof/>
          </w:rPr>
          <mc:AlternateContent>
            <mc:Choice Requires="wps">
              <w:drawing>
                <wp:anchor distT="0" distB="0" distL="114300" distR="114300" simplePos="0" relativeHeight="251679232" behindDoc="0" locked="0" layoutInCell="1" allowOverlap="1" wp14:anchorId="0549FEC3" wp14:editId="02BF2236">
                  <wp:simplePos x="0" y="0"/>
                  <wp:positionH relativeFrom="column">
                    <wp:posOffset>4894684</wp:posOffset>
                  </wp:positionH>
                  <wp:positionV relativeFrom="paragraph">
                    <wp:posOffset>4583892</wp:posOffset>
                  </wp:positionV>
                  <wp:extent cx="503369" cy="725805"/>
                  <wp:effectExtent l="0" t="0" r="49530" b="55245"/>
                  <wp:wrapNone/>
                  <wp:docPr id="15" name="Straight Arrow Connector 15"/>
                  <wp:cNvGraphicFramePr/>
                  <a:graphic xmlns:a="http://schemas.openxmlformats.org/drawingml/2006/main">
                    <a:graphicData uri="http://schemas.microsoft.com/office/word/2010/wordprocessingShape">
                      <wps:wsp>
                        <wps:cNvCnPr/>
                        <wps:spPr>
                          <a:xfrm>
                            <a:off x="0" y="0"/>
                            <a:ext cx="503369" cy="72580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29110BC0" id="Straight Arrow Connector 15" o:spid="_x0000_s1026" type="#_x0000_t32" style="position:absolute;margin-left:385.4pt;margin-top:360.95pt;width:39.65pt;height:57.1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" strokecolor="windowText">
                  <v:stroke endarrow="block"/>
                </v:shape>
              </w:pict>
            </mc:Fallback>
          </mc:AlternateContent>
        </w:r>
        <w:r w:rsidR="008E3E7F">
          <w:rPr>
            <w:noProof/>
          </w:rPr>
          <mc:AlternateContent>
            <mc:Choice Requires="wps">
              <w:drawing>
                <wp:anchor distT="0" distB="0" distL="114300" distR="114300" simplePos="0" relativeHeight="251678208" behindDoc="0" locked="0" layoutInCell="1" allowOverlap="1" wp14:anchorId="79901AE6" wp14:editId="2864ECFC">
                  <wp:simplePos x="0" y="0"/>
                  <wp:positionH relativeFrom="column">
                    <wp:posOffset>5086411</wp:posOffset>
                  </wp:positionH>
                  <wp:positionV relativeFrom="paragraph">
                    <wp:posOffset>1503677</wp:posOffset>
                  </wp:positionV>
                  <wp:extent cx="678309" cy="397742"/>
                  <wp:effectExtent l="0" t="0" r="64770" b="59690"/>
                  <wp:wrapNone/>
                  <wp:docPr id="16" name="Rovná spojovacia šípka 9"/>
                  <wp:cNvGraphicFramePr/>
                  <a:graphic xmlns:a="http://schemas.openxmlformats.org/drawingml/2006/main">
                    <a:graphicData uri="http://schemas.microsoft.com/office/word/2010/wordprocessingShape">
                      <wps:wsp>
                        <wps:cNvCnPr/>
                        <wps:spPr>
                          <a:xfrm>
                            <a:off x="0" y="0"/>
                            <a:ext cx="678309" cy="397742"/>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w14:anchorId="18D6143C" id="Rovná spojovacia šípka 9" o:spid="_x0000_s1026" type="#_x0000_t32" style="position:absolute;margin-left:400.5pt;margin-top:118.4pt;width:53.4pt;height:31.3pt;z-index:251678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">
                  <v:stroke endarrow="open"/>
                </v:shape>
              </w:pict>
            </mc:Fallback>
          </mc:AlternateContent>
        </w:r>
        <w:r w:rsidR="008E3E7F">
          <w:rPr>
            <w:noProof/>
          </w:rPr>
          <mc:AlternateContent>
            <mc:Choice Requires="wpg">
              <w:drawing>
                <wp:inline distT="0" distB="0" distL="0" distR="0" wp14:anchorId="42E43AAA" wp14:editId="48AB71A9">
                  <wp:extent cx="6317672" cy="7383259"/>
                  <wp:effectExtent l="0" t="0" r="26035" b="27305"/>
                  <wp:docPr id="17" name="Skupina 77"/>
                  <wp:cNvGraphicFramePr/>
                  <a:graphic xmlns:a="http://schemas.openxmlformats.org/drawingml/2006/main">
                    <a:graphicData uri="http://schemas.microsoft.com/office/word/2010/wordprocessingGroup">
                      <wpg:wgp>
                        <wpg:cNvGrpSpPr/>
                        <wpg:grpSpPr>
                          <a:xfrm>
                            <a:off x="0" y="0"/>
                            <a:ext cx="6317672" cy="7383259"/>
                            <a:chOff x="332656" y="107504"/>
                            <a:chExt cx="7157799" cy="7423154"/>
                          </a:xfrm>
                        </wpg:grpSpPr>
                        <wps:wsp>
                          <wps:cNvPr id="18" name="Rectangle 4"/>
                          <wps:cNvSpPr/>
                          <wps:spPr>
                            <a:xfrm>
                              <a:off x="1988840" y="107504"/>
                              <a:ext cx="2664296" cy="360039"/>
                            </a:xfrm>
                            <a:prstGeom prst="rect">
                              <a:avLst/>
                            </a:prstGeom>
                            <a:solidFill>
                              <a:srgbClr val="00B0F0"/>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878" w:author="Autor"/>
                                  </w:rPr>
                                </w:pPr>
                                <w:del w:id="879" w:author="Autor">
                                  <w:r>
                                    <w:rPr>
                                      <w:color w:val="000000" w:themeColor="dark1"/>
                                      <w:kern w:val="24"/>
                                      <w:sz w:val="22"/>
                                      <w:szCs w:val="22"/>
                                    </w:rPr>
                                    <w:delText>Sekcia implementácie EŠIF</w:delText>
                                  </w:r>
                                </w:del>
                              </w:p>
                            </w:txbxContent>
                          </wps:txbx>
                          <wps:bodyPr rtlCol="0" anchor="ctr"/>
                        </wps:wsp>
                        <wps:wsp>
                          <wps:cNvPr id="19" name="Rectangle 5"/>
                          <wps:cNvSpPr/>
                          <wps:spPr>
                            <a:xfrm>
                              <a:off x="332656" y="1763689"/>
                              <a:ext cx="2232248" cy="504055"/>
                            </a:xfrm>
                            <a:prstGeom prst="rect">
                              <a:avLst/>
                            </a:prstGeom>
                            <a:solidFill>
                              <a:srgbClr val="92D050"/>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880" w:author="Autor"/>
                                  </w:rPr>
                                </w:pPr>
                                <w:del w:id="881" w:author="Autor">
                                  <w:r>
                                    <w:rPr>
                                      <w:color w:val="000000" w:themeColor="dark1"/>
                                      <w:kern w:val="24"/>
                                      <w:sz w:val="22"/>
                                      <w:szCs w:val="22"/>
                                    </w:rPr>
                                    <w:delText>Odbor riadenia  operačného programu</w:delText>
                                  </w:r>
                                </w:del>
                              </w:p>
                            </w:txbxContent>
                          </wps:txbx>
                          <wps:bodyPr rtlCol="0" anchor="ctr"/>
                        </wps:wsp>
                        <wps:wsp>
                          <wps:cNvPr id="20" name="Rectangle 6"/>
                          <wps:cNvSpPr/>
                          <wps:spPr>
                            <a:xfrm>
                              <a:off x="4221088" y="3131729"/>
                              <a:ext cx="1512169" cy="663828"/>
                            </a:xfrm>
                            <a:prstGeom prst="rect">
                              <a:avLst/>
                            </a:prstGeom>
                            <a:solidFill>
                              <a:srgbClr val="92D050"/>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882" w:author="Autor"/>
                                  </w:rPr>
                                </w:pPr>
                                <w:del w:id="883" w:author="Autor">
                                  <w:r>
                                    <w:rPr>
                                      <w:color w:val="000000" w:themeColor="dark1"/>
                                      <w:kern w:val="24"/>
                                      <w:sz w:val="22"/>
                                      <w:szCs w:val="22"/>
                                    </w:rPr>
                                    <w:delText>Odbor implementácie projektov</w:delText>
                                  </w:r>
                                </w:del>
                              </w:p>
                            </w:txbxContent>
                          </wps:txbx>
                          <wps:bodyPr rtlCol="0" anchor="ctr"/>
                        </wps:wsp>
                        <wps:wsp>
                          <wps:cNvPr id="21" name="Rectangle 7"/>
                          <wps:cNvSpPr/>
                          <wps:spPr>
                            <a:xfrm>
                              <a:off x="2420888" y="1187624"/>
                              <a:ext cx="1944216" cy="360040"/>
                            </a:xfrm>
                            <a:prstGeom prst="rect">
                              <a:avLst/>
                            </a:prstGeom>
                            <a:solidFill>
                              <a:srgbClr val="FFC000"/>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884" w:author="Autor"/>
                                  </w:rPr>
                                </w:pPr>
                                <w:del w:id="885" w:author="Autor">
                                  <w:r>
                                    <w:rPr>
                                      <w:color w:val="000000" w:themeColor="dark1"/>
                                      <w:kern w:val="24"/>
                                      <w:sz w:val="22"/>
                                      <w:szCs w:val="22"/>
                                    </w:rPr>
                                    <w:delText>Úsek generálneho riaditeľa</w:delText>
                                  </w:r>
                                </w:del>
                              </w:p>
                            </w:txbxContent>
                          </wps:txbx>
                          <wps:bodyPr rtlCol="0" anchor="ctr"/>
                        </wps:wsp>
                        <wps:wsp>
                          <wps:cNvPr id="22" name="Straight Arrow Connector 9"/>
                          <wps:cNvCnPr/>
                          <wps:spPr>
                            <a:xfrm>
                              <a:off x="3356992" y="467544"/>
                              <a:ext cx="0" cy="648072"/>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23" name="Straight Arrow Connector 16"/>
                          <wps:cNvCnPr>
                            <a:endCxn id="20" idx="1"/>
                          </wps:cNvCnPr>
                          <wps:spPr>
                            <a:xfrm>
                              <a:off x="3356992" y="3347743"/>
                              <a:ext cx="864096" cy="1159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24" name="Straight Arrow Connector 17"/>
                          <wps:cNvCnPr/>
                          <wps:spPr>
                            <a:xfrm>
                              <a:off x="3356992" y="1547664"/>
                              <a:ext cx="0" cy="30243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25" name="Rectangle 10"/>
                          <wps:cNvSpPr/>
                          <wps:spPr>
                            <a:xfrm>
                              <a:off x="4365067" y="5369970"/>
                              <a:ext cx="1053615" cy="1058951"/>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833A58" w:rsidRPr="00952C83" w:rsidRDefault="00833A58" w:rsidP="008E3E7F">
                                <w:pPr>
                                  <w:pStyle w:val="Normlnywebov"/>
                                  <w:spacing w:before="0" w:beforeAutospacing="0" w:after="0" w:afterAutospacing="0"/>
                                  <w:jc w:val="center"/>
                                  <w:rPr>
                                    <w:del w:id="886" w:author="Autor"/>
                                    <w:sz w:val="20"/>
                                    <w:szCs w:val="20"/>
                                  </w:rPr>
                                </w:pPr>
                                <w:del w:id="887" w:author="Autor">
                                  <w:r w:rsidRPr="00952C83">
                                    <w:rPr>
                                      <w:color w:val="000000" w:themeColor="dark1"/>
                                      <w:kern w:val="24"/>
                                      <w:sz w:val="20"/>
                                      <w:szCs w:val="20"/>
                                    </w:rPr>
                                    <w:delText>Oddelenie  projektového riadenia</w:delText>
                                  </w:r>
                                  <w:r>
                                    <w:rPr>
                                      <w:color w:val="000000" w:themeColor="dark1"/>
                                      <w:kern w:val="24"/>
                                      <w:sz w:val="20"/>
                                      <w:szCs w:val="20"/>
                                    </w:rPr>
                                    <w:delText xml:space="preserve"> I1</w:delText>
                                  </w:r>
                                </w:del>
                              </w:p>
                            </w:txbxContent>
                          </wps:txbx>
                          <wps:bodyPr rtlCol="0" anchor="ctr"/>
                        </wps:wsp>
                        <wps:wsp>
                          <wps:cNvPr id="26" name="Rectangle 11"/>
                          <wps:cNvSpPr/>
                          <wps:spPr>
                            <a:xfrm>
                              <a:off x="5484839" y="5354738"/>
                              <a:ext cx="1011838" cy="107423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888" w:author="Autor"/>
                                  </w:rPr>
                                </w:pPr>
                                <w:del w:id="889" w:author="Autor">
                                  <w:r>
                                    <w:rPr>
                                      <w:color w:val="000000" w:themeColor="dark1"/>
                                      <w:kern w:val="24"/>
                                      <w:sz w:val="22"/>
                                      <w:szCs w:val="22"/>
                                    </w:rPr>
                                    <w:delText>Oddelenie  finančného riadenia a kontroly projektov II2</w:delText>
                                  </w:r>
                                </w:del>
                              </w:p>
                            </w:txbxContent>
                          </wps:txbx>
                          <wps:bodyPr rtlCol="0" anchor="ctr"/>
                        </wps:wsp>
                        <wps:wsp>
                          <wps:cNvPr id="27" name="Straight Arrow Connector 13"/>
                          <wps:cNvCnPr/>
                          <wps:spPr>
                            <a:xfrm flipH="1">
                              <a:off x="4066027" y="4643974"/>
                              <a:ext cx="587071" cy="725917"/>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28" name="Straight Arrow Connector 22"/>
                          <wps:cNvCnPr/>
                          <wps:spPr>
                            <a:xfrm>
                              <a:off x="5085184" y="3563888"/>
                              <a:ext cx="0" cy="108012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29" name="Straight Arrow Connector 23"/>
                          <wps:cNvCnPr/>
                          <wps:spPr>
                            <a:xfrm flipH="1">
                              <a:off x="4581128" y="4644008"/>
                              <a:ext cx="576064"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30" name="TextBox 25"/>
                          <wps:cNvSpPr txBox="1"/>
                          <wps:spPr>
                            <a:xfrm>
                              <a:off x="3932980" y="4355968"/>
                              <a:ext cx="1142919" cy="216027"/>
                            </a:xfrm>
                            <a:prstGeom prst="rect">
                              <a:avLst/>
                            </a:prstGeom>
                            <a:noFill/>
                          </wps:spPr>
                          <wps:txbx>
                            <w:txbxContent>
                              <w:p w:rsidR="00833A58" w:rsidRDefault="00833A58" w:rsidP="008E3E7F">
                                <w:pPr>
                                  <w:pStyle w:val="Normlnywebov"/>
                                  <w:spacing w:before="0" w:beforeAutospacing="0" w:after="0" w:afterAutospacing="0"/>
                                  <w:rPr>
                                    <w:del w:id="890" w:author="Autor"/>
                                  </w:rPr>
                                </w:pPr>
                                <w:del w:id="891" w:author="Autor">
                                  <w:r>
                                    <w:rPr>
                                      <w:color w:val="000000" w:themeColor="text1"/>
                                      <w:kern w:val="24"/>
                                      <w:sz w:val="18"/>
                                      <w:szCs w:val="18"/>
                                    </w:rPr>
                                    <w:delText>Alternatíva 1</w:delText>
                                  </w:r>
                                </w:del>
                              </w:p>
                            </w:txbxContent>
                          </wps:txbx>
                          <wps:bodyPr wrap="square" rtlCol="0">
                            <a:noAutofit/>
                          </wps:bodyPr>
                        </wps:wsp>
                        <wps:wsp>
                          <wps:cNvPr id="31" name="TextBox 27"/>
                          <wps:cNvSpPr txBox="1"/>
                          <wps:spPr>
                            <a:xfrm>
                              <a:off x="5373067" y="4355843"/>
                              <a:ext cx="1080138" cy="222885"/>
                            </a:xfrm>
                            <a:prstGeom prst="rect">
                              <a:avLst/>
                            </a:prstGeom>
                            <a:noFill/>
                          </wps:spPr>
                          <wps:txbx>
                            <w:txbxContent>
                              <w:p w:rsidR="00833A58" w:rsidRDefault="00833A58" w:rsidP="008E3E7F">
                                <w:pPr>
                                  <w:pStyle w:val="Normlnywebov"/>
                                  <w:spacing w:before="0" w:beforeAutospacing="0" w:after="0" w:afterAutospacing="0"/>
                                  <w:rPr>
                                    <w:del w:id="892" w:author="Autor"/>
                                  </w:rPr>
                                </w:pPr>
                                <w:del w:id="893" w:author="Autor">
                                  <w:r>
                                    <w:rPr>
                                      <w:color w:val="000000" w:themeColor="text1"/>
                                      <w:kern w:val="24"/>
                                      <w:sz w:val="18"/>
                                      <w:szCs w:val="18"/>
                                    </w:rPr>
                                    <w:delText>Alternatíva 2</w:delText>
                                  </w:r>
                                </w:del>
                              </w:p>
                            </w:txbxContent>
                          </wps:txbx>
                          <wps:bodyPr wrap="square" rtlCol="0">
                            <a:noAutofit/>
                          </wps:bodyPr>
                        </wps:wsp>
                        <wps:wsp>
                          <wps:cNvPr id="32" name="Straight Arrow Connector 35"/>
                          <wps:cNvCnPr>
                            <a:endCxn id="25" idx="0"/>
                          </wps:cNvCnPr>
                          <wps:spPr>
                            <a:xfrm flipH="1">
                              <a:off x="4891875" y="4644478"/>
                              <a:ext cx="983991" cy="725492"/>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33" name="Rectangle 36"/>
                          <wps:cNvSpPr/>
                          <wps:spPr>
                            <a:xfrm>
                              <a:off x="3100547" y="5374875"/>
                              <a:ext cx="1080120" cy="1053999"/>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833A58" w:rsidRPr="00952C83" w:rsidRDefault="00833A58" w:rsidP="008E3E7F">
                                <w:pPr>
                                  <w:pStyle w:val="Normlnywebov"/>
                                  <w:spacing w:before="0" w:beforeAutospacing="0" w:after="0" w:afterAutospacing="0"/>
                                  <w:jc w:val="center"/>
                                  <w:rPr>
                                    <w:del w:id="894" w:author="Autor"/>
                                    <w:sz w:val="20"/>
                                    <w:szCs w:val="20"/>
                                  </w:rPr>
                                </w:pPr>
                                <w:del w:id="895" w:author="Autor">
                                  <w:r w:rsidRPr="00952C83">
                                    <w:rPr>
                                      <w:color w:val="000000" w:themeColor="dark1"/>
                                      <w:kern w:val="24"/>
                                      <w:sz w:val="20"/>
                                      <w:szCs w:val="20"/>
                                    </w:rPr>
                                    <w:delText xml:space="preserve">Oddelenie  implementácie projektov </w:delText>
                                  </w:r>
                                  <w:r>
                                    <w:rPr>
                                      <w:color w:val="000000" w:themeColor="dark1"/>
                                      <w:kern w:val="24"/>
                                      <w:sz w:val="20"/>
                                      <w:szCs w:val="20"/>
                                    </w:rPr>
                                    <w:delText>I1</w:delText>
                                  </w:r>
                                  <w:r w:rsidRPr="00952C83">
                                    <w:rPr>
                                      <w:color w:val="000000" w:themeColor="dark1"/>
                                      <w:kern w:val="24"/>
                                      <w:sz w:val="20"/>
                                      <w:szCs w:val="20"/>
                                    </w:rPr>
                                    <w:delText xml:space="preserve"> – </w:delText>
                                  </w:r>
                                  <w:r>
                                    <w:rPr>
                                      <w:color w:val="000000" w:themeColor="dark1"/>
                                      <w:kern w:val="24"/>
                                      <w:sz w:val="20"/>
                                      <w:szCs w:val="20"/>
                                    </w:rPr>
                                    <w:delText>II2</w:delText>
                                  </w:r>
                                </w:del>
                              </w:p>
                            </w:txbxContent>
                          </wps:txbx>
                          <wps:bodyPr rtlCol="0" anchor="ctr"/>
                        </wps:wsp>
                        <wps:wsp>
                          <wps:cNvPr id="34" name="Straight Arrow Connector 20"/>
                          <wps:cNvCnPr/>
                          <wps:spPr>
                            <a:xfrm flipH="1">
                              <a:off x="2564904" y="2051720"/>
                              <a:ext cx="792088" cy="1"/>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35" name="Rectangle 33"/>
                          <wps:cNvSpPr/>
                          <wps:spPr>
                            <a:xfrm>
                              <a:off x="2492895" y="4571967"/>
                              <a:ext cx="1152793" cy="648071"/>
                            </a:xfrm>
                            <a:prstGeom prst="rect">
                              <a:avLst/>
                            </a:prstGeom>
                            <a:solidFill>
                              <a:srgbClr val="92D050"/>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896" w:author="Autor"/>
                                  </w:rPr>
                                </w:pPr>
                                <w:del w:id="897" w:author="Autor">
                                  <w:r>
                                    <w:rPr>
                                      <w:color w:val="000000" w:themeColor="dark1"/>
                                      <w:kern w:val="24"/>
                                      <w:sz w:val="22"/>
                                      <w:szCs w:val="22"/>
                                    </w:rPr>
                                    <w:delText>Odbor posudzovania projektov</w:delText>
                                  </w:r>
                                </w:del>
                              </w:p>
                            </w:txbxContent>
                          </wps:txbx>
                          <wps:bodyPr rtlCol="0" anchor="ctr"/>
                        </wps:wsp>
                        <wps:wsp>
                          <wps:cNvPr id="36" name="Rectangle 24"/>
                          <wps:cNvSpPr/>
                          <wps:spPr>
                            <a:xfrm>
                              <a:off x="3501008" y="1691680"/>
                              <a:ext cx="1656184" cy="576064"/>
                            </a:xfrm>
                            <a:prstGeom prst="rect">
                              <a:avLst/>
                            </a:prstGeom>
                            <a:solidFill>
                              <a:srgbClr val="92D050"/>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898" w:author="Autor"/>
                                  </w:rPr>
                                </w:pPr>
                                <w:del w:id="899" w:author="Autor">
                                  <w:r>
                                    <w:rPr>
                                      <w:color w:val="000000" w:themeColor="dark1"/>
                                      <w:kern w:val="24"/>
                                      <w:sz w:val="22"/>
                                      <w:szCs w:val="22"/>
                                    </w:rPr>
                                    <w:delText>Odbor technickej pomoci a riadenia ľudských zdrojov</w:delText>
                                  </w:r>
                                </w:del>
                              </w:p>
                            </w:txbxContent>
                          </wps:txbx>
                          <wps:bodyPr rtlCol="0" anchor="ctr"/>
                        </wps:wsp>
                        <wps:wsp>
                          <wps:cNvPr id="37" name="Straight Arrow Connector 26"/>
                          <wps:cNvCnPr/>
                          <wps:spPr>
                            <a:xfrm>
                              <a:off x="4365104" y="1331640"/>
                              <a:ext cx="1080120"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38" name="Straight Arrow Connector 39"/>
                          <wps:cNvCnPr/>
                          <wps:spPr>
                            <a:xfrm>
                              <a:off x="5085184" y="4644008"/>
                              <a:ext cx="86409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39" name="Straight Arrow Connector 52"/>
                          <wps:cNvCnPr/>
                          <wps:spPr>
                            <a:xfrm>
                              <a:off x="5733256" y="3347864"/>
                              <a:ext cx="100811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40" name="Straight Arrow Connector 53"/>
                          <wps:cNvCnPr/>
                          <wps:spPr>
                            <a:xfrm flipH="1">
                              <a:off x="6741200" y="3347825"/>
                              <a:ext cx="110" cy="389376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41" name="Rectangle 55"/>
                          <wps:cNvSpPr/>
                          <wps:spPr>
                            <a:xfrm>
                              <a:off x="4526432" y="6810578"/>
                              <a:ext cx="1898830" cy="72008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900" w:author="Autor"/>
                                  </w:rPr>
                                </w:pPr>
                                <w:del w:id="901" w:author="Autor">
                                  <w:r>
                                    <w:rPr>
                                      <w:color w:val="000000" w:themeColor="dark1"/>
                                      <w:kern w:val="24"/>
                                      <w:sz w:val="22"/>
                                      <w:szCs w:val="22"/>
                                    </w:rPr>
                                    <w:delText>Oddelenie  kontroly verejného obstarávania</w:delText>
                                  </w:r>
                                </w:del>
                              </w:p>
                            </w:txbxContent>
                          </wps:txbx>
                          <wps:bodyPr rtlCol="0" anchor="ctr"/>
                        </wps:wsp>
                        <wps:wsp>
                          <wps:cNvPr id="42" name="Straight Arrow Connector 70"/>
                          <wps:cNvCnPr/>
                          <wps:spPr>
                            <a:xfrm>
                              <a:off x="476672" y="2267744"/>
                              <a:ext cx="0" cy="48245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43" name="Rectangle 74"/>
                          <wps:cNvSpPr/>
                          <wps:spPr>
                            <a:xfrm>
                              <a:off x="764704" y="2699792"/>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902" w:author="Autor"/>
                                  </w:rPr>
                                </w:pPr>
                                <w:del w:id="903" w:author="Autor">
                                  <w:r>
                                    <w:rPr>
                                      <w:color w:val="000000" w:themeColor="dark1"/>
                                      <w:kern w:val="24"/>
                                      <w:sz w:val="22"/>
                                      <w:szCs w:val="22"/>
                                    </w:rPr>
                                    <w:delText>Oddelenie programovania a metodiky</w:delText>
                                  </w:r>
                                </w:del>
                              </w:p>
                            </w:txbxContent>
                          </wps:txbx>
                          <wps:bodyPr rtlCol="0" anchor="ctr"/>
                        </wps:wsp>
                        <wps:wsp>
                          <wps:cNvPr id="44" name="Rectangle 75"/>
                          <wps:cNvSpPr/>
                          <wps:spPr>
                            <a:xfrm>
                              <a:off x="764704" y="3707904"/>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904" w:author="Autor"/>
                                  </w:rPr>
                                </w:pPr>
                                <w:del w:id="905" w:author="Autor">
                                  <w:r>
                                    <w:rPr>
                                      <w:color w:val="000000" w:themeColor="dark1"/>
                                      <w:kern w:val="24"/>
                                      <w:sz w:val="22"/>
                                      <w:szCs w:val="22"/>
                                    </w:rPr>
                                    <w:delText>Oddelenie monitorovania OP, hodnotenia OP a informovania a komunikácie</w:delText>
                                  </w:r>
                                </w:del>
                              </w:p>
                            </w:txbxContent>
                          </wps:txbx>
                          <wps:bodyPr rtlCol="0" anchor="ctr"/>
                        </wps:wsp>
                        <wps:wsp>
                          <wps:cNvPr id="45" name="Rectangle 76"/>
                          <wps:cNvSpPr/>
                          <wps:spPr>
                            <a:xfrm>
                              <a:off x="764704" y="5868144"/>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906" w:author="Autor"/>
                                  </w:rPr>
                                </w:pPr>
                                <w:del w:id="907" w:author="Autor">
                                  <w:r>
                                    <w:rPr>
                                      <w:color w:val="000000" w:themeColor="dark1"/>
                                      <w:kern w:val="24"/>
                                      <w:sz w:val="22"/>
                                      <w:szCs w:val="22"/>
                                    </w:rPr>
                                    <w:delText>Oddelenie ITMS</w:delText>
                                  </w:r>
                                </w:del>
                              </w:p>
                            </w:txbxContent>
                          </wps:txbx>
                          <wps:bodyPr rtlCol="0" anchor="ctr"/>
                        </wps:wsp>
                        <wps:wsp>
                          <wps:cNvPr id="46" name="Straight Arrow Connector 80"/>
                          <wps:cNvCnPr/>
                          <wps:spPr>
                            <a:xfrm>
                              <a:off x="476672" y="2987824"/>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47" name="Straight Arrow Connector 82"/>
                          <wps:cNvCnPr/>
                          <wps:spPr>
                            <a:xfrm>
                              <a:off x="476672" y="392392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48" name="Straight Arrow Connector 83"/>
                          <wps:cNvCnPr/>
                          <wps:spPr>
                            <a:xfrm>
                              <a:off x="476672" y="608416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49" name="Straight Arrow Connector 97"/>
                          <wps:cNvCnPr/>
                          <wps:spPr>
                            <a:xfrm flipH="1">
                              <a:off x="5013176" y="1331640"/>
                              <a:ext cx="8384" cy="36004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50" name="Straight Arrow Connector 103"/>
                          <wps:cNvCnPr/>
                          <wps:spPr>
                            <a:xfrm flipH="1">
                              <a:off x="6453336" y="7241602"/>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51" name="Rectangle 37"/>
                          <wps:cNvSpPr/>
                          <wps:spPr>
                            <a:xfrm>
                              <a:off x="476673" y="971588"/>
                              <a:ext cx="1431776" cy="720080"/>
                            </a:xfrm>
                            <a:prstGeom prst="rect">
                              <a:avLst/>
                            </a:prstGeom>
                            <a:solidFill>
                              <a:srgbClr val="92D050"/>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908" w:author="Autor"/>
                                  </w:rPr>
                                </w:pPr>
                                <w:del w:id="909" w:author="Autor">
                                  <w:r>
                                    <w:rPr>
                                      <w:color w:val="000000" w:themeColor="dark1"/>
                                      <w:kern w:val="24"/>
                                      <w:sz w:val="22"/>
                                      <w:szCs w:val="22"/>
                                    </w:rPr>
                                    <w:delText>Odbor kontroly sekcie implementácie EŠIF</w:delText>
                                  </w:r>
                                </w:del>
                              </w:p>
                            </w:txbxContent>
                          </wps:txbx>
                          <wps:bodyPr rtlCol="0" anchor="ctr"/>
                        </wps:wsp>
                        <wps:wsp>
                          <wps:cNvPr id="52" name="Straight Arrow Connector 38"/>
                          <wps:cNvCnPr/>
                          <wps:spPr>
                            <a:xfrm flipH="1">
                              <a:off x="1916832" y="1331640"/>
                              <a:ext cx="50405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53" name="Rectangle 40"/>
                          <wps:cNvSpPr/>
                          <wps:spPr>
                            <a:xfrm>
                              <a:off x="4797152" y="179512"/>
                              <a:ext cx="1431776" cy="567679"/>
                            </a:xfrm>
                            <a:prstGeom prst="rect">
                              <a:avLst/>
                            </a:prstGeom>
                            <a:solidFill>
                              <a:srgbClr val="92D050"/>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910" w:author="Autor"/>
                                  </w:rPr>
                                </w:pPr>
                                <w:del w:id="911" w:author="Autor">
                                  <w:r>
                                    <w:rPr>
                                      <w:color w:val="000000" w:themeColor="dark1"/>
                                      <w:kern w:val="24"/>
                                      <w:sz w:val="22"/>
                                      <w:szCs w:val="22"/>
                                    </w:rPr>
                                    <w:delText>Odbor legislatívno -  právny</w:delText>
                                  </w:r>
                                </w:del>
                              </w:p>
                            </w:txbxContent>
                          </wps:txbx>
                          <wps:bodyPr rtlCol="0" anchor="ctr"/>
                        </wps:wsp>
                        <wps:wsp>
                          <wps:cNvPr id="54" name="Rectangle 41"/>
                          <wps:cNvSpPr/>
                          <wps:spPr>
                            <a:xfrm>
                              <a:off x="5445114" y="827583"/>
                              <a:ext cx="1296144" cy="720080"/>
                            </a:xfrm>
                            <a:prstGeom prst="rect">
                              <a:avLst/>
                            </a:prstGeom>
                            <a:solidFill>
                              <a:srgbClr val="92D050"/>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912" w:author="Autor"/>
                                  </w:rPr>
                                </w:pPr>
                                <w:del w:id="913" w:author="Autor">
                                  <w:r>
                                    <w:rPr>
                                      <w:color w:val="000000" w:themeColor="dark1"/>
                                      <w:kern w:val="24"/>
                                      <w:sz w:val="22"/>
                                      <w:szCs w:val="22"/>
                                    </w:rPr>
                                    <w:delText>Odbor národných a veľkých projektov</w:delText>
                                  </w:r>
                                </w:del>
                              </w:p>
                            </w:txbxContent>
                          </wps:txbx>
                          <wps:bodyPr rtlCol="0" anchor="ctr"/>
                        </wps:wsp>
                        <wps:wsp>
                          <wps:cNvPr id="55" name="Straight Arrow Connector 42"/>
                          <wps:cNvCnPr/>
                          <wps:spPr>
                            <a:xfrm>
                              <a:off x="6093139" y="1475606"/>
                              <a:ext cx="0" cy="471951"/>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8" name="Straight Arrow Connector 46"/>
                          <wps:cNvCnPr/>
                          <wps:spPr>
                            <a:xfrm flipV="1">
                              <a:off x="4869160" y="755576"/>
                              <a:ext cx="0" cy="576064"/>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7" name="Rectangle 67"/>
                          <wps:cNvSpPr/>
                          <wps:spPr>
                            <a:xfrm>
                              <a:off x="5229156" y="1947571"/>
                              <a:ext cx="1090714" cy="880713"/>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914" w:author="Autor"/>
                                  </w:rPr>
                                </w:pPr>
                                <w:del w:id="915" w:author="Autor">
                                  <w:r>
                                    <w:rPr>
                                      <w:color w:val="000000" w:themeColor="dark1"/>
                                      <w:kern w:val="24"/>
                                      <w:sz w:val="22"/>
                                      <w:szCs w:val="22"/>
                                    </w:rPr>
                                    <w:delText>Oddelenie  prípravy nár. a veľkých projektov</w:delText>
                                  </w:r>
                                </w:del>
                              </w:p>
                            </w:txbxContent>
                          </wps:txbx>
                          <wps:bodyPr rtlCol="0" anchor="ctr"/>
                        </wps:wsp>
                        <wps:wsp>
                          <wps:cNvPr id="98" name="Rectangle 84"/>
                          <wps:cNvSpPr/>
                          <wps:spPr>
                            <a:xfrm>
                              <a:off x="6453205" y="1947571"/>
                              <a:ext cx="1037250" cy="88073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916" w:author="Autor"/>
                                  </w:rPr>
                                </w:pPr>
                                <w:del w:id="917" w:author="Autor">
                                  <w:r>
                                    <w:rPr>
                                      <w:color w:val="000000" w:themeColor="dark1"/>
                                      <w:kern w:val="24"/>
                                      <w:sz w:val="22"/>
                                      <w:szCs w:val="22"/>
                                    </w:rPr>
                                    <w:delText>Oddelenie  implementácie nár. a veľkých projektov</w:delText>
                                  </w:r>
                                </w:del>
                              </w:p>
                            </w:txbxContent>
                          </wps:txbx>
                          <wps:bodyPr rtlCol="0" anchor="ctr"/>
                        </wps:wsp>
                        <wps:wsp>
                          <wps:cNvPr id="101" name="Rectangle 44"/>
                          <wps:cNvSpPr/>
                          <wps:spPr>
                            <a:xfrm>
                              <a:off x="764704" y="6732240"/>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833A58" w:rsidRDefault="00833A58" w:rsidP="008E3E7F">
                                <w:pPr>
                                  <w:pStyle w:val="Normlnywebov"/>
                                  <w:spacing w:before="0" w:beforeAutospacing="0" w:after="0" w:afterAutospacing="0"/>
                                  <w:jc w:val="center"/>
                                  <w:rPr>
                                    <w:del w:id="918" w:author="Autor"/>
                                  </w:rPr>
                                </w:pPr>
                                <w:del w:id="919" w:author="Autor">
                                  <w:r>
                                    <w:rPr>
                                      <w:color w:val="000000" w:themeColor="dark1"/>
                                      <w:kern w:val="24"/>
                                      <w:sz w:val="22"/>
                                      <w:szCs w:val="22"/>
                                    </w:rPr>
                                    <w:delText>Oddelenie koordinácie auditov a certifikačných overovaní</w:delText>
                                  </w:r>
                                </w:del>
                              </w:p>
                            </w:txbxContent>
                          </wps:txbx>
                          <wps:bodyPr rtlCol="0" anchor="ctr"/>
                        </wps:wsp>
                        <wps:wsp>
                          <wps:cNvPr id="102" name="Straight Arrow Connector 47"/>
                          <wps:cNvCnPr/>
                          <wps:spPr>
                            <a:xfrm>
                              <a:off x="476672" y="7092280"/>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g:wgp>
                    </a:graphicData>
                  </a:graphic>
                </wp:inline>
              </w:drawing>
            </mc:Choice>
            <mc:Fallback>
              <w:pict>
                <v:group w14:anchorId="42E43AAA" id="Skupina 77" o:spid="_x0000_s1072" style="width:497.45pt;height:581.35pt;mso-position-horizontal-relative:char;mso-position-vertical-relative:line" coordorigin="3326,1075" coordsize="71577,74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">
                  <v:rect id="Rectangle 4" o:spid="_x0000_s1073" style="position:absolute;left:19888;top:1075;width:26643;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" fillcolor="#00b0f0" strokecolor="windowText" strokeweight="1pt">
                    <v:textbox>
                      <w:txbxContent>
                        <w:p w:rsidR="00833A58" w:rsidRDefault="00833A58" w:rsidP="008E3E7F">
                          <w:pPr>
                            <w:pStyle w:val="Normlnywebov"/>
                            <w:spacing w:before="0" w:beforeAutospacing="0" w:after="0" w:afterAutospacing="0"/>
                            <w:jc w:val="center"/>
                            <w:rPr>
                              <w:del w:id="920" w:author="Autor"/>
                            </w:rPr>
                          </w:pPr>
                          <w:del w:id="921" w:author="Autor">
                            <w:r>
                              <w:rPr>
                                <w:color w:val="000000" w:themeColor="dark1"/>
                                <w:kern w:val="24"/>
                                <w:sz w:val="22"/>
                                <w:szCs w:val="22"/>
                              </w:rPr>
                              <w:delText>Sekcia implementácie EŠIF</w:delText>
                            </w:r>
                          </w:del>
                        </w:p>
                      </w:txbxContent>
                    </v:textbox>
                  </v:rect>
                  <v:rect id="Rectangle 5" o:spid="_x0000_s1074" style="position:absolute;left:3326;top:17636;width:22323;height:50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" fillcolor="#92d050" strokecolor="windowText" strokeweight="1pt">
                    <v:textbox>
                      <w:txbxContent>
                        <w:p w:rsidR="00833A58" w:rsidRDefault="00833A58" w:rsidP="008E3E7F">
                          <w:pPr>
                            <w:pStyle w:val="Normlnywebov"/>
                            <w:spacing w:before="0" w:beforeAutospacing="0" w:after="0" w:afterAutospacing="0"/>
                            <w:jc w:val="center"/>
                            <w:rPr>
                              <w:del w:id="922" w:author="Autor"/>
                            </w:rPr>
                          </w:pPr>
                          <w:del w:id="923" w:author="Autor">
                            <w:r>
                              <w:rPr>
                                <w:color w:val="000000" w:themeColor="dark1"/>
                                <w:kern w:val="24"/>
                                <w:sz w:val="22"/>
                                <w:szCs w:val="22"/>
                              </w:rPr>
                              <w:delText>Odbor riadenia  operačného programu</w:delText>
                            </w:r>
                          </w:del>
                        </w:p>
                      </w:txbxContent>
                    </v:textbox>
                  </v:rect>
                  <v:rect id="Rectangle 6" o:spid="_x0000_s1075" style="position:absolute;left:42210;top:31317;width:15122;height:66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" fillcolor="#92d050" strokecolor="windowText" strokeweight="1pt">
                    <v:textbox>
                      <w:txbxContent>
                        <w:p w:rsidR="00833A58" w:rsidRDefault="00833A58" w:rsidP="008E3E7F">
                          <w:pPr>
                            <w:pStyle w:val="Normlnywebov"/>
                            <w:spacing w:before="0" w:beforeAutospacing="0" w:after="0" w:afterAutospacing="0"/>
                            <w:jc w:val="center"/>
                            <w:rPr>
                              <w:del w:id="924" w:author="Autor"/>
                            </w:rPr>
                          </w:pPr>
                          <w:del w:id="925" w:author="Autor">
                            <w:r>
                              <w:rPr>
                                <w:color w:val="000000" w:themeColor="dark1"/>
                                <w:kern w:val="24"/>
                                <w:sz w:val="22"/>
                                <w:szCs w:val="22"/>
                              </w:rPr>
                              <w:delText>Odbor implementácie projektov</w:delText>
                            </w:r>
                          </w:del>
                        </w:p>
                      </w:txbxContent>
                    </v:textbox>
                  </v:rect>
                  <v:rect id="Rectangle 7" o:spid="_x0000_s1076" style="position:absolute;left:24208;top:11876;width:19443;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" fillcolor="#ffc000" strokecolor="windowText" strokeweight="1pt">
                    <v:textbox>
                      <w:txbxContent>
                        <w:p w:rsidR="00833A58" w:rsidRDefault="00833A58" w:rsidP="008E3E7F">
                          <w:pPr>
                            <w:pStyle w:val="Normlnywebov"/>
                            <w:spacing w:before="0" w:beforeAutospacing="0" w:after="0" w:afterAutospacing="0"/>
                            <w:jc w:val="center"/>
                            <w:rPr>
                              <w:del w:id="926" w:author="Autor"/>
                            </w:rPr>
                          </w:pPr>
                          <w:del w:id="927" w:author="Autor">
                            <w:r>
                              <w:rPr>
                                <w:color w:val="000000" w:themeColor="dark1"/>
                                <w:kern w:val="24"/>
                                <w:sz w:val="22"/>
                                <w:szCs w:val="22"/>
                              </w:rPr>
                              <w:delText>Úsek generálneho riaditeľa</w:delText>
                            </w:r>
                          </w:del>
                        </w:p>
                      </w:txbxContent>
                    </v:textbox>
                  </v:rect>
                  <v:shape id="Straight Arrow Connector 9" o:spid="_x0000_s1077" type="#_x0000_t32" style="position:absolute;left:33569;top:4675;width:0;height:6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" strokecolor="windowText">
                    <v:stroke endarrow="block"/>
                  </v:shape>
                  <v:shape id="Straight Arrow Connector 16" o:spid="_x0000_s1078" type="#_x0000_t32" style="position:absolute;left:33569;top:33477;width:8641;height:1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" strokecolor="windowText">
                    <v:stroke endarrow="block"/>
                  </v:shape>
                  <v:shape id="Straight Arrow Connector 17" o:spid="_x0000_s1079" type="#_x0000_t32" style="position:absolute;left:33569;top:15476;width:0;height:302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" strokecolor="windowText">
                    <v:stroke endarrow="block"/>
                  </v:shape>
                  <v:rect id="Rectangle 10" o:spid="_x0000_s1080" style="position:absolute;left:43650;top:53699;width:10536;height:10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" fillcolor="#8eb4e3" strokecolor="windowText" strokeweight="1pt">
                    <v:textbox>
                      <w:txbxContent>
                        <w:p w:rsidR="00833A58" w:rsidRPr="00952C83" w:rsidRDefault="00833A58" w:rsidP="008E3E7F">
                          <w:pPr>
                            <w:pStyle w:val="Normlnywebov"/>
                            <w:spacing w:before="0" w:beforeAutospacing="0" w:after="0" w:afterAutospacing="0"/>
                            <w:jc w:val="center"/>
                            <w:rPr>
                              <w:del w:id="928" w:author="Autor"/>
                              <w:sz w:val="20"/>
                              <w:szCs w:val="20"/>
                            </w:rPr>
                          </w:pPr>
                          <w:del w:id="929" w:author="Autor">
                            <w:r w:rsidRPr="00952C83">
                              <w:rPr>
                                <w:color w:val="000000" w:themeColor="dark1"/>
                                <w:kern w:val="24"/>
                                <w:sz w:val="20"/>
                                <w:szCs w:val="20"/>
                              </w:rPr>
                              <w:delText>Oddelenie  projektového riadenia</w:delText>
                            </w:r>
                            <w:r>
                              <w:rPr>
                                <w:color w:val="000000" w:themeColor="dark1"/>
                                <w:kern w:val="24"/>
                                <w:sz w:val="20"/>
                                <w:szCs w:val="20"/>
                              </w:rPr>
                              <w:delText xml:space="preserve"> I1</w:delText>
                            </w:r>
                          </w:del>
                        </w:p>
                      </w:txbxContent>
                    </v:textbox>
                  </v:rect>
                  <v:rect id="_x0000_s1081" style="position:absolute;left:54848;top:53547;width:10118;height:10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" fillcolor="#8eb4e3" strokecolor="windowText" strokeweight="1pt">
                    <v:textbox>
                      <w:txbxContent>
                        <w:p w:rsidR="00833A58" w:rsidRDefault="00833A58" w:rsidP="008E3E7F">
                          <w:pPr>
                            <w:pStyle w:val="Normlnywebov"/>
                            <w:spacing w:before="0" w:beforeAutospacing="0" w:after="0" w:afterAutospacing="0"/>
                            <w:jc w:val="center"/>
                            <w:rPr>
                              <w:del w:id="930" w:author="Autor"/>
                            </w:rPr>
                          </w:pPr>
                          <w:del w:id="931" w:author="Autor">
                            <w:r>
                              <w:rPr>
                                <w:color w:val="000000" w:themeColor="dark1"/>
                                <w:kern w:val="24"/>
                                <w:sz w:val="22"/>
                                <w:szCs w:val="22"/>
                              </w:rPr>
                              <w:delText>Oddelenie  finančného riadenia a kontroly projektov II2</w:delText>
                            </w:r>
                          </w:del>
                        </w:p>
                      </w:txbxContent>
                    </v:textbox>
                  </v:rect>
                  <v:shape id="Straight Arrow Connector 13" o:spid="_x0000_s1082" type="#_x0000_t32" style="position:absolute;left:40660;top:46439;width:5870;height:72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" strokecolor="windowText">
                    <v:stroke endarrow="block"/>
                  </v:shape>
                  <v:shape id="Straight Arrow Connector 22" o:spid="_x0000_s1083" type="#_x0000_t32" style="position:absolute;left:50851;top:35638;width:0;height:108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" strokecolor="windowText">
                    <v:stroke endarrow="block"/>
                  </v:shape>
                  <v:shape id="Straight Arrow Connector 23" o:spid="_x0000_s1084" type="#_x0000_t32" style="position:absolute;left:45811;top:46440;width:576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" strokecolor="windowText">
                    <v:stroke endarrow="block"/>
                  </v:shape>
                  <v:shape id="TextBox 25" o:spid="_x0000_s1085" type="#_x0000_t202" style="position:absolute;left:39329;top:43559;width:11429;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rsidR="00833A58" w:rsidRDefault="00833A58" w:rsidP="008E3E7F">
                          <w:pPr>
                            <w:pStyle w:val="Normlnywebov"/>
                            <w:spacing w:before="0" w:beforeAutospacing="0" w:after="0" w:afterAutospacing="0"/>
                            <w:rPr>
                              <w:del w:id="932" w:author="Autor"/>
                            </w:rPr>
                          </w:pPr>
                          <w:del w:id="933" w:author="Autor">
                            <w:r>
                              <w:rPr>
                                <w:color w:val="000000" w:themeColor="text1"/>
                                <w:kern w:val="24"/>
                                <w:sz w:val="18"/>
                                <w:szCs w:val="18"/>
                              </w:rPr>
                              <w:delText>Alternatíva 1</w:delText>
                            </w:r>
                          </w:del>
                        </w:p>
                      </w:txbxContent>
                    </v:textbox>
                  </v:shape>
                  <v:shape id="TextBox 27" o:spid="_x0000_s1086" type="#_x0000_t202" style="position:absolute;left:53730;top:43558;width:1080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rsidR="00833A58" w:rsidRDefault="00833A58" w:rsidP="008E3E7F">
                          <w:pPr>
                            <w:pStyle w:val="Normlnywebov"/>
                            <w:spacing w:before="0" w:beforeAutospacing="0" w:after="0" w:afterAutospacing="0"/>
                            <w:rPr>
                              <w:del w:id="934" w:author="Autor"/>
                            </w:rPr>
                          </w:pPr>
                          <w:del w:id="935" w:author="Autor">
                            <w:r>
                              <w:rPr>
                                <w:color w:val="000000" w:themeColor="text1"/>
                                <w:kern w:val="24"/>
                                <w:sz w:val="18"/>
                                <w:szCs w:val="18"/>
                              </w:rPr>
                              <w:delText>Alternatíva 2</w:delText>
                            </w:r>
                          </w:del>
                        </w:p>
                      </w:txbxContent>
                    </v:textbox>
                  </v:shape>
                  <v:shape id="Straight Arrow Connector 35" o:spid="_x0000_s1087" type="#_x0000_t32" style="position:absolute;left:48918;top:46444;width:9840;height:725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" strokecolor="windowText">
                    <v:stroke endarrow="block"/>
                  </v:shape>
                  <v:rect id="Rectangle 36" o:spid="_x0000_s1088" style="position:absolute;left:31005;top:53748;width:10801;height:10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" fillcolor="#8eb4e3" strokecolor="windowText" strokeweight="1pt">
                    <v:textbox>
                      <w:txbxContent>
                        <w:p w:rsidR="00833A58" w:rsidRPr="00952C83" w:rsidRDefault="00833A58" w:rsidP="008E3E7F">
                          <w:pPr>
                            <w:pStyle w:val="Normlnywebov"/>
                            <w:spacing w:before="0" w:beforeAutospacing="0" w:after="0" w:afterAutospacing="0"/>
                            <w:jc w:val="center"/>
                            <w:rPr>
                              <w:del w:id="936" w:author="Autor"/>
                              <w:sz w:val="20"/>
                              <w:szCs w:val="20"/>
                            </w:rPr>
                          </w:pPr>
                          <w:del w:id="937" w:author="Autor">
                            <w:r w:rsidRPr="00952C83">
                              <w:rPr>
                                <w:color w:val="000000" w:themeColor="dark1"/>
                                <w:kern w:val="24"/>
                                <w:sz w:val="20"/>
                                <w:szCs w:val="20"/>
                              </w:rPr>
                              <w:delText xml:space="preserve">Oddelenie  implementácie projektov </w:delText>
                            </w:r>
                            <w:r>
                              <w:rPr>
                                <w:color w:val="000000" w:themeColor="dark1"/>
                                <w:kern w:val="24"/>
                                <w:sz w:val="20"/>
                                <w:szCs w:val="20"/>
                              </w:rPr>
                              <w:delText>I1</w:delText>
                            </w:r>
                            <w:r w:rsidRPr="00952C83">
                              <w:rPr>
                                <w:color w:val="000000" w:themeColor="dark1"/>
                                <w:kern w:val="24"/>
                                <w:sz w:val="20"/>
                                <w:szCs w:val="20"/>
                              </w:rPr>
                              <w:delText xml:space="preserve"> – </w:delText>
                            </w:r>
                            <w:r>
                              <w:rPr>
                                <w:color w:val="000000" w:themeColor="dark1"/>
                                <w:kern w:val="24"/>
                                <w:sz w:val="20"/>
                                <w:szCs w:val="20"/>
                              </w:rPr>
                              <w:delText>II2</w:delText>
                            </w:r>
                          </w:del>
                        </w:p>
                      </w:txbxContent>
                    </v:textbox>
                  </v:rect>
                  <v:shape id="Straight Arrow Connector 20" o:spid="_x0000_s1089" type="#_x0000_t32" style="position:absolute;left:25649;top:20517;width:79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" strokecolor="windowText">
                    <v:stroke endarrow="block"/>
                  </v:shape>
                  <v:rect id="Rectangle 33" o:spid="_x0000_s1090" style="position:absolute;left:24928;top:45719;width:11528;height:64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" fillcolor="#92d050" strokecolor="windowText" strokeweight="1pt">
                    <v:textbox>
                      <w:txbxContent>
                        <w:p w:rsidR="00833A58" w:rsidRDefault="00833A58" w:rsidP="008E3E7F">
                          <w:pPr>
                            <w:pStyle w:val="Normlnywebov"/>
                            <w:spacing w:before="0" w:beforeAutospacing="0" w:after="0" w:afterAutospacing="0"/>
                            <w:jc w:val="center"/>
                            <w:rPr>
                              <w:del w:id="938" w:author="Autor"/>
                            </w:rPr>
                          </w:pPr>
                          <w:del w:id="939" w:author="Autor">
                            <w:r>
                              <w:rPr>
                                <w:color w:val="000000" w:themeColor="dark1"/>
                                <w:kern w:val="24"/>
                                <w:sz w:val="22"/>
                                <w:szCs w:val="22"/>
                              </w:rPr>
                              <w:delText>Odbor posudzovania projektov</w:delText>
                            </w:r>
                          </w:del>
                        </w:p>
                      </w:txbxContent>
                    </v:textbox>
                  </v:rect>
                  <v:rect id="Rectangle 24" o:spid="_x0000_s1091" style="position:absolute;left:35010;top:16916;width:16561;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" fillcolor="#92d050" strokecolor="windowText" strokeweight="1pt">
                    <v:textbox>
                      <w:txbxContent>
                        <w:p w:rsidR="00833A58" w:rsidRDefault="00833A58" w:rsidP="008E3E7F">
                          <w:pPr>
                            <w:pStyle w:val="Normlnywebov"/>
                            <w:spacing w:before="0" w:beforeAutospacing="0" w:after="0" w:afterAutospacing="0"/>
                            <w:jc w:val="center"/>
                            <w:rPr>
                              <w:del w:id="940" w:author="Autor"/>
                            </w:rPr>
                          </w:pPr>
                          <w:del w:id="941" w:author="Autor">
                            <w:r>
                              <w:rPr>
                                <w:color w:val="000000" w:themeColor="dark1"/>
                                <w:kern w:val="24"/>
                                <w:sz w:val="22"/>
                                <w:szCs w:val="22"/>
                              </w:rPr>
                              <w:delText>Odbor technickej pomoci a riadenia ľudských zdrojov</w:delText>
                            </w:r>
                          </w:del>
                        </w:p>
                      </w:txbxContent>
                    </v:textbox>
                  </v:rect>
                  <v:shape id="Straight Arrow Connector 26" o:spid="_x0000_s1092" type="#_x0000_t32" style="position:absolute;left:43651;top:13316;width:108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" strokecolor="windowText">
                    <v:stroke endarrow="block"/>
                  </v:shape>
                  <v:shape id="Straight Arrow Connector 39" o:spid="_x0000_s1093" type="#_x0000_t32" style="position:absolute;left:50851;top:46440;width:86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" strokecolor="windowText">
                    <v:stroke endarrow="block"/>
                  </v:shape>
                  <v:shape id="Straight Arrow Connector 52" o:spid="_x0000_s1094" type="#_x0000_t32" style="position:absolute;left:57332;top:33478;width:10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" strokecolor="windowText">
                    <v:stroke endarrow="block"/>
                  </v:shape>
                  <v:shape id="Straight Arrow Connector 53" o:spid="_x0000_s1095" type="#_x0000_t32" style="position:absolute;left:67412;top:33478;width:1;height:3893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" strokecolor="windowText">
                    <v:stroke endarrow="block"/>
                  </v:shape>
                  <v:rect id="Rectangle 55" o:spid="_x0000_s1096" style="position:absolute;left:45264;top:68105;width:18988;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" fillcolor="#8eb4e3" strokecolor="windowText" strokeweight="1pt">
                    <v:textbox>
                      <w:txbxContent>
                        <w:p w:rsidR="00833A58" w:rsidRDefault="00833A58" w:rsidP="008E3E7F">
                          <w:pPr>
                            <w:pStyle w:val="Normlnywebov"/>
                            <w:spacing w:before="0" w:beforeAutospacing="0" w:after="0" w:afterAutospacing="0"/>
                            <w:jc w:val="center"/>
                            <w:rPr>
                              <w:del w:id="942" w:author="Autor"/>
                            </w:rPr>
                          </w:pPr>
                          <w:del w:id="943" w:author="Autor">
                            <w:r>
                              <w:rPr>
                                <w:color w:val="000000" w:themeColor="dark1"/>
                                <w:kern w:val="24"/>
                                <w:sz w:val="22"/>
                                <w:szCs w:val="22"/>
                              </w:rPr>
                              <w:delText>Oddelenie  kontroly verejného obstarávania</w:delText>
                            </w:r>
                          </w:del>
                        </w:p>
                      </w:txbxContent>
                    </v:textbox>
                  </v:rect>
                  <v:shape id="Straight Arrow Connector 70" o:spid="_x0000_s1097" type="#_x0000_t32" style="position:absolute;left:4766;top:22677;width:0;height:482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" strokecolor="windowText">
                    <v:stroke endarrow="block"/>
                  </v:shape>
                  <v:rect id="Rectangle 74" o:spid="_x0000_s1098" style="position:absolute;left:7647;top:26997;width:19358;height:7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" fillcolor="#8eb4e3" strokecolor="windowText" strokeweight="1pt">
                    <v:textbox>
                      <w:txbxContent>
                        <w:p w:rsidR="00833A58" w:rsidRDefault="00833A58" w:rsidP="008E3E7F">
                          <w:pPr>
                            <w:pStyle w:val="Normlnywebov"/>
                            <w:spacing w:before="0" w:beforeAutospacing="0" w:after="0" w:afterAutospacing="0"/>
                            <w:jc w:val="center"/>
                            <w:rPr>
                              <w:del w:id="944" w:author="Autor"/>
                            </w:rPr>
                          </w:pPr>
                          <w:del w:id="945" w:author="Autor">
                            <w:r>
                              <w:rPr>
                                <w:color w:val="000000" w:themeColor="dark1"/>
                                <w:kern w:val="24"/>
                                <w:sz w:val="22"/>
                                <w:szCs w:val="22"/>
                              </w:rPr>
                              <w:delText>Oddelenie programovania a metodiky</w:delText>
                            </w:r>
                          </w:del>
                        </w:p>
                      </w:txbxContent>
                    </v:textbox>
                  </v:rect>
                  <v:rect id="Rectangle 75" o:spid="_x0000_s1099" style="position:absolute;left:7647;top:37079;width:19358;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" fillcolor="#8eb4e3" strokecolor="windowText" strokeweight="1pt">
                    <v:textbox>
                      <w:txbxContent>
                        <w:p w:rsidR="00833A58" w:rsidRDefault="00833A58" w:rsidP="008E3E7F">
                          <w:pPr>
                            <w:pStyle w:val="Normlnywebov"/>
                            <w:spacing w:before="0" w:beforeAutospacing="0" w:after="0" w:afterAutospacing="0"/>
                            <w:jc w:val="center"/>
                            <w:rPr>
                              <w:del w:id="946" w:author="Autor"/>
                            </w:rPr>
                          </w:pPr>
                          <w:del w:id="947" w:author="Autor">
                            <w:r>
                              <w:rPr>
                                <w:color w:val="000000" w:themeColor="dark1"/>
                                <w:kern w:val="24"/>
                                <w:sz w:val="22"/>
                                <w:szCs w:val="22"/>
                              </w:rPr>
                              <w:delText>Oddelenie monitorovania OP, hodnotenia OP a informovania a komunikácie</w:delText>
                            </w:r>
                          </w:del>
                        </w:p>
                      </w:txbxContent>
                    </v:textbox>
                  </v:rect>
                  <v:rect id="Rectangle 76" o:spid="_x0000_s1100" style="position:absolute;left:7647;top:58681;width:19358;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" fillcolor="#8eb4e3" strokecolor="windowText" strokeweight="1pt">
                    <v:textbox>
                      <w:txbxContent>
                        <w:p w:rsidR="00833A58" w:rsidRDefault="00833A58" w:rsidP="008E3E7F">
                          <w:pPr>
                            <w:pStyle w:val="Normlnywebov"/>
                            <w:spacing w:before="0" w:beforeAutospacing="0" w:after="0" w:afterAutospacing="0"/>
                            <w:jc w:val="center"/>
                            <w:rPr>
                              <w:del w:id="948" w:author="Autor"/>
                            </w:rPr>
                          </w:pPr>
                          <w:del w:id="949" w:author="Autor">
                            <w:r>
                              <w:rPr>
                                <w:color w:val="000000" w:themeColor="dark1"/>
                                <w:kern w:val="24"/>
                                <w:sz w:val="22"/>
                                <w:szCs w:val="22"/>
                              </w:rPr>
                              <w:delText>Oddelenie ITMS</w:delText>
                            </w:r>
                          </w:del>
                        </w:p>
                      </w:txbxContent>
                    </v:textbox>
                  </v:rect>
                  <v:shape id="Straight Arrow Connector 80" o:spid="_x0000_s1101" type="#_x0000_t32" style="position:absolute;left:4766;top:29878;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" strokecolor="windowText">
                    <v:stroke endarrow="block"/>
                  </v:shape>
                  <v:shape id="Straight Arrow Connector 82" o:spid="_x0000_s1102" type="#_x0000_t32" style="position:absolute;left:4766;top:39239;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" strokecolor="windowText">
                    <v:stroke endarrow="block"/>
                  </v:shape>
                  <v:shape id="Straight Arrow Connector 83" o:spid="_x0000_s1103" type="#_x0000_t32" style="position:absolute;left:4766;top:60841;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" strokecolor="windowText">
                    <v:stroke endarrow="block"/>
                  </v:shape>
                  <v:shape id="Straight Arrow Connector 97" o:spid="_x0000_s1104" type="#_x0000_t32" style="position:absolute;left:50131;top:13316;width:84;height:36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" strokecolor="windowText">
                    <v:stroke endarrow="block"/>
                  </v:shape>
                  <v:shape id="Straight Arrow Connector 103" o:spid="_x0000_s1105" type="#_x0000_t32" style="position:absolute;left:64533;top:72416;width:2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" strokecolor="windowText">
                    <v:stroke endarrow="block"/>
                  </v:shape>
                  <v:rect id="Rectangle 37" o:spid="_x0000_s1106" style="position:absolute;left:4766;top:9715;width:14318;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" fillcolor="#92d050" strokecolor="windowText" strokeweight="1pt">
                    <v:textbox>
                      <w:txbxContent>
                        <w:p w:rsidR="00833A58" w:rsidRDefault="00833A58" w:rsidP="008E3E7F">
                          <w:pPr>
                            <w:pStyle w:val="Normlnywebov"/>
                            <w:spacing w:before="0" w:beforeAutospacing="0" w:after="0" w:afterAutospacing="0"/>
                            <w:jc w:val="center"/>
                            <w:rPr>
                              <w:del w:id="950" w:author="Autor"/>
                            </w:rPr>
                          </w:pPr>
                          <w:del w:id="951" w:author="Autor">
                            <w:r>
                              <w:rPr>
                                <w:color w:val="000000" w:themeColor="dark1"/>
                                <w:kern w:val="24"/>
                                <w:sz w:val="22"/>
                                <w:szCs w:val="22"/>
                              </w:rPr>
                              <w:delText>Odbor kontroly sekcie implementácie EŠIF</w:delText>
                            </w:r>
                          </w:del>
                        </w:p>
                      </w:txbxContent>
                    </v:textbox>
                  </v:rect>
                  <v:shape id="Straight Arrow Connector 38" o:spid="_x0000_s1107" type="#_x0000_t32" style="position:absolute;left:19168;top:13316;width:50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" strokecolor="windowText">
                    <v:stroke endarrow="block"/>
                  </v:shape>
                  <v:rect id="Rectangle 40" o:spid="_x0000_s1108" style="position:absolute;left:47971;top:1795;width:14318;height:5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" fillcolor="#92d050" strokecolor="windowText" strokeweight="1pt">
                    <v:textbox>
                      <w:txbxContent>
                        <w:p w:rsidR="00833A58" w:rsidRDefault="00833A58" w:rsidP="008E3E7F">
                          <w:pPr>
                            <w:pStyle w:val="Normlnywebov"/>
                            <w:spacing w:before="0" w:beforeAutospacing="0" w:after="0" w:afterAutospacing="0"/>
                            <w:jc w:val="center"/>
                            <w:rPr>
                              <w:del w:id="952" w:author="Autor"/>
                            </w:rPr>
                          </w:pPr>
                          <w:del w:id="953" w:author="Autor">
                            <w:r>
                              <w:rPr>
                                <w:color w:val="000000" w:themeColor="dark1"/>
                                <w:kern w:val="24"/>
                                <w:sz w:val="22"/>
                                <w:szCs w:val="22"/>
                              </w:rPr>
                              <w:delText>Odbor legislatívno -  právny</w:delText>
                            </w:r>
                          </w:del>
                        </w:p>
                      </w:txbxContent>
                    </v:textbox>
                  </v:rect>
                  <v:rect id="Rectangle 41" o:spid="_x0000_s1109" style="position:absolute;left:54451;top:8275;width:1296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" fillcolor="#92d050" strokecolor="windowText" strokeweight="1pt">
                    <v:textbox>
                      <w:txbxContent>
                        <w:p w:rsidR="00833A58" w:rsidRDefault="00833A58" w:rsidP="008E3E7F">
                          <w:pPr>
                            <w:pStyle w:val="Normlnywebov"/>
                            <w:spacing w:before="0" w:beforeAutospacing="0" w:after="0" w:afterAutospacing="0"/>
                            <w:jc w:val="center"/>
                            <w:rPr>
                              <w:del w:id="954" w:author="Autor"/>
                            </w:rPr>
                          </w:pPr>
                          <w:del w:id="955" w:author="Autor">
                            <w:r>
                              <w:rPr>
                                <w:color w:val="000000" w:themeColor="dark1"/>
                                <w:kern w:val="24"/>
                                <w:sz w:val="22"/>
                                <w:szCs w:val="22"/>
                              </w:rPr>
                              <w:delText>Odbor národných a veľkých projektov</w:delText>
                            </w:r>
                          </w:del>
                        </w:p>
                      </w:txbxContent>
                    </v:textbox>
                  </v:rect>
                  <v:shape id="Straight Arrow Connector 42" o:spid="_x0000_s1110" type="#_x0000_t32" style="position:absolute;left:60931;top:14756;width:0;height:47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" strokecolor="windowText">
                    <v:stroke endarrow="block"/>
                  </v:shape>
                  <v:shape id="Straight Arrow Connector 46" o:spid="_x0000_s1111" type="#_x0000_t32" style="position:absolute;left:48691;top:7555;width:0;height:57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" strokecolor="windowText">
                    <v:stroke endarrow="block"/>
                  </v:shape>
                  <v:rect id="Rectangle 67" o:spid="_x0000_s1112" style="position:absolute;left:52291;top:19475;width:10907;height:88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" fillcolor="#8eb4e3" strokecolor="windowText" strokeweight="1pt">
                    <v:textbox>
                      <w:txbxContent>
                        <w:p w:rsidR="00833A58" w:rsidRDefault="00833A58" w:rsidP="008E3E7F">
                          <w:pPr>
                            <w:pStyle w:val="Normlnywebov"/>
                            <w:spacing w:before="0" w:beforeAutospacing="0" w:after="0" w:afterAutospacing="0"/>
                            <w:jc w:val="center"/>
                            <w:rPr>
                              <w:del w:id="956" w:author="Autor"/>
                            </w:rPr>
                          </w:pPr>
                          <w:del w:id="957" w:author="Autor">
                            <w:r>
                              <w:rPr>
                                <w:color w:val="000000" w:themeColor="dark1"/>
                                <w:kern w:val="24"/>
                                <w:sz w:val="22"/>
                                <w:szCs w:val="22"/>
                              </w:rPr>
                              <w:delText>Oddelenie  prípravy nár. a veľkých projektov</w:delText>
                            </w:r>
                          </w:del>
                        </w:p>
                      </w:txbxContent>
                    </v:textbox>
                  </v:rect>
                  <v:rect id="Rectangle 84" o:spid="_x0000_s1113" style="position:absolute;left:64532;top:19475;width:10372;height:88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" fillcolor="#8eb4e3" strokecolor="windowText" strokeweight="1pt">
                    <v:textbox>
                      <w:txbxContent>
                        <w:p w:rsidR="00833A58" w:rsidRDefault="00833A58" w:rsidP="008E3E7F">
                          <w:pPr>
                            <w:pStyle w:val="Normlnywebov"/>
                            <w:spacing w:before="0" w:beforeAutospacing="0" w:after="0" w:afterAutospacing="0"/>
                            <w:jc w:val="center"/>
                            <w:rPr>
                              <w:del w:id="958" w:author="Autor"/>
                            </w:rPr>
                          </w:pPr>
                          <w:del w:id="959" w:author="Autor">
                            <w:r>
                              <w:rPr>
                                <w:color w:val="000000" w:themeColor="dark1"/>
                                <w:kern w:val="24"/>
                                <w:sz w:val="22"/>
                                <w:szCs w:val="22"/>
                              </w:rPr>
                              <w:delText>Oddelenie  implementácie nár. a veľkých projektov</w:delText>
                            </w:r>
                          </w:del>
                        </w:p>
                      </w:txbxContent>
                    </v:textbox>
                  </v:rect>
                  <v:rect id="Rectangle 44" o:spid="_x0000_s1114" style="position:absolute;left:7647;top:67322;width:19358;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" fillcolor="#8eb4e3" strokecolor="windowText" strokeweight="1pt">
                    <v:textbox>
                      <w:txbxContent>
                        <w:p w:rsidR="00833A58" w:rsidRDefault="00833A58" w:rsidP="008E3E7F">
                          <w:pPr>
                            <w:pStyle w:val="Normlnywebov"/>
                            <w:spacing w:before="0" w:beforeAutospacing="0" w:after="0" w:afterAutospacing="0"/>
                            <w:jc w:val="center"/>
                            <w:rPr>
                              <w:del w:id="960" w:author="Autor"/>
                            </w:rPr>
                          </w:pPr>
                          <w:del w:id="961" w:author="Autor">
                            <w:r>
                              <w:rPr>
                                <w:color w:val="000000" w:themeColor="dark1"/>
                                <w:kern w:val="24"/>
                                <w:sz w:val="22"/>
                                <w:szCs w:val="22"/>
                              </w:rPr>
                              <w:delText>Oddelenie koordinácie auditov a certifikačných overovaní</w:delText>
                            </w:r>
                          </w:del>
                        </w:p>
                      </w:txbxContent>
                    </v:textbox>
                  </v:rect>
                  <v:shape id="Straight Arrow Connector 47" o:spid="_x0000_s1115" type="#_x0000_t32" style="position:absolute;left:4766;top:70922;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" strokecolor="windowText">
                    <v:stroke endarrow="block"/>
                  </v:shape>
                  <w10:anchorlock/>
                </v:group>
              </w:pict>
            </mc:Fallback>
          </mc:AlternateContent>
        </w:r>
      </w:del>
    </w:p>
    <w:p w:rsidR="008E3E7F" w:rsidRDefault="003A7CE8" w:rsidP="001B1D6E">
      <w:pPr>
        <w:spacing w:before="240" w:after="120"/>
        <w:jc w:val="both"/>
        <w:rPr>
          <w:ins w:id="962" w:author="Autor"/>
        </w:rPr>
      </w:pPr>
      <w:ins w:id="963" w:author="Autor">
        <w:r>
          <w:rPr>
            <w:noProof/>
          </w:rPr>
          <mc:AlternateContent>
            <mc:Choice Requires="wps">
              <w:drawing>
                <wp:anchor distT="0" distB="0" distL="114300" distR="114300" simplePos="0" relativeHeight="251640320" behindDoc="0" locked="0" layoutInCell="1" allowOverlap="1" wp14:anchorId="1994CE9F" wp14:editId="6EAA40DE">
                  <wp:simplePos x="0" y="0"/>
                  <wp:positionH relativeFrom="column">
                    <wp:posOffset>4866005</wp:posOffset>
                  </wp:positionH>
                  <wp:positionV relativeFrom="paragraph">
                    <wp:posOffset>4723653</wp:posOffset>
                  </wp:positionV>
                  <wp:extent cx="503369" cy="725805"/>
                  <wp:effectExtent l="0" t="0" r="49530" b="55245"/>
                  <wp:wrapNone/>
                  <wp:docPr id="1" name="Straight Arrow Connector 15"/>
                  <wp:cNvGraphicFramePr/>
                  <a:graphic xmlns:a="http://schemas.openxmlformats.org/drawingml/2006/main">
                    <a:graphicData uri="http://schemas.microsoft.com/office/word/2010/wordprocessingShape">
                      <wps:wsp>
                        <wps:cNvCnPr/>
                        <wps:spPr>
                          <a:xfrm>
                            <a:off x="0" y="0"/>
                            <a:ext cx="503369" cy="72580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1C0587BA" id="Straight Arrow Connector 15" o:spid="_x0000_s1026" type="#_x0000_t32" style="position:absolute;margin-left:383.15pt;margin-top:371.95pt;width:39.65pt;height:57.1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" strokecolor="windowText">
                  <v:stroke endarrow="block"/>
                </v:shape>
              </w:pict>
            </mc:Fallback>
          </mc:AlternateContent>
        </w:r>
        <w:r w:rsidR="0015456E">
          <w:rPr>
            <w:noProof/>
          </w:rPr>
          <mc:AlternateContent>
            <mc:Choice Requires="wps">
              <w:drawing>
                <wp:anchor distT="0" distB="0" distL="114300" distR="114300" simplePos="0" relativeHeight="251641344" behindDoc="0" locked="0" layoutInCell="1" allowOverlap="1" wp14:anchorId="62D2EA96" wp14:editId="6E5E8014">
                  <wp:simplePos x="0" y="0"/>
                  <wp:positionH relativeFrom="column">
                    <wp:posOffset>2646680</wp:posOffset>
                  </wp:positionH>
                  <wp:positionV relativeFrom="paragraph">
                    <wp:posOffset>2605405</wp:posOffset>
                  </wp:positionV>
                  <wp:extent cx="276225" cy="0"/>
                  <wp:effectExtent l="0" t="76200" r="28575" b="114300"/>
                  <wp:wrapNone/>
                  <wp:docPr id="10" name="Straight Arrow Connector 10"/>
                  <wp:cNvGraphicFramePr/>
                  <a:graphic xmlns:a="http://schemas.openxmlformats.org/drawingml/2006/main">
                    <a:graphicData uri="http://schemas.microsoft.com/office/word/2010/wordprocessingShape">
                      <wps:wsp>
                        <wps:cNvCnPr/>
                        <wps:spPr>
                          <a:xfrm>
                            <a:off x="0" y="0"/>
                            <a:ext cx="27622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96B6B7" id="Straight Arrow Connector 10" o:spid="_x0000_s1026" type="#_x0000_t32" style="position:absolute;margin-left:208.4pt;margin-top:205.15pt;width:21.75pt;height:0;z-index:251641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" strokecolor="black [3213]">
                  <v:stroke endarrow="open"/>
                </v:shape>
              </w:pict>
            </mc:Fallback>
          </mc:AlternateContent>
        </w:r>
        <w:r w:rsidR="008E3E7F">
          <w:rPr>
            <w:noProof/>
          </w:rPr>
          <mc:AlternateContent>
            <mc:Choice Requires="wps">
              <w:drawing>
                <wp:anchor distT="0" distB="0" distL="114300" distR="114300" simplePos="0" relativeHeight="251639296" behindDoc="0" locked="0" layoutInCell="1" allowOverlap="1" wp14:anchorId="0B615005" wp14:editId="2F478731">
                  <wp:simplePos x="0" y="0"/>
                  <wp:positionH relativeFrom="column">
                    <wp:posOffset>5086411</wp:posOffset>
                  </wp:positionH>
                  <wp:positionV relativeFrom="paragraph">
                    <wp:posOffset>1503677</wp:posOffset>
                  </wp:positionV>
                  <wp:extent cx="678309" cy="397742"/>
                  <wp:effectExtent l="0" t="0" r="64770" b="59690"/>
                  <wp:wrapNone/>
                  <wp:docPr id="2" name="Rovná spojovacia šípka 9"/>
                  <wp:cNvGraphicFramePr/>
                  <a:graphic xmlns:a="http://schemas.openxmlformats.org/drawingml/2006/main">
                    <a:graphicData uri="http://schemas.microsoft.com/office/word/2010/wordprocessingShape">
                      <wps:wsp>
                        <wps:cNvCnPr/>
                        <wps:spPr>
                          <a:xfrm>
                            <a:off x="0" y="0"/>
                            <a:ext cx="678309" cy="397742"/>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w14:anchorId="7FB4B199" id="Rovná spojovacia šípka 9" o:spid="_x0000_s1026" type="#_x0000_t32" style="position:absolute;margin-left:400.5pt;margin-top:118.4pt;width:53.4pt;height:31.3pt;z-index:251639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">
                  <v:stroke endarrow="open"/>
                </v:shape>
              </w:pict>
            </mc:Fallback>
          </mc:AlternateContent>
        </w:r>
      </w:ins>
    </w:p>
    <w:p w:rsidR="00B61F49" w:rsidRDefault="00B61F49">
      <w:pPr>
        <w:spacing w:after="200" w:line="276" w:lineRule="auto"/>
        <w:rPr>
          <w:sz w:val="22"/>
          <w:szCs w:val="20"/>
          <w:lang w:eastAsia="en-US"/>
        </w:rPr>
      </w:pPr>
      <w:r>
        <w:br w:type="page"/>
      </w:r>
    </w:p>
    <w:p w:rsidR="001423D4" w:rsidRPr="00687AD4" w:rsidRDefault="001423D4" w:rsidP="009C708C">
      <w:pPr>
        <w:pStyle w:val="Odsekzoznamu"/>
        <w:numPr>
          <w:ilvl w:val="0"/>
          <w:numId w:val="23"/>
        </w:numPr>
        <w:spacing w:before="120" w:after="120"/>
        <w:ind w:left="425" w:hanging="425"/>
        <w:contextualSpacing w:val="0"/>
        <w:jc w:val="both"/>
        <w:rPr>
          <w:i/>
        </w:rPr>
      </w:pPr>
      <w:r w:rsidRPr="0004217B">
        <w:rPr>
          <w:u w:val="single"/>
        </w:rPr>
        <w:lastRenderedPageBreak/>
        <w:t>Riadenie OP</w:t>
      </w:r>
      <w:r>
        <w:t xml:space="preserve"> - p</w:t>
      </w:r>
      <w:r w:rsidRPr="00FF15B5">
        <w:t>od riadením OP sa rozumejú procesy programovania, informovania a komunikácie, monitorovania OP a hodnotenia OP, oddelenie ITMS, ktoré zodpoved</w:t>
      </w:r>
      <w:r>
        <w:t>á</w:t>
      </w:r>
      <w:r w:rsidRPr="00FF15B5">
        <w:t xml:space="preserve"> za správu ITMS</w:t>
      </w:r>
      <w:r w:rsidR="00D97217">
        <w:t>2014+</w:t>
      </w:r>
      <w:r w:rsidRPr="00FF15B5">
        <w:t>, procesy v oblasti metodiky, oddelenie koordinácie auditov a certifikačných overovaní.</w:t>
      </w:r>
    </w:p>
    <w:p w:rsidR="001423D4" w:rsidRPr="00FC3C83" w:rsidRDefault="001423D4" w:rsidP="009C708C">
      <w:pPr>
        <w:pStyle w:val="Odsekzoznamu"/>
        <w:numPr>
          <w:ilvl w:val="0"/>
          <w:numId w:val="23"/>
        </w:numPr>
        <w:spacing w:before="120" w:after="120"/>
        <w:ind w:left="425" w:hanging="425"/>
        <w:contextualSpacing w:val="0"/>
        <w:jc w:val="both"/>
      </w:pPr>
      <w:r w:rsidRPr="00FC3C83">
        <w:rPr>
          <w:u w:val="single"/>
        </w:rPr>
        <w:t>Výber projektov a ich následná implementácia</w:t>
      </w:r>
      <w:r w:rsidRPr="00FC3C83">
        <w:t xml:space="preserve"> - </w:t>
      </w:r>
      <w:r>
        <w:t>o</w:t>
      </w:r>
      <w:r w:rsidRPr="00FC3C83">
        <w:t xml:space="preserve">dbor posudzovania projektov zodpovedá za procesy výberu projektov, od doby zverejnenia výzvy až po </w:t>
      </w:r>
      <w:r>
        <w:t>konečný</w:t>
      </w:r>
      <w:r w:rsidRPr="00FC3C83">
        <w:t xml:space="preserve"> výber projektov (v </w:t>
      </w:r>
      <w:r>
        <w:t>závere</w:t>
      </w:r>
      <w:r w:rsidRPr="00FC3C83">
        <w:t xml:space="preserve"> programového obdobia odbor poskytuje súčinnosť odboru riadenia OP pri procesoch súvisiacich s ukončovaním OP a prípravou nového programového obdobia). </w:t>
      </w:r>
    </w:p>
    <w:p w:rsidR="001423D4" w:rsidRPr="00FC3C83" w:rsidRDefault="001423D4" w:rsidP="001423D4">
      <w:pPr>
        <w:pStyle w:val="Zoznamsodrkami2"/>
        <w:numPr>
          <w:ilvl w:val="0"/>
          <w:numId w:val="0"/>
        </w:numPr>
        <w:spacing w:before="120" w:after="120"/>
        <w:ind w:left="426"/>
        <w:rPr>
          <w:sz w:val="24"/>
          <w:szCs w:val="24"/>
          <w:lang w:val="sk-SK"/>
        </w:rPr>
      </w:pPr>
      <w:r w:rsidRPr="00FC3C83">
        <w:rPr>
          <w:sz w:val="24"/>
          <w:szCs w:val="24"/>
          <w:lang w:val="sk-SK"/>
        </w:rPr>
        <w:t xml:space="preserve">Procesy implementácie projektov, finančného riadenia a kontroly projektov sa zastrešujú na odbore implementácie projektov na úrovni RO, ako aj na úrovni SO. Výsledky Analýzy </w:t>
      </w:r>
      <w:r w:rsidR="00622D18">
        <w:rPr>
          <w:sz w:val="24"/>
          <w:szCs w:val="24"/>
          <w:lang w:val="sk-SK"/>
        </w:rPr>
        <w:t xml:space="preserve">AK </w:t>
      </w:r>
      <w:del w:id="964" w:author="Autor">
        <w:r w:rsidR="00622D18">
          <w:rPr>
            <w:sz w:val="24"/>
            <w:szCs w:val="24"/>
            <w:lang w:val="sk-SK"/>
          </w:rPr>
          <w:delText>EŠIF</w:delText>
        </w:r>
        <w:r w:rsidRPr="00FC3C83">
          <w:rPr>
            <w:sz w:val="24"/>
            <w:szCs w:val="24"/>
            <w:lang w:val="sk-SK"/>
          </w:rPr>
          <w:delText>a</w:delText>
        </w:r>
      </w:del>
      <w:ins w:id="965" w:author="Autor">
        <w:r w:rsidR="00622D18">
          <w:rPr>
            <w:sz w:val="24"/>
            <w:szCs w:val="24"/>
            <w:lang w:val="sk-SK"/>
          </w:rPr>
          <w:t>EŠIF</w:t>
        </w:r>
        <w:r w:rsidR="00DC6CED">
          <w:rPr>
            <w:sz w:val="24"/>
            <w:szCs w:val="24"/>
            <w:lang w:val="sk-SK"/>
          </w:rPr>
          <w:t xml:space="preserve"> </w:t>
        </w:r>
        <w:r w:rsidRPr="00FC3C83">
          <w:rPr>
            <w:sz w:val="24"/>
            <w:szCs w:val="24"/>
            <w:lang w:val="sk-SK"/>
          </w:rPr>
          <w:t>a</w:t>
        </w:r>
      </w:ins>
      <w:r w:rsidRPr="00FC3C83">
        <w:rPr>
          <w:sz w:val="24"/>
          <w:szCs w:val="24"/>
          <w:lang w:val="sk-SK"/>
        </w:rPr>
        <w:t> efektívnosti subjektov zodpovedných za EŠIF a administratívnych kapacít prijímateľov</w:t>
      </w:r>
      <w:r w:rsidR="00A953F4">
        <w:rPr>
          <w:sz w:val="24"/>
          <w:szCs w:val="24"/>
          <w:lang w:val="sk-SK"/>
        </w:rPr>
        <w:t xml:space="preserve"> projektov</w:t>
      </w:r>
      <w:r w:rsidRPr="00FC3C83">
        <w:rPr>
          <w:sz w:val="24"/>
          <w:szCs w:val="24"/>
          <w:lang w:val="sk-SK"/>
        </w:rPr>
        <w:t xml:space="preserve"> poukázali na skutočnosť, že v rámci procesu implementácie je efektívne vytvoriť kumulovanú funkciu projektového manažéra, ktorý je zodpovedný aj za procesy finančného riadenia a kontroly. </w:t>
      </w:r>
    </w:p>
    <w:p w:rsidR="001423D4" w:rsidRPr="00FC3C83" w:rsidRDefault="001423D4" w:rsidP="001423D4">
      <w:pPr>
        <w:pStyle w:val="Zoznamsodrkami2"/>
        <w:numPr>
          <w:ilvl w:val="0"/>
          <w:numId w:val="0"/>
        </w:numPr>
        <w:spacing w:before="120" w:after="120"/>
        <w:ind w:left="426"/>
        <w:rPr>
          <w:sz w:val="24"/>
          <w:szCs w:val="24"/>
          <w:lang w:val="sk-SK"/>
        </w:rPr>
      </w:pPr>
      <w:r w:rsidRPr="00FC3C83">
        <w:rPr>
          <w:sz w:val="24"/>
          <w:szCs w:val="24"/>
          <w:lang w:val="sk-SK"/>
        </w:rPr>
        <w:t xml:space="preserve">Z uvedeného dôvodu sú možné dve varianty usporiadania odboru implementácie projektov. V rámci procesu finančnej kontroly verejného obstarávania (VO) sa navrhuje vytvoriť na každom subjekte samostatné oddelenie kontroly VO, a to z dôvodu náročnosti vykonávanej agendy a akútnej potreby posilnenia procesu finančnej kontroly VO na subjektoch. </w:t>
      </w:r>
    </w:p>
    <w:p w:rsidR="001423D4" w:rsidRDefault="001423D4" w:rsidP="009C708C">
      <w:pPr>
        <w:pStyle w:val="Odsekzoznamu"/>
        <w:numPr>
          <w:ilvl w:val="0"/>
          <w:numId w:val="23"/>
        </w:numPr>
        <w:spacing w:before="120" w:after="120"/>
        <w:ind w:left="425" w:hanging="425"/>
        <w:contextualSpacing w:val="0"/>
        <w:jc w:val="both"/>
      </w:pPr>
      <w:r w:rsidRPr="00FC3C83">
        <w:rPr>
          <w:u w:val="single"/>
        </w:rPr>
        <w:t>Národné a veľké projekty</w:t>
      </w:r>
      <w:r w:rsidRPr="00FC3C83">
        <w:t xml:space="preserve"> - v rámci organizačnej štruktúry RO/SO sa odporúča vytvoriť samostatný odbor zodpovedný za prípravu a následnú implementáciu národných a veľkých projektov.</w:t>
      </w:r>
    </w:p>
    <w:p w:rsidR="001423D4" w:rsidRDefault="001423D4" w:rsidP="009C708C">
      <w:pPr>
        <w:pStyle w:val="Odsekzoznamu"/>
        <w:numPr>
          <w:ilvl w:val="0"/>
          <w:numId w:val="23"/>
        </w:numPr>
        <w:spacing w:before="120" w:after="120"/>
        <w:ind w:left="425" w:hanging="425"/>
        <w:contextualSpacing w:val="0"/>
        <w:jc w:val="both"/>
        <w:rPr>
          <w:rFonts w:eastAsia="Calibri"/>
        </w:rPr>
      </w:pPr>
      <w:r w:rsidRPr="00FC3C83">
        <w:rPr>
          <w:u w:val="single"/>
        </w:rPr>
        <w:t>Legislatíva</w:t>
      </w:r>
      <w:r w:rsidRPr="00FC3C83">
        <w:t xml:space="preserve"> - </w:t>
      </w:r>
      <w:r>
        <w:t xml:space="preserve">vychádzajúc zo zvýšených nárokov na procesy </w:t>
      </w:r>
      <w:r w:rsidRPr="0004217B">
        <w:rPr>
          <w:rFonts w:eastAsia="Calibri"/>
        </w:rPr>
        <w:t xml:space="preserve">opravných prostriedkov a  potreby riešenia správnych úkonov v rámci implementácie EŠIF </w:t>
      </w:r>
      <w:r>
        <w:rPr>
          <w:rFonts w:eastAsia="Calibri"/>
        </w:rPr>
        <w:t xml:space="preserve">sa odporúča vytvorenie </w:t>
      </w:r>
      <w:r w:rsidRPr="0004217B">
        <w:rPr>
          <w:rFonts w:eastAsia="Calibri"/>
        </w:rPr>
        <w:t>samostatn</w:t>
      </w:r>
      <w:r>
        <w:rPr>
          <w:rFonts w:eastAsia="Calibri"/>
        </w:rPr>
        <w:t>ého</w:t>
      </w:r>
      <w:r w:rsidRPr="0004217B">
        <w:rPr>
          <w:rFonts w:eastAsia="Calibri"/>
        </w:rPr>
        <w:t xml:space="preserve"> legislatívno-právn</w:t>
      </w:r>
      <w:r>
        <w:rPr>
          <w:rFonts w:eastAsia="Calibri"/>
        </w:rPr>
        <w:t>eho</w:t>
      </w:r>
      <w:r w:rsidRPr="0004217B">
        <w:rPr>
          <w:rFonts w:eastAsia="Calibri"/>
        </w:rPr>
        <w:t xml:space="preserve"> odbor</w:t>
      </w:r>
      <w:r>
        <w:rPr>
          <w:rFonts w:eastAsia="Calibri"/>
        </w:rPr>
        <w:t>u</w:t>
      </w:r>
      <w:r w:rsidRPr="0004217B">
        <w:rPr>
          <w:rFonts w:eastAsia="Calibri"/>
        </w:rPr>
        <w:t>. Odbor bude zároveň zastrešovať riešenie nezrovnalostí, a to od fázy vzniku nezrovnalosti až po prípadné vymáhanie finančných prostriedkov.</w:t>
      </w:r>
    </w:p>
    <w:p w:rsidR="00C3552E" w:rsidRPr="008E3E7F" w:rsidRDefault="00C3552E" w:rsidP="00833A58">
      <w:pPr>
        <w:pStyle w:val="Odsekzoznamu"/>
        <w:numPr>
          <w:ilvl w:val="0"/>
          <w:numId w:val="23"/>
        </w:numPr>
        <w:spacing w:before="120" w:after="120"/>
        <w:contextualSpacing w:val="0"/>
        <w:jc w:val="both"/>
        <w:rPr>
          <w:rFonts w:eastAsia="Calibri"/>
        </w:rPr>
      </w:pPr>
      <w:r w:rsidRPr="008E3E7F">
        <w:rPr>
          <w:u w:val="single"/>
        </w:rPr>
        <w:t>Technická pomoc</w:t>
      </w:r>
      <w:r w:rsidRPr="00FC3C83">
        <w:t xml:space="preserve"> - odbor technickej pomoci a riadenia ľudských zdrojov, ktorého pôsobnosť je rozšírená o oblasť personálnej agendy, má za úlohu viesť kompletnú agendu riadenia ľudských zdrojov v súčinnosti s osobným úradom, resp. personálnym útvarom danej organizácie, analyzovať vzdelávacie potreby a vypracovávať vzdelávacie plány, pripravovať vzdelávanie, riešiť prípadné problémy AK</w:t>
      </w:r>
      <w:r w:rsidR="00622D18">
        <w:t xml:space="preserve"> EŠIF</w:t>
      </w:r>
      <w:r w:rsidRPr="00FC3C83">
        <w:t xml:space="preserve">, realizovať projekty technickej pomoci a koordinovať spoluprácu s CKO </w:t>
      </w:r>
      <w:r w:rsidR="00326CD3" w:rsidRPr="00326CD3">
        <w:t>a odborom AK EŠIF Úradu vlády SR v oblasti ľudských zdrojov</w:t>
      </w:r>
      <w:r w:rsidRPr="00FC3C83">
        <w:t>.</w:t>
      </w:r>
    </w:p>
    <w:p w:rsidR="00C3552E" w:rsidRDefault="00C3552E" w:rsidP="009C708C">
      <w:pPr>
        <w:pStyle w:val="Odsekzoznamu"/>
        <w:numPr>
          <w:ilvl w:val="0"/>
          <w:numId w:val="23"/>
        </w:numPr>
        <w:spacing w:before="120" w:after="120"/>
        <w:ind w:left="425" w:hanging="425"/>
        <w:contextualSpacing w:val="0"/>
        <w:jc w:val="both"/>
      </w:pPr>
      <w:r w:rsidRPr="00DB5216">
        <w:rPr>
          <w:u w:val="single"/>
        </w:rPr>
        <w:t>Zabezpečovanie kvality RO/SO</w:t>
      </w:r>
      <w:r w:rsidRPr="00FC3C83">
        <w:t xml:space="preserve"> - odbor kontroly sekcie implementácie EŠIF, má  zastrešovať komplexnú kontrolu dodržiavania výkonu procesov na úrovni danej sekcie.  </w:t>
      </w:r>
    </w:p>
    <w:p w:rsidR="00C3552E" w:rsidRPr="0004217B" w:rsidRDefault="00C3552E" w:rsidP="009C708C">
      <w:pPr>
        <w:pStyle w:val="Odsekzoznamu"/>
        <w:numPr>
          <w:ilvl w:val="0"/>
          <w:numId w:val="23"/>
        </w:numPr>
        <w:spacing w:before="120" w:after="120"/>
        <w:ind w:left="425" w:hanging="425"/>
        <w:contextualSpacing w:val="0"/>
        <w:jc w:val="both"/>
      </w:pPr>
      <w:r w:rsidRPr="0004217B">
        <w:t xml:space="preserve">Zavedenie optimálnych organizačných štruktúr bolo navrhnuté z dôvodu eliminácie organizačných zmien </w:t>
      </w:r>
      <w:r>
        <w:t xml:space="preserve">a </w:t>
      </w:r>
      <w:r w:rsidRPr="0004217B">
        <w:t>neopodstatnené</w:t>
      </w:r>
      <w:r>
        <w:t>ho</w:t>
      </w:r>
      <w:r w:rsidRPr="0004217B">
        <w:t xml:space="preserve"> rušeni</w:t>
      </w:r>
      <w:r>
        <w:t>a</w:t>
      </w:r>
      <w:r w:rsidRPr="0004217B">
        <w:t xml:space="preserve"> a vytvárani</w:t>
      </w:r>
      <w:r>
        <w:t>a útvarov</w:t>
      </w:r>
      <w:r w:rsidRPr="0004217B">
        <w:t xml:space="preserve"> v </w:t>
      </w:r>
      <w:r>
        <w:t>rámci</w:t>
      </w:r>
      <w:r w:rsidRPr="00DB5216">
        <w:t xml:space="preserve"> </w:t>
      </w:r>
      <w:r>
        <w:t>RO/SO</w:t>
      </w:r>
      <w:r w:rsidRPr="0004217B">
        <w:t xml:space="preserve">. </w:t>
      </w:r>
    </w:p>
    <w:p w:rsidR="00C3552E" w:rsidRPr="0004217B" w:rsidRDefault="00C3552E" w:rsidP="00C3552E">
      <w:pPr>
        <w:pStyle w:val="Zkladntext"/>
        <w:spacing w:before="120"/>
        <w:ind w:left="426"/>
        <w:jc w:val="both"/>
      </w:pPr>
      <w:r w:rsidRPr="0004217B">
        <w:t xml:space="preserve">Prehľad </w:t>
      </w:r>
      <w:r>
        <w:t xml:space="preserve">predpokladaných </w:t>
      </w:r>
      <w:r w:rsidRPr="0004217B">
        <w:t>pozitívnych dopadov realizácie návrhu štandardizovanej organizačnej štruktúry:</w:t>
      </w:r>
    </w:p>
    <w:p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stabilizácia organizačných štruktúr,</w:t>
      </w:r>
    </w:p>
    <w:p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eliminácia častých organizačných zmien na úrovni subjektov v dôsledku politických vplyvov,</w:t>
      </w:r>
    </w:p>
    <w:p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zníženie fluktuácie administratívnych kapacít,</w:t>
      </w:r>
    </w:p>
    <w:p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lastRenderedPageBreak/>
        <w:t>zefektívnenie implementácie fondov EŠIF.</w:t>
      </w:r>
    </w:p>
    <w:p w:rsidR="00C3552E" w:rsidRDefault="00C3552E" w:rsidP="009C708C">
      <w:pPr>
        <w:pStyle w:val="Odsekzoznamu"/>
        <w:numPr>
          <w:ilvl w:val="0"/>
          <w:numId w:val="23"/>
        </w:numPr>
        <w:spacing w:before="120" w:after="120"/>
        <w:ind w:left="425" w:hanging="425"/>
        <w:contextualSpacing w:val="0"/>
        <w:jc w:val="both"/>
      </w:pPr>
      <w:r>
        <w:t>V rámci organizačnej štruktúry RO</w:t>
      </w:r>
      <w:del w:id="966" w:author="Autor">
        <w:r>
          <w:delText>/</w:delText>
        </w:r>
      </w:del>
      <w:ins w:id="967" w:author="Autor">
        <w:r w:rsidR="00F7365F">
          <w:t xml:space="preserve">, </w:t>
        </w:r>
      </w:ins>
      <w:r>
        <w:t>SO</w:t>
      </w:r>
      <w:ins w:id="968" w:author="Autor">
        <w:r w:rsidR="00F7365F">
          <w:t xml:space="preserve"> a PJ</w:t>
        </w:r>
      </w:ins>
      <w:r>
        <w:t xml:space="preserve"> sa odporúča vytvoriť pracovné pozície</w:t>
      </w:r>
      <w:r>
        <w:rPr>
          <w:rStyle w:val="Odkaznapoznmkupodiarou"/>
        </w:rPr>
        <w:footnoteReference w:id="23"/>
      </w:r>
      <w:r>
        <w:t xml:space="preserve"> v stálej štátnej službe.   </w:t>
      </w:r>
    </w:p>
    <w:p w:rsidR="00C3552E" w:rsidRDefault="00445DF3" w:rsidP="00833A58">
      <w:pPr>
        <w:pStyle w:val="Odsekzoznamu"/>
        <w:numPr>
          <w:ilvl w:val="0"/>
          <w:numId w:val="23"/>
        </w:numPr>
        <w:spacing w:before="120" w:after="120"/>
        <w:contextualSpacing w:val="0"/>
        <w:jc w:val="both"/>
      </w:pPr>
      <w:r>
        <w:t xml:space="preserve">Vzorovú </w:t>
      </w:r>
      <w:r w:rsidR="00C3552E" w:rsidRPr="0004217B">
        <w:t>organizačnú štruktúru nie je možné plošne uplatniť z dôvodu doterajšej implementačnej praxe v programovom období 2007 – 2013. Štandardizovaná organizačná štruktúra má preto iba odporúčací charakter. RO</w:t>
      </w:r>
      <w:del w:id="972" w:author="Autor">
        <w:r w:rsidR="00C3552E" w:rsidRPr="0004217B">
          <w:delText>/</w:delText>
        </w:r>
      </w:del>
      <w:ins w:id="973" w:author="Autor">
        <w:r w:rsidR="00F7365F">
          <w:t xml:space="preserve">, </w:t>
        </w:r>
      </w:ins>
      <w:r w:rsidR="00C3552E" w:rsidRPr="0004217B">
        <w:t>SO</w:t>
      </w:r>
      <w:ins w:id="974" w:author="Autor">
        <w:r w:rsidR="00F7365F">
          <w:t xml:space="preserve"> a PJ</w:t>
        </w:r>
      </w:ins>
      <w:r w:rsidR="00C3552E" w:rsidRPr="0004217B">
        <w:t xml:space="preserve"> si budú môcť vytvoriť vlastnú organizačnú štruktúru</w:t>
      </w:r>
      <w:r w:rsidR="001423D4">
        <w:t>,</w:t>
      </w:r>
      <w:r w:rsidR="00C3552E" w:rsidRPr="0004217B">
        <w:t xml:space="preserve"> prispôsobenú svojim špecifickým potrebám</w:t>
      </w:r>
      <w:r w:rsidR="00C3552E">
        <w:t xml:space="preserve"> v súlade s podmienkami uvádzanými v odsekoch nižšie</w:t>
      </w:r>
      <w:r w:rsidR="00C3552E" w:rsidRPr="0004217B">
        <w:t>.</w:t>
      </w:r>
      <w:r w:rsidR="009843B1">
        <w:t xml:space="preserve"> </w:t>
      </w:r>
      <w:r w:rsidR="009843B1" w:rsidRPr="009843B1">
        <w:t>Pri tvorbe organizačnej štruktúry sú RO</w:t>
      </w:r>
      <w:del w:id="975" w:author="Autor">
        <w:r w:rsidR="009843B1" w:rsidRPr="009843B1">
          <w:delText>/</w:delText>
        </w:r>
      </w:del>
      <w:ins w:id="976" w:author="Autor">
        <w:r w:rsidR="00F7365F">
          <w:t xml:space="preserve">, </w:t>
        </w:r>
      </w:ins>
      <w:r w:rsidR="009843B1" w:rsidRPr="009843B1">
        <w:t>SO</w:t>
      </w:r>
      <w:ins w:id="977" w:author="Autor">
        <w:r w:rsidR="00F7365F">
          <w:t xml:space="preserve"> a PJ</w:t>
        </w:r>
      </w:ins>
      <w:r w:rsidR="009843B1" w:rsidRPr="009843B1">
        <w:t xml:space="preserve"> povinné postupovať v súlade s platnou legislatívou Slovenskej republiky.</w:t>
      </w:r>
    </w:p>
    <w:p w:rsidR="00A953F4" w:rsidRPr="00561F98" w:rsidRDefault="00E96EC1" w:rsidP="009C708C">
      <w:pPr>
        <w:pStyle w:val="Odsekzoznamu"/>
        <w:numPr>
          <w:ilvl w:val="0"/>
          <w:numId w:val="23"/>
        </w:numPr>
        <w:spacing w:before="120" w:after="120"/>
        <w:ind w:left="425" w:hanging="425"/>
        <w:contextualSpacing w:val="0"/>
        <w:jc w:val="both"/>
      </w:pPr>
      <w:bookmarkStart w:id="978" w:name="_Hlk529517943"/>
      <w:ins w:id="979" w:author="Autor">
        <w:r>
          <w:t xml:space="preserve">Všetky dokumenty súvisiace s organizačnou štruktúrou zasiela </w:t>
        </w:r>
      </w:ins>
      <w:r w:rsidR="00C3552E" w:rsidRPr="004A41F5">
        <w:t>RO</w:t>
      </w:r>
      <w:del w:id="980" w:author="Autor">
        <w:r w:rsidR="00C3552E" w:rsidRPr="006D28BF">
          <w:delText>/</w:delText>
        </w:r>
      </w:del>
      <w:ins w:id="981" w:author="Autor">
        <w:r w:rsidR="00302E51">
          <w:t xml:space="preserve"> a </w:t>
        </w:r>
      </w:ins>
      <w:r w:rsidR="00302E51" w:rsidRPr="004A41F5">
        <w:t>SO</w:t>
      </w:r>
      <w:r w:rsidR="0022284A">
        <w:t xml:space="preserve"> </w:t>
      </w:r>
      <w:del w:id="982" w:author="Autor">
        <w:r w:rsidR="00C3552E" w:rsidRPr="006D28BF">
          <w:delText xml:space="preserve">zašle </w:delText>
        </w:r>
      </w:del>
      <w:ins w:id="983" w:author="Autor">
        <w:r>
          <w:t xml:space="preserve">v zmysle aktuálne platnej verzie Systému riadenia EŠIF </w:t>
        </w:r>
      </w:ins>
      <w:r w:rsidR="001423D4" w:rsidRPr="004A41F5">
        <w:t>elektronicky</w:t>
      </w:r>
      <w:r w:rsidR="000C3C54" w:rsidRPr="004A41F5">
        <w:t xml:space="preserve"> </w:t>
      </w:r>
      <w:r w:rsidR="00A953F4" w:rsidRPr="004A41F5">
        <w:t>ÚV</w:t>
      </w:r>
      <w:r w:rsidR="00194885" w:rsidRPr="004A41F5">
        <w:t xml:space="preserve"> </w:t>
      </w:r>
      <w:r w:rsidR="00A953F4" w:rsidRPr="004A41F5">
        <w:t xml:space="preserve">SR, </w:t>
      </w:r>
      <w:del w:id="984" w:author="Autor">
        <w:r w:rsidR="00A953F4">
          <w:delText>Odboru</w:delText>
        </w:r>
      </w:del>
      <w:ins w:id="985" w:author="Autor">
        <w:r w:rsidR="003B33D0">
          <w:t>o</w:t>
        </w:r>
        <w:r w:rsidR="003B33D0" w:rsidRPr="004A41F5">
          <w:t>dboru</w:t>
        </w:r>
      </w:ins>
      <w:r w:rsidR="003B33D0" w:rsidRPr="004A41F5">
        <w:t xml:space="preserve"> </w:t>
      </w:r>
      <w:r w:rsidR="00A953F4" w:rsidRPr="004A41F5">
        <w:t>AK EŠIF</w:t>
      </w:r>
      <w:r>
        <w:t xml:space="preserve"> </w:t>
      </w:r>
      <w:del w:id="986" w:author="Autor">
        <w:r w:rsidR="00C3552E" w:rsidRPr="006D28BF">
          <w:delText>platnú organizačnú štruktúru útvaru do 15 dní od nadobudnutia účinnosti tohto metodického pokynu</w:delText>
        </w:r>
        <w:r w:rsidR="001423D4">
          <w:delText xml:space="preserve"> </w:delText>
        </w:r>
      </w:del>
      <w:r w:rsidR="001423D4" w:rsidRPr="004A41F5">
        <w:t xml:space="preserve">na adresu </w:t>
      </w:r>
      <w:del w:id="987" w:author="Autor">
        <w:r w:rsidR="00D23126">
          <w:fldChar w:fldCharType="begin"/>
        </w:r>
        <w:r w:rsidR="00D23126">
          <w:delInstrText xml:space="preserve"> HYPERLINK "mailto:vzdelavanieakesif@vlada.gov.sk%20" </w:delInstrText>
        </w:r>
        <w:r w:rsidR="00D23126">
          <w:fldChar w:fldCharType="separate"/>
        </w:r>
        <w:r w:rsidR="00A953F4" w:rsidRPr="00FF3B58">
          <w:rPr>
            <w:rStyle w:val="Hypertextovprepojenie"/>
          </w:rPr>
          <w:delText xml:space="preserve">vzdelavanieakesif@vlada.gov.sk </w:delText>
        </w:r>
        <w:r w:rsidR="00D23126">
          <w:rPr>
            <w:rStyle w:val="Hypertextovprepojenie"/>
          </w:rPr>
          <w:fldChar w:fldCharType="end"/>
        </w:r>
      </w:del>
      <w:ins w:id="988" w:author="Autor">
        <w:r w:rsidR="00D23126">
          <w:fldChar w:fldCharType="begin"/>
        </w:r>
        <w:r w:rsidR="00D23126">
          <w:instrText xml:space="preserve"> HYPERLINK "mailto:vzdelavanieakesif@vlada.gov.sk" </w:instrText>
        </w:r>
        <w:r w:rsidR="00D23126">
          <w:fldChar w:fldCharType="separate"/>
        </w:r>
        <w:r w:rsidR="003B33D0" w:rsidRPr="003B33D0">
          <w:rPr>
            <w:rStyle w:val="Hypertextovprepojenie"/>
          </w:rPr>
          <w:t>vzdelavanieakesif@vlada.gov.sk</w:t>
        </w:r>
        <w:r w:rsidR="00D23126">
          <w:rPr>
            <w:rStyle w:val="Hypertextovprepojenie"/>
          </w:rPr>
          <w:fldChar w:fldCharType="end"/>
        </w:r>
        <w:r w:rsidR="003B33D0">
          <w:t xml:space="preserve">, </w:t>
        </w:r>
      </w:ins>
      <w:r w:rsidR="00A953F4" w:rsidRPr="004A41F5">
        <w:t xml:space="preserve">a zároveň vykoná zmeny v príslušnej časti </w:t>
      </w:r>
      <w:ins w:id="989" w:author="Autor">
        <w:r w:rsidR="00BC76EA" w:rsidRPr="00D20FCF">
          <w:t xml:space="preserve">elektronického </w:t>
        </w:r>
      </w:ins>
      <w:r w:rsidR="00A953F4" w:rsidRPr="004A41F5">
        <w:t xml:space="preserve">portálu </w:t>
      </w:r>
      <w:ins w:id="990" w:author="Autor">
        <w:r w:rsidR="00BC76EA" w:rsidRPr="00D20FCF">
          <w:t xml:space="preserve">IS </w:t>
        </w:r>
      </w:ins>
      <w:r w:rsidR="00A953F4" w:rsidRPr="004A41F5">
        <w:t>Centrálneho plánu vzdelávania</w:t>
      </w:r>
      <w:del w:id="991" w:author="Autor">
        <w:r w:rsidR="00A953F4" w:rsidRPr="006D28BF">
          <w:delText>.</w:delText>
        </w:r>
      </w:del>
      <w:ins w:id="992" w:author="Autor">
        <w:r w:rsidR="00BC76EA" w:rsidRPr="00D20FCF">
          <w:t xml:space="preserve"> (IS CPV)</w:t>
        </w:r>
        <w:r w:rsidR="00A953F4" w:rsidRPr="004A41F5">
          <w:t>.</w:t>
        </w:r>
      </w:ins>
      <w:bookmarkEnd w:id="978"/>
      <w:r w:rsidR="00A953F4" w:rsidRPr="004A41F5">
        <w:t xml:space="preserve"> Následne bude</w:t>
      </w:r>
      <w:r w:rsidR="00A953F4">
        <w:t xml:space="preserve"> postupovať v zmysle </w:t>
      </w:r>
      <w:ins w:id="993" w:author="Autor">
        <w:r w:rsidR="003B33D0">
          <w:t xml:space="preserve">aktuálne platnej verzie </w:t>
        </w:r>
      </w:ins>
      <w:r w:rsidR="00A953F4">
        <w:t>MP ÚV</w:t>
      </w:r>
      <w:r w:rsidR="00194885">
        <w:t xml:space="preserve"> </w:t>
      </w:r>
      <w:r w:rsidR="00A953F4">
        <w:t>SR č. 27</w:t>
      </w:r>
      <w:r w:rsidR="00A953F4" w:rsidRPr="00A953F4">
        <w:t xml:space="preserve"> </w:t>
      </w:r>
      <w:r w:rsidR="00A953F4" w:rsidRPr="00561F98">
        <w:t>k realizáci</w:t>
      </w:r>
      <w:r w:rsidR="00A953F4">
        <w:t xml:space="preserve">i Centrálneho plánu vzdelávania </w:t>
      </w:r>
      <w:r w:rsidR="00A953F4" w:rsidRPr="00561F98">
        <w:t xml:space="preserve">administratívnych kapacít EŠIF v programovom období 2014 </w:t>
      </w:r>
      <w:r w:rsidR="00A953F4">
        <w:t>–</w:t>
      </w:r>
      <w:r w:rsidR="00A953F4" w:rsidRPr="00561F98">
        <w:t xml:space="preserve"> 2020</w:t>
      </w:r>
      <w:r w:rsidR="00A953F4">
        <w:t>.</w:t>
      </w:r>
    </w:p>
    <w:p w:rsidR="00C3552E" w:rsidRPr="005E22C2" w:rsidRDefault="00A953F4" w:rsidP="009C708C">
      <w:pPr>
        <w:pStyle w:val="Odsekzoznamu"/>
        <w:numPr>
          <w:ilvl w:val="0"/>
          <w:numId w:val="23"/>
        </w:numPr>
        <w:spacing w:before="120" w:after="120"/>
        <w:ind w:left="425" w:hanging="425"/>
        <w:contextualSpacing w:val="0"/>
        <w:jc w:val="both"/>
      </w:pPr>
      <w:del w:id="994" w:author="Autor">
        <w:r>
          <w:delText xml:space="preserve"> </w:delText>
        </w:r>
      </w:del>
      <w:r w:rsidR="00C3552E" w:rsidRPr="006D28BF">
        <w:t>Súčasťou informácie o organizačnej štruktúre bude organigram (grafické znázornenie organizačnej štruktúry) útvaru, jeho začlenenie v organizačnej štruktúre organizácie, pod ktorej pôsobnosť spadá, stručný popis činností jednotlivých odborov a oddelení</w:t>
      </w:r>
      <w:r w:rsidR="00C3552E">
        <w:t>,</w:t>
      </w:r>
      <w:r w:rsidR="00C3552E" w:rsidRPr="006D28BF">
        <w:t xml:space="preserve"> ako aj počet </w:t>
      </w:r>
      <w:r w:rsidR="00C3552E">
        <w:t>štandardizovaných</w:t>
      </w:r>
      <w:r w:rsidR="00C3552E" w:rsidRPr="006D28BF">
        <w:t xml:space="preserve"> pozícií</w:t>
      </w:r>
      <w:r w:rsidR="000C3C54">
        <w:t xml:space="preserve"> </w:t>
      </w:r>
      <w:r w:rsidR="00C3552E" w:rsidRPr="006D28BF">
        <w:t>na jednotlivých odboroch a</w:t>
      </w:r>
      <w:r w:rsidR="00C3552E">
        <w:t> </w:t>
      </w:r>
      <w:r w:rsidR="00C3552E" w:rsidRPr="006D28BF">
        <w:t>oddeleniach</w:t>
      </w:r>
      <w:r w:rsidR="00C3552E">
        <w:t>,</w:t>
      </w:r>
      <w:r w:rsidR="00C3552E" w:rsidRPr="006D28BF">
        <w:t xml:space="preserve"> vrátane počtu vedúcich zamestnancov. </w:t>
      </w:r>
    </w:p>
    <w:p w:rsidR="00844C25" w:rsidRPr="00B4223A" w:rsidRDefault="00844C25" w:rsidP="00F6031A">
      <w:pPr>
        <w:spacing w:before="120" w:after="120"/>
        <w:jc w:val="both"/>
      </w:pPr>
    </w:p>
    <w:p w:rsidR="00844C25" w:rsidRDefault="00844C25">
      <w:pPr>
        <w:pStyle w:val="MPCKO1"/>
        <w:pPrChange w:id="995" w:author="Autor">
          <w:pPr>
            <w:pStyle w:val="MPCKO1"/>
            <w:ind w:left="284" w:hanging="284"/>
            <w:jc w:val="both"/>
          </w:pPr>
        </w:pPrChange>
      </w:pPr>
      <w:bookmarkStart w:id="996" w:name="_Toc484004895"/>
      <w:r>
        <w:t>Zoznam príloh</w:t>
      </w:r>
      <w:bookmarkEnd w:id="996"/>
    </w:p>
    <w:p w:rsidR="00866F0D" w:rsidRDefault="00844C25" w:rsidP="00C01632">
      <w:pPr>
        <w:pStyle w:val="Odsekzoznamu"/>
        <w:ind w:left="360"/>
      </w:pPr>
      <w:r>
        <w:t xml:space="preserve">Príloha č.1 – Prehľad neštandardizovaných </w:t>
      </w:r>
      <w:ins w:id="997" w:author="Autor">
        <w:r w:rsidR="003B6034">
          <w:t xml:space="preserve">pracovných </w:t>
        </w:r>
      </w:ins>
      <w:r>
        <w:t>pozícií</w:t>
      </w:r>
      <w:r w:rsidR="00316942">
        <w:t xml:space="preserve"> AK EŠIF</w:t>
      </w:r>
      <w:bookmarkEnd w:id="696"/>
      <w:bookmarkEnd w:id="697"/>
    </w:p>
    <w:sectPr w:rsidR="00866F0D" w:rsidSect="00536549">
      <w:headerReference w:type="default" r:id="rId10"/>
      <w:footerReference w:type="default" r:id="rId11"/>
      <w:footerReference w:type="first" r:id="rId12"/>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BB8" w:rsidRDefault="00AF0BB8" w:rsidP="00B948E0">
      <w:r>
        <w:separator/>
      </w:r>
    </w:p>
  </w:endnote>
  <w:endnote w:type="continuationSeparator" w:id="0">
    <w:p w:rsidR="00AF0BB8" w:rsidRDefault="00AF0BB8" w:rsidP="00B948E0">
      <w:r>
        <w:continuationSeparator/>
      </w:r>
    </w:p>
  </w:endnote>
  <w:endnote w:type="continuationNotice" w:id="1">
    <w:p w:rsidR="00AF0BB8" w:rsidRDefault="00AF0B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48B" w:rsidRPr="00CF60E2" w:rsidRDefault="00F6448B" w:rsidP="00536549">
    <w:pPr>
      <w:tabs>
        <w:tab w:val="center" w:pos="4536"/>
        <w:tab w:val="right" w:pos="9072"/>
      </w:tabs>
      <w:jc w:val="right"/>
    </w:pPr>
    <w:r w:rsidRPr="00CF60E2">
      <w:rPr>
        <w:noProof/>
      </w:rPr>
      <mc:AlternateContent>
        <mc:Choice Requires="wps">
          <w:drawing>
            <wp:anchor distT="0" distB="0" distL="114300" distR="114300" simplePos="0" relativeHeight="251658752" behindDoc="0" locked="0" layoutInCell="1" allowOverlap="1" wp14:anchorId="265E1190" wp14:editId="01D480C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0839A23F" id="Rovná spojnica 4" o:spid="_x0000_s1026" style="position:absolute;flip:y;z-index:25165875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rsidR="00F6448B" w:rsidRPr="00CF60E2" w:rsidRDefault="00F6448B" w:rsidP="00536549">
    <w:pPr>
      <w:tabs>
        <w:tab w:val="center" w:pos="4536"/>
        <w:tab w:val="right" w:pos="9072"/>
      </w:tabs>
      <w:jc w:val="right"/>
    </w:pP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1C0CB9">
          <w:rPr>
            <w:noProof/>
          </w:rPr>
          <w:t>37</w:t>
        </w:r>
        <w:r w:rsidRPr="00CF60E2">
          <w:fldChar w:fldCharType="end"/>
        </w:r>
      </w:sdtContent>
    </w:sdt>
  </w:p>
  <w:p w:rsidR="00F6448B" w:rsidRDefault="00F6448B" w:rsidP="0053654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48B" w:rsidRDefault="00F6448B">
    <w:pPr>
      <w:pStyle w:val="Pta"/>
      <w:jc w:val="right"/>
    </w:pPr>
  </w:p>
  <w:p w:rsidR="00F6448B" w:rsidRDefault="00F6448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BB8" w:rsidRDefault="00AF0BB8" w:rsidP="00B948E0">
      <w:r>
        <w:separator/>
      </w:r>
    </w:p>
  </w:footnote>
  <w:footnote w:type="continuationSeparator" w:id="0">
    <w:p w:rsidR="00AF0BB8" w:rsidRDefault="00AF0BB8" w:rsidP="00B948E0">
      <w:r>
        <w:continuationSeparator/>
      </w:r>
    </w:p>
  </w:footnote>
  <w:footnote w:type="continuationNotice" w:id="1">
    <w:p w:rsidR="00AF0BB8" w:rsidRDefault="00AF0BB8"/>
  </w:footnote>
  <w:footnote w:id="2">
    <w:p w:rsidR="00F6448B" w:rsidRDefault="00F6448B">
      <w:pPr>
        <w:pStyle w:val="Textpoznmkypodiarou"/>
      </w:pPr>
      <w:r>
        <w:rPr>
          <w:rStyle w:val="Odkaznapoznmkupodiarou"/>
        </w:rPr>
        <w:footnoteRef/>
      </w:r>
      <w:r>
        <w:t xml:space="preserve"> </w:t>
      </w:r>
      <w:r w:rsidRPr="005E22C2">
        <w:t xml:space="preserve">Kategória výdavkov: 610 </w:t>
      </w:r>
      <w:r w:rsidRPr="005E22C2">
        <w:rPr>
          <w:bCs/>
          <w:iCs/>
        </w:rPr>
        <w:t>Mzdy, platy, služobné príjmy a ostatné osobné vyrovnania a 620 Poistné a príspevok do poisťovní podľa Ekonomickej klasifikácie rozpočtovej klasifikácie.</w:t>
      </w:r>
    </w:p>
  </w:footnote>
  <w:footnote w:id="3">
    <w:p w:rsidR="00F6448B" w:rsidRDefault="00F6448B" w:rsidP="00833A58">
      <w:pPr>
        <w:pStyle w:val="Textpoznmkypodiarou"/>
        <w:ind w:left="90" w:hanging="90"/>
      </w:pPr>
      <w:r>
        <w:rPr>
          <w:rStyle w:val="Odkaznapoznmkupodiarou"/>
        </w:rPr>
        <w:footnoteRef/>
      </w:r>
      <w:r>
        <w:t xml:space="preserve"> </w:t>
      </w:r>
      <w:r w:rsidRPr="00F23F46">
        <w:t xml:space="preserve">Priradenie štandardizovaných </w:t>
      </w:r>
      <w:ins w:id="166" w:author="Autor">
        <w:r>
          <w:t xml:space="preserve">pracovných </w:t>
        </w:r>
      </w:ins>
      <w:r w:rsidRPr="00F23F46">
        <w:t>pozícií k jednotlivým odborom (oddeleniam) má odporúčací charakter.</w:t>
      </w:r>
    </w:p>
  </w:footnote>
  <w:footnote w:id="4">
    <w:p w:rsidR="00F6448B" w:rsidRDefault="00F6448B">
      <w:pPr>
        <w:pStyle w:val="Textpoznmkypodiarou"/>
      </w:pPr>
      <w:r>
        <w:rPr>
          <w:rStyle w:val="Odkaznapoznmkupodiarou"/>
        </w:rPr>
        <w:footnoteRef/>
      </w:r>
      <w:r>
        <w:t xml:space="preserve"> Úlohy koordinátora prípravy národných a veľkých projektov plní </w:t>
      </w:r>
      <w:r w:rsidRPr="00C01632">
        <w:rPr>
          <w:i/>
        </w:rPr>
        <w:t>projektový manažér.</w:t>
      </w:r>
    </w:p>
  </w:footnote>
  <w:footnote w:id="5">
    <w:p w:rsidR="00F6448B" w:rsidRDefault="00F6448B">
      <w:pPr>
        <w:pStyle w:val="Textpoznmkypodiarou"/>
      </w:pPr>
      <w:r>
        <w:rPr>
          <w:rStyle w:val="Odkaznapoznmkupodiarou"/>
        </w:rPr>
        <w:footnoteRef/>
      </w:r>
      <w:r>
        <w:t xml:space="preserve"> Úlohy koordinátora implementácie národných a veľkých projektov plní </w:t>
      </w:r>
      <w:r w:rsidRPr="00C01632">
        <w:rPr>
          <w:i/>
        </w:rPr>
        <w:t>projektový manažér</w:t>
      </w:r>
      <w:r>
        <w:t>.</w:t>
      </w:r>
    </w:p>
  </w:footnote>
  <w:footnote w:id="6">
    <w:p w:rsidR="00F6448B" w:rsidRDefault="00F6448B" w:rsidP="00DB4EEA">
      <w:pPr>
        <w:pStyle w:val="Textpoznmkypodiarou"/>
        <w:jc w:val="both"/>
      </w:pPr>
      <w:r>
        <w:rPr>
          <w:rStyle w:val="Odkaznapoznmkupodiarou"/>
        </w:rPr>
        <w:footnoteRef/>
      </w:r>
      <w:r>
        <w:t xml:space="preserve"> Zadefinované vykonávané procesy k štandardizovaným </w:t>
      </w:r>
      <w:ins w:id="224" w:author="Autor">
        <w:r>
          <w:t xml:space="preserve">pracovným </w:t>
        </w:r>
      </w:ins>
      <w:r>
        <w:t xml:space="preserve">pozíciám sú záväzné. Pre zabezpečenie určitých špecifických procesov (napr. legislatívno-právne procesy, kontrola súladu vykonávaných činností, overovanie podnetov atď.) je možné zabezpečovať v spolupráci s iným útvarom (mimo sekcie implementácie EŠIF) subjektu. </w:t>
      </w:r>
    </w:p>
  </w:footnote>
  <w:footnote w:id="7">
    <w:p w:rsidR="00F6448B" w:rsidRDefault="00F6448B" w:rsidP="00DB4EEA">
      <w:pPr>
        <w:pStyle w:val="Textpoznmkypodiarou"/>
        <w:jc w:val="both"/>
      </w:pPr>
      <w:r>
        <w:rPr>
          <w:rStyle w:val="Odkaznapoznmkupodiarou"/>
        </w:rPr>
        <w:footnoteRef/>
      </w:r>
      <w:r>
        <w:t xml:space="preserve"> Štandardizované </w:t>
      </w:r>
      <w:ins w:id="225" w:author="Autor">
        <w:r>
          <w:t xml:space="preserve">pracovné </w:t>
        </w:r>
      </w:ins>
      <w:r>
        <w:t>pozície k zadefinovaným vykonávaným procesom sú záväzné.</w:t>
      </w:r>
    </w:p>
  </w:footnote>
  <w:footnote w:id="8">
    <w:p w:rsidR="00F6448B" w:rsidRDefault="00F6448B" w:rsidP="00C01C54">
      <w:pPr>
        <w:pStyle w:val="Textpoznmkypodiarou"/>
        <w:jc w:val="both"/>
      </w:pPr>
      <w:r>
        <w:rPr>
          <w:rStyle w:val="Odkaznapoznmkupodiarou"/>
        </w:rPr>
        <w:footnoteRef/>
      </w:r>
      <w:r>
        <w:t xml:space="preserve"> Priradenie štandardizovaných </w:t>
      </w:r>
      <w:ins w:id="226" w:author="Autor">
        <w:r>
          <w:t xml:space="preserve">pracovných </w:t>
        </w:r>
      </w:ins>
      <w:r>
        <w:t xml:space="preserve">pozícií k jednotlivým odborom (oddeleniam) má odporúčací charakter. </w:t>
      </w:r>
    </w:p>
  </w:footnote>
  <w:footnote w:id="9">
    <w:p w:rsidR="00F6448B" w:rsidRPr="00E12E70" w:rsidRDefault="00F6448B" w:rsidP="00DB4EEA">
      <w:pPr>
        <w:pStyle w:val="Textpoznmkypodiarou"/>
        <w:jc w:val="both"/>
      </w:pPr>
      <w:r>
        <w:rPr>
          <w:rStyle w:val="Odkaznapoznmkupodiarou"/>
          <w:rFonts w:eastAsiaTheme="majorEastAsia"/>
        </w:rPr>
        <w:footnoteRef/>
      </w:r>
      <w:r w:rsidRPr="006B3814">
        <w:t xml:space="preserve"> </w:t>
      </w:r>
      <w:r>
        <w:t>Podľa zvolenej štruktúry odboru implementácie projektov.</w:t>
      </w:r>
    </w:p>
  </w:footnote>
  <w:footnote w:id="10">
    <w:p w:rsidR="00F6448B" w:rsidRDefault="00F6448B">
      <w:pPr>
        <w:pStyle w:val="Textpoznmkypodiarou"/>
      </w:pPr>
      <w:r>
        <w:rPr>
          <w:rStyle w:val="Odkaznapoznmkupodiarou"/>
        </w:rPr>
        <w:footnoteRef/>
      </w:r>
      <w:r>
        <w:t xml:space="preserve"> Terms of reference – zadávacie podmienky</w:t>
      </w:r>
    </w:p>
  </w:footnote>
  <w:footnote w:id="11">
    <w:p w:rsidR="00F6448B" w:rsidRDefault="00F6448B">
      <w:pPr>
        <w:pStyle w:val="Textpoznmkypodiarou"/>
      </w:pPr>
      <w:r>
        <w:rPr>
          <w:rStyle w:val="Odkaznapoznmkupodiarou"/>
        </w:rPr>
        <w:footnoteRef/>
      </w:r>
      <w:r>
        <w:t xml:space="preserve"> Zákon č. 292/2014 Z.</w:t>
      </w:r>
      <w:ins w:id="303" w:author="Autor">
        <w:r>
          <w:t xml:space="preserve"> </w:t>
        </w:r>
      </w:ins>
      <w:r>
        <w:t xml:space="preserve">z. </w:t>
      </w:r>
      <w:r w:rsidRPr="0083202E">
        <w:t>o príspevku poskytovanom z európskych štrukturálnych a investičných fondov a o zmene a doplnení niektorých zákonov</w:t>
      </w:r>
      <w:r>
        <w:t xml:space="preserve"> </w:t>
      </w:r>
    </w:p>
  </w:footnote>
  <w:footnote w:id="12">
    <w:p w:rsidR="00F6448B" w:rsidRDefault="00F6448B" w:rsidP="00FC6C10">
      <w:pPr>
        <w:pStyle w:val="Textpoznmkypodiarou"/>
        <w:jc w:val="both"/>
        <w:rPr>
          <w:ins w:id="385" w:author="Autor"/>
        </w:rPr>
      </w:pPr>
      <w:ins w:id="386" w:author="Autor">
        <w:r>
          <w:rPr>
            <w:rStyle w:val="Odkaznapoznmkupodiarou"/>
          </w:rPr>
          <w:footnoteRef/>
        </w:r>
        <w:r>
          <w:t xml:space="preserve"> </w:t>
        </w:r>
        <w:r w:rsidRPr="00CB5A14">
          <w:t>Metodický pokyn dáva možnosť platobnej jednotke</w:t>
        </w:r>
        <w:r>
          <w:t xml:space="preserve"> pri všetkých jej pracovných pozíciách</w:t>
        </w:r>
        <w:r w:rsidRPr="00CB5A14">
          <w:t xml:space="preserve"> rozhodnúť delegovanie uvedenej činnosti na danú pracovnú pozíciu pre konkrétnu finančnú operáciu.</w:t>
        </w:r>
      </w:ins>
    </w:p>
  </w:footnote>
  <w:footnote w:id="13">
    <w:p w:rsidR="00F6448B" w:rsidRDefault="00F6448B" w:rsidP="00631A58">
      <w:pPr>
        <w:pStyle w:val="Textpoznmkypodiarou"/>
        <w:jc w:val="both"/>
        <w:rPr>
          <w:ins w:id="438" w:author="Autor"/>
        </w:rPr>
      </w:pPr>
      <w:ins w:id="439" w:author="Autor">
        <w:r>
          <w:rPr>
            <w:rStyle w:val="Odkaznapoznmkupodiarou"/>
          </w:rPr>
          <w:t>11</w:t>
        </w:r>
        <w:r>
          <w:t xml:space="preserve"> </w:t>
        </w:r>
        <w:r w:rsidRPr="00CB5A14">
          <w:t>Metodický pokyn dáva možnosť platobnej jednotke</w:t>
        </w:r>
        <w:r>
          <w:t xml:space="preserve"> pri všetkých jej pracovných pozíciách</w:t>
        </w:r>
        <w:r w:rsidRPr="00CB5A14">
          <w:t xml:space="preserve"> rozhodnúť delegovanie uvedenej činnosti na danú pracovnú pozíciu pre konkrétnu finančnú operáciu.</w:t>
        </w:r>
      </w:ins>
    </w:p>
  </w:footnote>
  <w:footnote w:id="14">
    <w:p w:rsidR="00F6448B" w:rsidRDefault="00F6448B">
      <w:pPr>
        <w:pStyle w:val="Textpoznmkypodiarou"/>
      </w:pPr>
      <w:r w:rsidRPr="005C748A">
        <w:rPr>
          <w:rStyle w:val="Odkaznapoznmkupodiarou"/>
        </w:rPr>
        <w:footnoteRef/>
      </w:r>
      <w:r w:rsidRPr="005C748A">
        <w:t xml:space="preserve"> Momentálne </w:t>
      </w:r>
      <w:del w:id="616" w:author="Autor">
        <w:r w:rsidR="00833A58" w:rsidRPr="005C748A">
          <w:delText xml:space="preserve">je </w:delText>
        </w:r>
      </w:del>
      <w:r w:rsidRPr="005C748A">
        <w:t xml:space="preserve">platné rozhodnutie MŠVVaŠ SR </w:t>
      </w:r>
      <w:r w:rsidRPr="00833A58">
        <w:rPr>
          <w:bCs/>
          <w:lang w:eastAsia="en-US"/>
        </w:rPr>
        <w:t>č. 2090/2002-sekr. zo 16. 12. 2002 k sústave študijných odborov</w:t>
      </w:r>
      <w:del w:id="617" w:author="Autor">
        <w:r w:rsidR="00833A58" w:rsidRPr="005C748A">
          <w:rPr>
            <w:bCs/>
            <w:lang w:eastAsia="en-US"/>
          </w:rPr>
          <w:delText>.</w:delText>
        </w:r>
      </w:del>
      <w:ins w:id="618" w:author="Autor">
        <w:r>
          <w:rPr>
            <w:bCs/>
            <w:lang w:eastAsia="en-US"/>
          </w:rPr>
          <w:t xml:space="preserve"> </w:t>
        </w:r>
        <w:r w:rsidR="00D23126">
          <w:fldChar w:fldCharType="begin"/>
        </w:r>
        <w:r w:rsidR="00D23126">
          <w:instrText xml:space="preserve"> HYPERLINK "https://www.portalvs.sk/sk/studijne-odbory?from=menu1" </w:instrText>
        </w:r>
        <w:r w:rsidR="00D23126">
          <w:fldChar w:fldCharType="separate"/>
        </w:r>
        <w:r w:rsidRPr="00234A0C">
          <w:rPr>
            <w:rStyle w:val="Hypertextovprepojenie"/>
            <w:bCs/>
            <w:lang w:eastAsia="en-US"/>
          </w:rPr>
          <w:t>https://www.portalvs.sk/sk/studijne-odbory?from=menu1</w:t>
        </w:r>
        <w:r w:rsidR="00D23126">
          <w:rPr>
            <w:rStyle w:val="Hypertextovprepojenie"/>
            <w:bCs/>
            <w:lang w:eastAsia="en-US"/>
          </w:rPr>
          <w:fldChar w:fldCharType="end"/>
        </w:r>
        <w:r>
          <w:rPr>
            <w:bCs/>
            <w:lang w:eastAsia="en-US"/>
          </w:rPr>
          <w:t xml:space="preserve">. </w:t>
        </w:r>
      </w:ins>
    </w:p>
  </w:footnote>
  <w:footnote w:id="15">
    <w:p w:rsidR="00F6448B" w:rsidRDefault="00F6448B">
      <w:pPr>
        <w:pStyle w:val="Textpoznmkypodiarou"/>
        <w:jc w:val="both"/>
        <w:pPrChange w:id="637" w:author="Autor">
          <w:pPr>
            <w:pStyle w:val="Textpoznmkypodiarou"/>
          </w:pPr>
        </w:pPrChange>
      </w:pPr>
      <w:r>
        <w:rPr>
          <w:rStyle w:val="Odkaznapoznmkupodiarou"/>
        </w:rPr>
        <w:footnoteRef/>
      </w:r>
      <w:r>
        <w:t xml:space="preserve"> Uvedená pozícia sa riadi Zákonom </w:t>
      </w:r>
      <w:del w:id="638" w:author="Autor">
        <w:r w:rsidR="00833A58">
          <w:delText xml:space="preserve">o verejnej službe </w:delText>
        </w:r>
      </w:del>
      <w:r w:rsidRPr="00F148A0">
        <w:t xml:space="preserve">č. </w:t>
      </w:r>
      <w:del w:id="639" w:author="Autor">
        <w:r w:rsidR="00833A58">
          <w:delText>311/2001</w:delText>
        </w:r>
      </w:del>
      <w:ins w:id="640" w:author="Autor">
        <w:r w:rsidRPr="000828A1">
          <w:t>553/2003</w:t>
        </w:r>
      </w:ins>
      <w:r w:rsidRPr="000828A1">
        <w:t xml:space="preserve"> Z.</w:t>
      </w:r>
      <w:ins w:id="641" w:author="Autor">
        <w:r w:rsidRPr="000828A1">
          <w:t xml:space="preserve"> </w:t>
        </w:r>
      </w:ins>
      <w:r w:rsidRPr="000828A1">
        <w:t xml:space="preserve">z. </w:t>
      </w:r>
      <w:ins w:id="642" w:author="Autor">
        <w:r w:rsidRPr="000828A1">
          <w:t>o odmeňovaní niektorých zamestnancov pri výkone práce vo verejnom záujme a o zmene a doplnení niektorých zákonov</w:t>
        </w:r>
        <w:r>
          <w:t xml:space="preserve"> </w:t>
        </w:r>
        <w:r w:rsidRPr="00F148A0">
          <w:t>552/2003 Z. z.</w:t>
        </w:r>
        <w:r>
          <w:t xml:space="preserve"> </w:t>
        </w:r>
        <w:r w:rsidRPr="00DD236D">
          <w:t>o výkone práce vo verejnom záujme v znení neskorších predpisov</w:t>
        </w:r>
        <w:r>
          <w:t>.</w:t>
        </w:r>
      </w:ins>
    </w:p>
  </w:footnote>
  <w:footnote w:id="16">
    <w:p w:rsidR="00F6448B" w:rsidRPr="006B3814" w:rsidRDefault="00F6448B" w:rsidP="00301908">
      <w:pPr>
        <w:pStyle w:val="Textpoznmkypodiarou"/>
      </w:pPr>
      <w:r>
        <w:rPr>
          <w:rStyle w:val="Odkaznapoznmkupodiarou"/>
        </w:rPr>
        <w:footnoteRef/>
      </w:r>
      <w:r w:rsidRPr="006B3814">
        <w:t xml:space="preserve"> </w:t>
      </w:r>
      <w:r w:rsidRPr="00750198">
        <w:t>Alebo francúzsky</w:t>
      </w:r>
      <w:r>
        <w:t xml:space="preserve"> jazyk</w:t>
      </w:r>
      <w:r w:rsidRPr="00750198">
        <w:t xml:space="preserve"> alebo nemecký jazyk na rovnakej jazykovej úrovni. </w:t>
      </w:r>
    </w:p>
  </w:footnote>
  <w:footnote w:id="17">
    <w:p w:rsidR="00F6448B" w:rsidRPr="006B3814" w:rsidRDefault="00F6448B" w:rsidP="00301908">
      <w:pPr>
        <w:pStyle w:val="Textpoznmkypodiarou"/>
      </w:pPr>
      <w:r>
        <w:rPr>
          <w:rStyle w:val="Odkaznapoznmkupodiarou"/>
        </w:rPr>
        <w:footnoteRef/>
      </w:r>
      <w:r w:rsidRPr="006B3814">
        <w:t xml:space="preserve"> </w:t>
      </w:r>
      <w:r>
        <w:t xml:space="preserve">Alebo </w:t>
      </w:r>
      <w:r w:rsidRPr="00750198">
        <w:t>francúzsky</w:t>
      </w:r>
      <w:r>
        <w:t xml:space="preserve"> jazyk</w:t>
      </w:r>
      <w:r w:rsidRPr="00750198">
        <w:t xml:space="preserve"> alebo nemecký jazyk na rovnakej jazykovej úrovni. </w:t>
      </w:r>
      <w:r>
        <w:t xml:space="preserve"> </w:t>
      </w:r>
    </w:p>
  </w:footnote>
  <w:footnote w:id="18">
    <w:p w:rsidR="00F6448B" w:rsidRPr="00EF0B2F" w:rsidRDefault="00F6448B" w:rsidP="00301908">
      <w:pPr>
        <w:pStyle w:val="Textpoznmkypodiarou"/>
      </w:pPr>
      <w:r>
        <w:rPr>
          <w:rStyle w:val="Odkaznapoznmkupodiarou"/>
        </w:rPr>
        <w:footnoteRef/>
      </w:r>
      <w:r w:rsidRPr="003D3C2E">
        <w:t xml:space="preserve"> </w:t>
      </w:r>
      <w:r w:rsidRPr="00750198">
        <w:t>Alebo francúzsky</w:t>
      </w:r>
      <w:r>
        <w:t xml:space="preserve"> jazyk</w:t>
      </w:r>
      <w:r w:rsidRPr="00750198">
        <w:t xml:space="preserve"> alebo nemecký jazyk na rovnakej jazykovej úrovni.</w:t>
      </w:r>
    </w:p>
  </w:footnote>
  <w:footnote w:id="19">
    <w:p w:rsidR="00F6448B" w:rsidRDefault="00F6448B" w:rsidP="0030116F">
      <w:pPr>
        <w:pStyle w:val="Textpoznmkypodiarou"/>
        <w:jc w:val="both"/>
      </w:pPr>
      <w:r>
        <w:rPr>
          <w:rStyle w:val="Odkaznapoznmkupodiarou"/>
        </w:rPr>
        <w:footnoteRef/>
      </w:r>
      <w:r>
        <w:t xml:space="preserve"> Za zamestnanca  bez odbornej praxe sa považuje zamestnanec, ktorý vôbec nepracoval v oblasti implementácie EŠIF, resp. nemá požadovanú odbornú prax. </w:t>
      </w:r>
    </w:p>
  </w:footnote>
  <w:footnote w:id="20">
    <w:p w:rsidR="00F6448B" w:rsidRPr="00B70759" w:rsidRDefault="00F6448B" w:rsidP="009A3DFB">
      <w:pPr>
        <w:pStyle w:val="Textpoznmkypodiarou"/>
        <w:jc w:val="both"/>
      </w:pPr>
      <w:r>
        <w:rPr>
          <w:rStyle w:val="Odkaznapoznmkupodiarou"/>
        </w:rPr>
        <w:footnoteRef/>
      </w:r>
      <w:r w:rsidRPr="006B3814">
        <w:t xml:space="preserve"> </w:t>
      </w:r>
      <w:r>
        <w:t>Vypracovalo KPMG spol. s.r.o. a Stengl, a.s. v roku 2014.</w:t>
      </w:r>
    </w:p>
  </w:footnote>
  <w:footnote w:id="21">
    <w:p w:rsidR="00F6448B" w:rsidRPr="00D65631" w:rsidRDefault="00F6448B" w:rsidP="00C3552E">
      <w:pPr>
        <w:pStyle w:val="Textpoznmkypodiarou"/>
        <w:jc w:val="both"/>
      </w:pPr>
      <w:r w:rsidRPr="009E6D04">
        <w:rPr>
          <w:rStyle w:val="Odkaznapoznmkupodiarou"/>
          <w:rFonts w:eastAsiaTheme="majorEastAsia"/>
        </w:rPr>
        <w:footnoteRef/>
      </w:r>
      <w:r w:rsidRPr="009E6D04">
        <w:t xml:space="preserve"> Možnosť výberu je zdôvodnená v texte nižšie.</w:t>
      </w:r>
    </w:p>
  </w:footnote>
  <w:footnote w:id="22">
    <w:p w:rsidR="00F6448B" w:rsidRPr="007217D6" w:rsidRDefault="00F6448B" w:rsidP="00C3552E">
      <w:pPr>
        <w:pStyle w:val="Textpoznmkypodiarou"/>
        <w:jc w:val="both"/>
      </w:pPr>
      <w:r w:rsidRPr="009E6D04">
        <w:rPr>
          <w:rStyle w:val="Odkaznapoznmkupodiarou"/>
          <w:rFonts w:eastAsiaTheme="majorEastAsia"/>
        </w:rPr>
        <w:footnoteRef/>
      </w:r>
      <w:r w:rsidRPr="009E6D04">
        <w:t xml:space="preserve"> </w:t>
      </w:r>
      <w:r w:rsidRPr="00D65631">
        <w:t>Možnosť výberu je zdôvodnená v texte nižšie.</w:t>
      </w:r>
    </w:p>
  </w:footnote>
  <w:footnote w:id="23">
    <w:p w:rsidR="00F6448B" w:rsidRDefault="00F6448B" w:rsidP="00C3552E">
      <w:pPr>
        <w:pStyle w:val="Textpoznmkypodiarou"/>
      </w:pPr>
      <w:r>
        <w:rPr>
          <w:rStyle w:val="Odkaznapoznmkupodiarou"/>
        </w:rPr>
        <w:footnoteRef/>
      </w:r>
      <w:r>
        <w:t xml:space="preserve"> </w:t>
      </w:r>
      <w:r w:rsidR="004905B4" w:rsidRPr="00FA3938">
        <w:t>Ide</w:t>
      </w:r>
      <w:r w:rsidRPr="00FC6C10">
        <w:t xml:space="preserve"> </w:t>
      </w:r>
      <w:ins w:id="969" w:author="Autor">
        <w:del w:id="970" w:author="Autor">
          <w:r w:rsidRPr="00FC6C10" w:rsidDel="001B619B">
            <w:delText>sa</w:delText>
          </w:r>
          <w:r w:rsidDel="001B619B">
            <w:delText xml:space="preserve"> </w:delText>
          </w:r>
        </w:del>
        <w:r>
          <w:t xml:space="preserve">primárne </w:t>
        </w:r>
      </w:ins>
      <w:r>
        <w:t xml:space="preserve">o štandardizované </w:t>
      </w:r>
      <w:ins w:id="971" w:author="Autor">
        <w:r>
          <w:t xml:space="preserve">pracovné </w:t>
        </w:r>
      </w:ins>
      <w:r>
        <w:t>pozície.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48B" w:rsidRPr="00CF60E2" w:rsidRDefault="00F6448B" w:rsidP="00536549">
    <w:pPr>
      <w:tabs>
        <w:tab w:val="center" w:pos="4536"/>
        <w:tab w:val="right" w:pos="9072"/>
      </w:tabs>
    </w:pPr>
    <w:r w:rsidRPr="00CF60E2">
      <w:rPr>
        <w:noProof/>
      </w:rPr>
      <mc:AlternateContent>
        <mc:Choice Requires="wps">
          <w:drawing>
            <wp:anchor distT="0" distB="0" distL="114300" distR="114300" simplePos="0" relativeHeight="251657728" behindDoc="0" locked="0" layoutInCell="1" allowOverlap="1" wp14:anchorId="5C961B33" wp14:editId="059E5636">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5033B42D" id="Rovná spojnica 3" o:spid="_x0000_s1026" style="position:absolute;flip:y;z-index:25165772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customXmlDelRangeStart w:id="998" w:author="Autor"/>
  <w:sdt>
    <w:sdtPr>
      <w:rPr>
        <w:szCs w:val="20"/>
      </w:rPr>
      <w:id w:val="-691615900"/>
      <w:date w:fullDate="2017-06-01T00:00:00Z">
        <w:dateFormat w:val="dd.MM.yyyy"/>
        <w:lid w:val="sk-SK"/>
        <w:storeMappedDataAs w:val="dateTime"/>
        <w:calendar w:val="gregorian"/>
      </w:date>
    </w:sdtPr>
    <w:sdtEndPr/>
    <w:sdtContent>
      <w:customXmlDelRangeEnd w:id="998"/>
      <w:p w:rsidR="00833A58" w:rsidRDefault="00833A58" w:rsidP="00C01632">
        <w:pPr>
          <w:tabs>
            <w:tab w:val="center" w:pos="4536"/>
            <w:tab w:val="right" w:pos="9072"/>
          </w:tabs>
          <w:jc w:val="right"/>
          <w:rPr>
            <w:del w:id="999" w:author="Autor"/>
            <w:szCs w:val="20"/>
          </w:rPr>
        </w:pPr>
        <w:del w:id="1000" w:author="Autor">
          <w:r>
            <w:rPr>
              <w:szCs w:val="20"/>
            </w:rPr>
            <w:delText>01.06.2017</w:delText>
          </w:r>
        </w:del>
      </w:p>
      <w:customXmlDelRangeStart w:id="1001" w:author="Autor"/>
    </w:sdtContent>
  </w:sdt>
  <w:customXmlDelRangeEnd w:id="1001"/>
  <w:customXmlInsRangeStart w:id="1002" w:author="Autor"/>
  <w:sdt>
    <w:sdtPr>
      <w:rPr>
        <w:szCs w:val="20"/>
      </w:rPr>
      <w:id w:val="-1224439672"/>
      <w:date w:fullDate="2019-01-15T00:00:00Z">
        <w:dateFormat w:val="dd.MM.yyyy"/>
        <w:lid w:val="sk-SK"/>
        <w:storeMappedDataAs w:val="dateTime"/>
        <w:calendar w:val="gregorian"/>
      </w:date>
    </w:sdtPr>
    <w:sdtEndPr/>
    <w:sdtContent>
      <w:customXmlInsRangeEnd w:id="1002"/>
      <w:p w:rsidR="00F6448B" w:rsidRDefault="00121AD0" w:rsidP="00C01632">
        <w:pPr>
          <w:tabs>
            <w:tab w:val="center" w:pos="4536"/>
            <w:tab w:val="right" w:pos="9072"/>
          </w:tabs>
          <w:jc w:val="right"/>
          <w:rPr>
            <w:ins w:id="1003" w:author="Autor"/>
            <w:szCs w:val="20"/>
          </w:rPr>
        </w:pPr>
        <w:r>
          <w:rPr>
            <w:szCs w:val="20"/>
          </w:rPr>
          <w:t>15.01.2019</w:t>
        </w:r>
      </w:p>
      <w:customXmlInsRangeStart w:id="1004" w:author="Autor"/>
    </w:sdtContent>
  </w:sdt>
  <w:customXmlInsRangeEnd w:id="1004"/>
  <w:p w:rsidR="00F6448B" w:rsidRDefault="00F6448B" w:rsidP="0090138A">
    <w:pPr>
      <w:tabs>
        <w:tab w:val="center" w:pos="4536"/>
        <w:tab w:val="right"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1" w15:restartNumberingAfterBreak="0">
    <w:nsid w:val="02AD6666"/>
    <w:multiLevelType w:val="hybridMultilevel"/>
    <w:tmpl w:val="B8A87A3E"/>
    <w:lvl w:ilvl="0" w:tplc="290E86EA">
      <w:start w:val="1"/>
      <w:numFmt w:val="bullet"/>
      <w:pStyle w:val="Zoznamsodrkami"/>
      <w:lvlText w:val=""/>
      <w:lvlJc w:val="left"/>
      <w:pPr>
        <w:tabs>
          <w:tab w:val="num" w:pos="340"/>
        </w:tabs>
        <w:ind w:left="340" w:hanging="340"/>
      </w:pPr>
      <w:rPr>
        <w:rFonts w:ascii="Symbol" w:hAnsi="Symbol" w:hint="default"/>
        <w:b/>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1F7CB2"/>
    <w:multiLevelType w:val="hybridMultilevel"/>
    <w:tmpl w:val="C4E874E8"/>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 w15:restartNumberingAfterBreak="0">
    <w:nsid w:val="082B085D"/>
    <w:multiLevelType w:val="hybridMultilevel"/>
    <w:tmpl w:val="BD7A85B4"/>
    <w:lvl w:ilvl="0" w:tplc="B8BECF10">
      <w:start w:val="1"/>
      <w:numFmt w:val="bullet"/>
      <w:lvlText w:val=""/>
      <w:lvlJc w:val="left"/>
      <w:pPr>
        <w:ind w:left="1069"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340C44"/>
    <w:multiLevelType w:val="hybridMultilevel"/>
    <w:tmpl w:val="8FF40568"/>
    <w:lvl w:ilvl="0" w:tplc="041B0001">
      <w:start w:val="1"/>
      <w:numFmt w:val="bullet"/>
      <w:lvlText w:val=""/>
      <w:lvlJc w:val="left"/>
      <w:pPr>
        <w:ind w:left="928" w:hanging="360"/>
      </w:pPr>
      <w:rPr>
        <w:rFonts w:ascii="Symbol" w:hAnsi="Symbol"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5" w15:restartNumberingAfterBreak="0">
    <w:nsid w:val="0C3861C9"/>
    <w:multiLevelType w:val="hybridMultilevel"/>
    <w:tmpl w:val="E660B7F8"/>
    <w:lvl w:ilvl="0" w:tplc="F80EC74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D8A219C"/>
    <w:multiLevelType w:val="hybridMultilevel"/>
    <w:tmpl w:val="49D87A4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0F62514F"/>
    <w:multiLevelType w:val="hybridMultilevel"/>
    <w:tmpl w:val="23364E12"/>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0FBD77D9"/>
    <w:multiLevelType w:val="hybridMultilevel"/>
    <w:tmpl w:val="53A4485C"/>
    <w:lvl w:ilvl="0" w:tplc="6E3C5DD0">
      <w:start w:val="1"/>
      <w:numFmt w:val="lowerLetter"/>
      <w:lvlText w:val="%1)"/>
      <w:lvlJc w:val="left"/>
      <w:pPr>
        <w:tabs>
          <w:tab w:val="num" w:pos="340"/>
        </w:tabs>
        <w:ind w:left="340" w:hanging="340"/>
      </w:pPr>
      <w:rPr>
        <w:rFonts w:hint="default"/>
        <w:b w:val="0"/>
        <w:color w:val="auto"/>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542E09"/>
    <w:multiLevelType w:val="hybridMultilevel"/>
    <w:tmpl w:val="023631EC"/>
    <w:lvl w:ilvl="0" w:tplc="B10827B4">
      <w:start w:val="1"/>
      <w:numFmt w:val="decimal"/>
      <w:lvlText w:val="%1."/>
      <w:lvlJc w:val="left"/>
      <w:pPr>
        <w:ind w:left="360" w:hanging="360"/>
      </w:pPr>
      <w:rPr>
        <w:b w:val="0"/>
        <w:i w:val="0"/>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BBD46C6"/>
    <w:multiLevelType w:val="multilevel"/>
    <w:tmpl w:val="76982020"/>
    <w:lvl w:ilvl="0">
      <w:start w:val="1"/>
      <w:numFmt w:val="decimal"/>
      <w:lvlRestart w:val="0"/>
      <w:pStyle w:val="NessNadpis1"/>
      <w:lvlText w:val="%1."/>
      <w:lvlJc w:val="left"/>
      <w:pPr>
        <w:tabs>
          <w:tab w:val="num" w:pos="0"/>
        </w:tabs>
        <w:ind w:left="0" w:firstLine="0"/>
      </w:pPr>
      <w:rPr>
        <w:rFonts w:hint="default"/>
      </w:rPr>
    </w:lvl>
    <w:lvl w:ilvl="1">
      <w:start w:val="1"/>
      <w:numFmt w:val="decimal"/>
      <w:pStyle w:val="NessNadpis2"/>
      <w:lvlText w:val="%1.%2."/>
      <w:lvlJc w:val="left"/>
      <w:pPr>
        <w:tabs>
          <w:tab w:val="num" w:pos="0"/>
        </w:tabs>
        <w:ind w:left="0" w:firstLine="0"/>
      </w:pPr>
      <w:rPr>
        <w:rFonts w:hint="default"/>
      </w:rPr>
    </w:lvl>
    <w:lvl w:ilvl="2">
      <w:start w:val="1"/>
      <w:numFmt w:val="decimal"/>
      <w:pStyle w:val="NessNadpis3"/>
      <w:lvlText w:val="%1.%2.%3."/>
      <w:lvlJc w:val="left"/>
      <w:pPr>
        <w:tabs>
          <w:tab w:val="num" w:pos="284"/>
        </w:tabs>
        <w:ind w:left="284" w:firstLine="0"/>
      </w:pPr>
      <w:rPr>
        <w:rFonts w:hint="default"/>
      </w:rPr>
    </w:lvl>
    <w:lvl w:ilvl="3">
      <w:start w:val="1"/>
      <w:numFmt w:val="decimal"/>
      <w:pStyle w:val="NessNadpis4"/>
      <w:lvlText w:val="%1.%2.%3.%4."/>
      <w:lvlJc w:val="left"/>
      <w:pPr>
        <w:tabs>
          <w:tab w:val="num" w:pos="0"/>
        </w:tabs>
        <w:ind w:left="0" w:firstLine="0"/>
      </w:pPr>
      <w:rPr>
        <w:rFonts w:hint="default"/>
      </w:rPr>
    </w:lvl>
    <w:lvl w:ilvl="4">
      <w:start w:val="1"/>
      <w:numFmt w:val="decimal"/>
      <w:suff w:val="space"/>
      <w:lvlText w:val="%5."/>
      <w:lvlJc w:val="left"/>
      <w:pPr>
        <w:ind w:left="0" w:firstLine="0"/>
      </w:pPr>
      <w:rPr>
        <w:rFonts w:hint="default"/>
      </w:rPr>
    </w:lvl>
    <w:lvl w:ilvl="5">
      <w:start w:val="1"/>
      <w:numFmt w:val="decimal"/>
      <w:suff w:val="space"/>
      <w:lvlText w:val="%5.%6."/>
      <w:lvlJc w:val="left"/>
      <w:pPr>
        <w:ind w:left="0" w:firstLine="0"/>
      </w:pPr>
      <w:rPr>
        <w:rFonts w:hint="default"/>
      </w:rPr>
    </w:lvl>
    <w:lvl w:ilvl="6">
      <w:start w:val="1"/>
      <w:numFmt w:val="decimal"/>
      <w:suff w:val="space"/>
      <w:lvlText w:val="%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1D5B6D07"/>
    <w:multiLevelType w:val="hybridMultilevel"/>
    <w:tmpl w:val="99E0C7B0"/>
    <w:lvl w:ilvl="0" w:tplc="5FA0F116">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B6E6292"/>
    <w:multiLevelType w:val="hybridMultilevel"/>
    <w:tmpl w:val="989AEEAE"/>
    <w:lvl w:ilvl="0" w:tplc="0CC652BE">
      <w:start w:val="2"/>
      <w:numFmt w:val="decimal"/>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13" w15:restartNumberingAfterBreak="0">
    <w:nsid w:val="34A55B25"/>
    <w:multiLevelType w:val="hybridMultilevel"/>
    <w:tmpl w:val="A69E89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6602EA6"/>
    <w:multiLevelType w:val="hybridMultilevel"/>
    <w:tmpl w:val="4DD2DD9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8427126"/>
    <w:multiLevelType w:val="hybridMultilevel"/>
    <w:tmpl w:val="2E0A8576"/>
    <w:lvl w:ilvl="0" w:tplc="6F9AE8E4">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B9A3164"/>
    <w:multiLevelType w:val="multilevel"/>
    <w:tmpl w:val="3E54B0E4"/>
    <w:lvl w:ilvl="0">
      <w:start w:val="1"/>
      <w:numFmt w:val="decimal"/>
      <w:pStyle w:val="MPCKO1"/>
      <w:lvlText w:val="%1"/>
      <w:lvlJc w:val="left"/>
      <w:pPr>
        <w:ind w:left="574" w:hanging="432"/>
      </w:pPr>
      <w:rPr>
        <w:rFonts w:ascii="Times New Roman" w:hAnsi="Times New Roman" w:hint="default"/>
        <w:b/>
        <w:i w:val="0"/>
        <w:sz w:val="36"/>
      </w:rPr>
    </w:lvl>
    <w:lvl w:ilvl="1">
      <w:start w:val="1"/>
      <w:numFmt w:val="decimal"/>
      <w:pStyle w:val="MPCKO2"/>
      <w:lvlText w:val="%1.%2"/>
      <w:lvlJc w:val="left"/>
      <w:pPr>
        <w:ind w:left="5113" w:hanging="576"/>
      </w:pPr>
      <w:rPr>
        <w:rFonts w:ascii="Times New Roman" w:hAnsi="Times New Roman" w:hint="default"/>
      </w:rPr>
    </w:lvl>
    <w:lvl w:ilvl="2">
      <w:start w:val="1"/>
      <w:numFmt w:val="decimal"/>
      <w:pStyle w:val="MPCKO3"/>
      <w:lvlText w:val="%1.%2.%3"/>
      <w:lvlJc w:val="left"/>
      <w:pPr>
        <w:ind w:left="720" w:hanging="720"/>
      </w:pPr>
      <w:rPr>
        <w:rFonts w:ascii="Times New Roman" w:hAnsi="Times New Roman" w:hint="default"/>
      </w:rPr>
    </w:lvl>
    <w:lvl w:ilvl="3">
      <w:start w:val="1"/>
      <w:numFmt w:val="decimal"/>
      <w:pStyle w:val="MPCKO4"/>
      <w:lvlText w:val="%1.%2.%3.%4"/>
      <w:lvlJc w:val="left"/>
      <w:pPr>
        <w:ind w:left="864" w:hanging="864"/>
      </w:pPr>
      <w:rPr>
        <w:rFonts w:ascii="Times New Roman" w:hAnsi="Times New Roman" w:hint="default"/>
      </w:rPr>
    </w:lvl>
    <w:lvl w:ilvl="4">
      <w:start w:val="1"/>
      <w:numFmt w:val="decimal"/>
      <w:pStyle w:val="Nadpis5"/>
      <w:lvlText w:val="%1.%2.%3.%4.%5"/>
      <w:lvlJc w:val="left"/>
      <w:pPr>
        <w:ind w:left="171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7" w15:restartNumberingAfterBreak="0">
    <w:nsid w:val="3CEC6ECB"/>
    <w:multiLevelType w:val="hybridMultilevel"/>
    <w:tmpl w:val="5CD6F9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F6D6B1B"/>
    <w:multiLevelType w:val="hybridMultilevel"/>
    <w:tmpl w:val="511AC2E2"/>
    <w:lvl w:ilvl="0" w:tplc="D93EAF34">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945387"/>
    <w:multiLevelType w:val="hybridMultilevel"/>
    <w:tmpl w:val="590208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0037535"/>
    <w:multiLevelType w:val="hybridMultilevel"/>
    <w:tmpl w:val="A0880668"/>
    <w:lvl w:ilvl="0" w:tplc="6584F910">
      <w:start w:val="1"/>
      <w:numFmt w:val="decimal"/>
      <w:lvlText w:val="%1."/>
      <w:lvlJc w:val="left"/>
      <w:pPr>
        <w:ind w:left="792" w:hanging="360"/>
      </w:pPr>
      <w:rPr>
        <w:rFonts w:hint="default"/>
      </w:rPr>
    </w:lvl>
    <w:lvl w:ilvl="1" w:tplc="041B0019" w:tentative="1">
      <w:start w:val="1"/>
      <w:numFmt w:val="lowerLetter"/>
      <w:lvlText w:val="%2."/>
      <w:lvlJc w:val="left"/>
      <w:pPr>
        <w:ind w:left="1512" w:hanging="360"/>
      </w:pPr>
    </w:lvl>
    <w:lvl w:ilvl="2" w:tplc="041B001B" w:tentative="1">
      <w:start w:val="1"/>
      <w:numFmt w:val="lowerRoman"/>
      <w:lvlText w:val="%3."/>
      <w:lvlJc w:val="right"/>
      <w:pPr>
        <w:ind w:left="2232" w:hanging="180"/>
      </w:pPr>
    </w:lvl>
    <w:lvl w:ilvl="3" w:tplc="041B000F" w:tentative="1">
      <w:start w:val="1"/>
      <w:numFmt w:val="decimal"/>
      <w:lvlText w:val="%4."/>
      <w:lvlJc w:val="left"/>
      <w:pPr>
        <w:ind w:left="2952" w:hanging="360"/>
      </w:pPr>
    </w:lvl>
    <w:lvl w:ilvl="4" w:tplc="041B0019" w:tentative="1">
      <w:start w:val="1"/>
      <w:numFmt w:val="lowerLetter"/>
      <w:lvlText w:val="%5."/>
      <w:lvlJc w:val="left"/>
      <w:pPr>
        <w:ind w:left="3672" w:hanging="360"/>
      </w:pPr>
    </w:lvl>
    <w:lvl w:ilvl="5" w:tplc="041B001B" w:tentative="1">
      <w:start w:val="1"/>
      <w:numFmt w:val="lowerRoman"/>
      <w:lvlText w:val="%6."/>
      <w:lvlJc w:val="right"/>
      <w:pPr>
        <w:ind w:left="4392" w:hanging="180"/>
      </w:pPr>
    </w:lvl>
    <w:lvl w:ilvl="6" w:tplc="041B000F" w:tentative="1">
      <w:start w:val="1"/>
      <w:numFmt w:val="decimal"/>
      <w:lvlText w:val="%7."/>
      <w:lvlJc w:val="left"/>
      <w:pPr>
        <w:ind w:left="5112" w:hanging="360"/>
      </w:pPr>
    </w:lvl>
    <w:lvl w:ilvl="7" w:tplc="041B0019" w:tentative="1">
      <w:start w:val="1"/>
      <w:numFmt w:val="lowerLetter"/>
      <w:lvlText w:val="%8."/>
      <w:lvlJc w:val="left"/>
      <w:pPr>
        <w:ind w:left="5832" w:hanging="360"/>
      </w:pPr>
    </w:lvl>
    <w:lvl w:ilvl="8" w:tplc="041B001B" w:tentative="1">
      <w:start w:val="1"/>
      <w:numFmt w:val="lowerRoman"/>
      <w:lvlText w:val="%9."/>
      <w:lvlJc w:val="right"/>
      <w:pPr>
        <w:ind w:left="6552" w:hanging="180"/>
      </w:pPr>
    </w:lvl>
  </w:abstractNum>
  <w:abstractNum w:abstractNumId="21" w15:restartNumberingAfterBreak="0">
    <w:nsid w:val="41686DD4"/>
    <w:multiLevelType w:val="hybridMultilevel"/>
    <w:tmpl w:val="400C7472"/>
    <w:lvl w:ilvl="0" w:tplc="041B0001">
      <w:start w:val="1"/>
      <w:numFmt w:val="bullet"/>
      <w:lvlText w:val=""/>
      <w:lvlJc w:val="left"/>
      <w:pPr>
        <w:ind w:left="360" w:hanging="360"/>
      </w:pPr>
      <w:rPr>
        <w:rFonts w:ascii="Symbol" w:hAnsi="Symbol" w:hint="default"/>
      </w:rPr>
    </w:lvl>
    <w:lvl w:ilvl="1" w:tplc="041B0019" w:tentative="1">
      <w:start w:val="1"/>
      <w:numFmt w:val="bullet"/>
      <w:lvlText w:val="o"/>
      <w:lvlJc w:val="left"/>
      <w:pPr>
        <w:ind w:left="1080" w:hanging="360"/>
      </w:pPr>
      <w:rPr>
        <w:rFonts w:ascii="Courier New" w:hAnsi="Courier New" w:cs="Courier New" w:hint="default"/>
      </w:rPr>
    </w:lvl>
    <w:lvl w:ilvl="2" w:tplc="041B001B" w:tentative="1">
      <w:start w:val="1"/>
      <w:numFmt w:val="bullet"/>
      <w:lvlText w:val=""/>
      <w:lvlJc w:val="left"/>
      <w:pPr>
        <w:ind w:left="1800" w:hanging="360"/>
      </w:pPr>
      <w:rPr>
        <w:rFonts w:ascii="Wingdings" w:hAnsi="Wingdings" w:hint="default"/>
      </w:rPr>
    </w:lvl>
    <w:lvl w:ilvl="3" w:tplc="041B000F" w:tentative="1">
      <w:start w:val="1"/>
      <w:numFmt w:val="bullet"/>
      <w:lvlText w:val=""/>
      <w:lvlJc w:val="left"/>
      <w:pPr>
        <w:ind w:left="2520" w:hanging="360"/>
      </w:pPr>
      <w:rPr>
        <w:rFonts w:ascii="Symbol" w:hAnsi="Symbol" w:hint="default"/>
      </w:rPr>
    </w:lvl>
    <w:lvl w:ilvl="4" w:tplc="041B0019" w:tentative="1">
      <w:start w:val="1"/>
      <w:numFmt w:val="bullet"/>
      <w:lvlText w:val="o"/>
      <w:lvlJc w:val="left"/>
      <w:pPr>
        <w:ind w:left="3240" w:hanging="360"/>
      </w:pPr>
      <w:rPr>
        <w:rFonts w:ascii="Courier New" w:hAnsi="Courier New" w:cs="Courier New" w:hint="default"/>
      </w:rPr>
    </w:lvl>
    <w:lvl w:ilvl="5" w:tplc="041B001B" w:tentative="1">
      <w:start w:val="1"/>
      <w:numFmt w:val="bullet"/>
      <w:lvlText w:val=""/>
      <w:lvlJc w:val="left"/>
      <w:pPr>
        <w:ind w:left="3960" w:hanging="360"/>
      </w:pPr>
      <w:rPr>
        <w:rFonts w:ascii="Wingdings" w:hAnsi="Wingdings" w:hint="default"/>
      </w:rPr>
    </w:lvl>
    <w:lvl w:ilvl="6" w:tplc="041B000F" w:tentative="1">
      <w:start w:val="1"/>
      <w:numFmt w:val="bullet"/>
      <w:lvlText w:val=""/>
      <w:lvlJc w:val="left"/>
      <w:pPr>
        <w:ind w:left="4680" w:hanging="360"/>
      </w:pPr>
      <w:rPr>
        <w:rFonts w:ascii="Symbol" w:hAnsi="Symbol" w:hint="default"/>
      </w:rPr>
    </w:lvl>
    <w:lvl w:ilvl="7" w:tplc="041B0019" w:tentative="1">
      <w:start w:val="1"/>
      <w:numFmt w:val="bullet"/>
      <w:lvlText w:val="o"/>
      <w:lvlJc w:val="left"/>
      <w:pPr>
        <w:ind w:left="5400" w:hanging="360"/>
      </w:pPr>
      <w:rPr>
        <w:rFonts w:ascii="Courier New" w:hAnsi="Courier New" w:cs="Courier New" w:hint="default"/>
      </w:rPr>
    </w:lvl>
    <w:lvl w:ilvl="8" w:tplc="041B001B" w:tentative="1">
      <w:start w:val="1"/>
      <w:numFmt w:val="bullet"/>
      <w:lvlText w:val=""/>
      <w:lvlJc w:val="left"/>
      <w:pPr>
        <w:ind w:left="6120" w:hanging="360"/>
      </w:pPr>
      <w:rPr>
        <w:rFonts w:ascii="Wingdings" w:hAnsi="Wingdings" w:hint="default"/>
      </w:rPr>
    </w:lvl>
  </w:abstractNum>
  <w:abstractNum w:abstractNumId="22" w15:restartNumberingAfterBreak="0">
    <w:nsid w:val="430268DF"/>
    <w:multiLevelType w:val="hybridMultilevel"/>
    <w:tmpl w:val="C1F2DAF0"/>
    <w:lvl w:ilvl="0" w:tplc="4D5AF280">
      <w:start w:val="7"/>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43C64B86"/>
    <w:multiLevelType w:val="hybridMultilevel"/>
    <w:tmpl w:val="4AF88D6A"/>
    <w:lvl w:ilvl="0" w:tplc="041B0001">
      <w:start w:val="1"/>
      <w:numFmt w:val="bullet"/>
      <w:lvlText w:val=""/>
      <w:lvlJc w:val="left"/>
      <w:pPr>
        <w:ind w:left="2424" w:hanging="360"/>
      </w:pPr>
      <w:rPr>
        <w:rFonts w:ascii="Symbol" w:hAnsi="Symbol" w:hint="default"/>
      </w:rPr>
    </w:lvl>
    <w:lvl w:ilvl="1" w:tplc="041B0003">
      <w:start w:val="1"/>
      <w:numFmt w:val="bullet"/>
      <w:lvlText w:val="o"/>
      <w:lvlJc w:val="left"/>
      <w:pPr>
        <w:ind w:left="3144" w:hanging="360"/>
      </w:pPr>
      <w:rPr>
        <w:rFonts w:ascii="Courier New" w:hAnsi="Courier New" w:cs="Courier New" w:hint="default"/>
      </w:rPr>
    </w:lvl>
    <w:lvl w:ilvl="2" w:tplc="041B0005" w:tentative="1">
      <w:start w:val="1"/>
      <w:numFmt w:val="bullet"/>
      <w:lvlText w:val=""/>
      <w:lvlJc w:val="left"/>
      <w:pPr>
        <w:ind w:left="3864" w:hanging="360"/>
      </w:pPr>
      <w:rPr>
        <w:rFonts w:ascii="Wingdings" w:hAnsi="Wingdings" w:hint="default"/>
      </w:rPr>
    </w:lvl>
    <w:lvl w:ilvl="3" w:tplc="041B0001">
      <w:start w:val="1"/>
      <w:numFmt w:val="bullet"/>
      <w:lvlText w:val=""/>
      <w:lvlJc w:val="left"/>
      <w:pPr>
        <w:ind w:left="4584" w:hanging="360"/>
      </w:pPr>
      <w:rPr>
        <w:rFonts w:ascii="Symbol" w:hAnsi="Symbol" w:hint="default"/>
      </w:rPr>
    </w:lvl>
    <w:lvl w:ilvl="4" w:tplc="041B0003" w:tentative="1">
      <w:start w:val="1"/>
      <w:numFmt w:val="bullet"/>
      <w:lvlText w:val="o"/>
      <w:lvlJc w:val="left"/>
      <w:pPr>
        <w:ind w:left="5304" w:hanging="360"/>
      </w:pPr>
      <w:rPr>
        <w:rFonts w:ascii="Courier New" w:hAnsi="Courier New" w:cs="Courier New" w:hint="default"/>
      </w:rPr>
    </w:lvl>
    <w:lvl w:ilvl="5" w:tplc="041B0005" w:tentative="1">
      <w:start w:val="1"/>
      <w:numFmt w:val="bullet"/>
      <w:lvlText w:val=""/>
      <w:lvlJc w:val="left"/>
      <w:pPr>
        <w:ind w:left="6024" w:hanging="360"/>
      </w:pPr>
      <w:rPr>
        <w:rFonts w:ascii="Wingdings" w:hAnsi="Wingdings" w:hint="default"/>
      </w:rPr>
    </w:lvl>
    <w:lvl w:ilvl="6" w:tplc="041B0001" w:tentative="1">
      <w:start w:val="1"/>
      <w:numFmt w:val="bullet"/>
      <w:lvlText w:val=""/>
      <w:lvlJc w:val="left"/>
      <w:pPr>
        <w:ind w:left="6744" w:hanging="360"/>
      </w:pPr>
      <w:rPr>
        <w:rFonts w:ascii="Symbol" w:hAnsi="Symbol" w:hint="default"/>
      </w:rPr>
    </w:lvl>
    <w:lvl w:ilvl="7" w:tplc="041B0003" w:tentative="1">
      <w:start w:val="1"/>
      <w:numFmt w:val="bullet"/>
      <w:lvlText w:val="o"/>
      <w:lvlJc w:val="left"/>
      <w:pPr>
        <w:ind w:left="7464" w:hanging="360"/>
      </w:pPr>
      <w:rPr>
        <w:rFonts w:ascii="Courier New" w:hAnsi="Courier New" w:cs="Courier New" w:hint="default"/>
      </w:rPr>
    </w:lvl>
    <w:lvl w:ilvl="8" w:tplc="041B0005" w:tentative="1">
      <w:start w:val="1"/>
      <w:numFmt w:val="bullet"/>
      <w:lvlText w:val=""/>
      <w:lvlJc w:val="left"/>
      <w:pPr>
        <w:ind w:left="8184" w:hanging="360"/>
      </w:pPr>
      <w:rPr>
        <w:rFonts w:ascii="Wingdings" w:hAnsi="Wingdings" w:hint="default"/>
      </w:rPr>
    </w:lvl>
  </w:abstractNum>
  <w:abstractNum w:abstractNumId="24" w15:restartNumberingAfterBreak="0">
    <w:nsid w:val="44164DC9"/>
    <w:multiLevelType w:val="hybridMultilevel"/>
    <w:tmpl w:val="D0E811C4"/>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25" w15:restartNumberingAfterBreak="0">
    <w:nsid w:val="49BD19FD"/>
    <w:multiLevelType w:val="hybridMultilevel"/>
    <w:tmpl w:val="C02E15C6"/>
    <w:lvl w:ilvl="0" w:tplc="27C0773C">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49FC04F8"/>
    <w:multiLevelType w:val="hybridMultilevel"/>
    <w:tmpl w:val="C1765A7C"/>
    <w:lvl w:ilvl="0" w:tplc="E6A604F8">
      <w:start w:val="1"/>
      <w:numFmt w:val="decimal"/>
      <w:lvlText w:val="%1"/>
      <w:lvlJc w:val="righ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4A513D95"/>
    <w:multiLevelType w:val="hybridMultilevel"/>
    <w:tmpl w:val="F09C2DD4"/>
    <w:lvl w:ilvl="0" w:tplc="A56820A6">
      <w:start w:val="5"/>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4B170622"/>
    <w:multiLevelType w:val="hybridMultilevel"/>
    <w:tmpl w:val="F670D50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B7641F9"/>
    <w:multiLevelType w:val="hybridMultilevel"/>
    <w:tmpl w:val="618A67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DCE1F1F"/>
    <w:multiLevelType w:val="hybridMultilevel"/>
    <w:tmpl w:val="1F74F6A0"/>
    <w:lvl w:ilvl="0" w:tplc="72E4F75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FAE1482"/>
    <w:multiLevelType w:val="hybridMultilevel"/>
    <w:tmpl w:val="7CCC17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17A7CF3"/>
    <w:multiLevelType w:val="hybridMultilevel"/>
    <w:tmpl w:val="B9FA1D6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15:restartNumberingAfterBreak="0">
    <w:nsid w:val="53D96E41"/>
    <w:multiLevelType w:val="hybridMultilevel"/>
    <w:tmpl w:val="067C2488"/>
    <w:lvl w:ilvl="0" w:tplc="041B0017">
      <w:start w:val="1"/>
      <w:numFmt w:val="lowerLetter"/>
      <w:lvlText w:val="%1)"/>
      <w:lvlJc w:val="left"/>
      <w:pPr>
        <w:ind w:left="783" w:hanging="360"/>
      </w:pPr>
    </w:lvl>
    <w:lvl w:ilvl="1" w:tplc="041B0019" w:tentative="1">
      <w:start w:val="1"/>
      <w:numFmt w:val="lowerLetter"/>
      <w:lvlText w:val="%2."/>
      <w:lvlJc w:val="left"/>
      <w:pPr>
        <w:ind w:left="1503" w:hanging="360"/>
      </w:pPr>
    </w:lvl>
    <w:lvl w:ilvl="2" w:tplc="041B001B" w:tentative="1">
      <w:start w:val="1"/>
      <w:numFmt w:val="lowerRoman"/>
      <w:lvlText w:val="%3."/>
      <w:lvlJc w:val="right"/>
      <w:pPr>
        <w:ind w:left="2223" w:hanging="180"/>
      </w:pPr>
    </w:lvl>
    <w:lvl w:ilvl="3" w:tplc="041B000F" w:tentative="1">
      <w:start w:val="1"/>
      <w:numFmt w:val="decimal"/>
      <w:lvlText w:val="%4."/>
      <w:lvlJc w:val="left"/>
      <w:pPr>
        <w:ind w:left="2943" w:hanging="360"/>
      </w:pPr>
    </w:lvl>
    <w:lvl w:ilvl="4" w:tplc="041B0019" w:tentative="1">
      <w:start w:val="1"/>
      <w:numFmt w:val="lowerLetter"/>
      <w:lvlText w:val="%5."/>
      <w:lvlJc w:val="left"/>
      <w:pPr>
        <w:ind w:left="3663" w:hanging="360"/>
      </w:pPr>
    </w:lvl>
    <w:lvl w:ilvl="5" w:tplc="041B001B" w:tentative="1">
      <w:start w:val="1"/>
      <w:numFmt w:val="lowerRoman"/>
      <w:lvlText w:val="%6."/>
      <w:lvlJc w:val="right"/>
      <w:pPr>
        <w:ind w:left="4383" w:hanging="180"/>
      </w:pPr>
    </w:lvl>
    <w:lvl w:ilvl="6" w:tplc="041B000F" w:tentative="1">
      <w:start w:val="1"/>
      <w:numFmt w:val="decimal"/>
      <w:lvlText w:val="%7."/>
      <w:lvlJc w:val="left"/>
      <w:pPr>
        <w:ind w:left="5103" w:hanging="360"/>
      </w:pPr>
    </w:lvl>
    <w:lvl w:ilvl="7" w:tplc="041B0019" w:tentative="1">
      <w:start w:val="1"/>
      <w:numFmt w:val="lowerLetter"/>
      <w:lvlText w:val="%8."/>
      <w:lvlJc w:val="left"/>
      <w:pPr>
        <w:ind w:left="5823" w:hanging="360"/>
      </w:pPr>
    </w:lvl>
    <w:lvl w:ilvl="8" w:tplc="041B001B" w:tentative="1">
      <w:start w:val="1"/>
      <w:numFmt w:val="lowerRoman"/>
      <w:lvlText w:val="%9."/>
      <w:lvlJc w:val="right"/>
      <w:pPr>
        <w:ind w:left="6543" w:hanging="180"/>
      </w:pPr>
    </w:lvl>
  </w:abstractNum>
  <w:abstractNum w:abstractNumId="34" w15:restartNumberingAfterBreak="0">
    <w:nsid w:val="5493559D"/>
    <w:multiLevelType w:val="hybridMultilevel"/>
    <w:tmpl w:val="528AD8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5556D3E"/>
    <w:multiLevelType w:val="hybridMultilevel"/>
    <w:tmpl w:val="26FE315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5B190FEB"/>
    <w:multiLevelType w:val="hybridMultilevel"/>
    <w:tmpl w:val="C7C8B9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FF159F0"/>
    <w:multiLevelType w:val="hybridMultilevel"/>
    <w:tmpl w:val="3A067A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1B244C2"/>
    <w:multiLevelType w:val="hybridMultilevel"/>
    <w:tmpl w:val="F8EAEB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7840C5F"/>
    <w:multiLevelType w:val="hybridMultilevel"/>
    <w:tmpl w:val="8D8237AA"/>
    <w:lvl w:ilvl="0" w:tplc="35B6F3E8">
      <w:start w:val="1"/>
      <w:numFmt w:val="lowerLetter"/>
      <w:lvlText w:val="%1)"/>
      <w:lvlJc w:val="left"/>
      <w:pPr>
        <w:tabs>
          <w:tab w:val="num" w:pos="340"/>
        </w:tabs>
        <w:ind w:left="340" w:hanging="340"/>
      </w:pPr>
      <w:rPr>
        <w:rFonts w:hint="default"/>
        <w:b w:val="0"/>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C35732"/>
    <w:multiLevelType w:val="hybridMultilevel"/>
    <w:tmpl w:val="B0205946"/>
    <w:lvl w:ilvl="0" w:tplc="041B0001">
      <w:start w:val="1"/>
      <w:numFmt w:val="bullet"/>
      <w:lvlText w:val=""/>
      <w:lvlJc w:val="left"/>
      <w:pPr>
        <w:ind w:left="393" w:hanging="360"/>
      </w:pPr>
      <w:rPr>
        <w:rFonts w:ascii="Symbol" w:hAnsi="Symbol" w:hint="default"/>
      </w:rPr>
    </w:lvl>
    <w:lvl w:ilvl="1" w:tplc="041B0019">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1" w15:restartNumberingAfterBreak="0">
    <w:nsid w:val="6BD2304F"/>
    <w:multiLevelType w:val="multilevel"/>
    <w:tmpl w:val="6C269050"/>
    <w:lvl w:ilvl="0">
      <w:start w:val="1"/>
      <w:numFmt w:val="decimal"/>
      <w:pStyle w:val="SRKNorm"/>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43" w15:restartNumberingAfterBreak="0">
    <w:nsid w:val="70DD0DAE"/>
    <w:multiLevelType w:val="hybridMultilevel"/>
    <w:tmpl w:val="F146CA52"/>
    <w:lvl w:ilvl="0" w:tplc="82662014">
      <w:start w:val="1"/>
      <w:numFmt w:val="decimal"/>
      <w:lvlText w:val="%1."/>
      <w:lvlJc w:val="left"/>
      <w:pPr>
        <w:ind w:left="360" w:hanging="360"/>
      </w:pPr>
      <w:rPr>
        <w:rFonts w:hint="default"/>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4"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5" w15:restartNumberingAfterBreak="0">
    <w:nsid w:val="7C1805F8"/>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D7E2AEC"/>
    <w:multiLevelType w:val="hybridMultilevel"/>
    <w:tmpl w:val="28409F0A"/>
    <w:lvl w:ilvl="0" w:tplc="A2E8218A">
      <w:start w:val="10"/>
      <w:numFmt w:val="decimal"/>
      <w:lvlText w:val="%1"/>
      <w:lvlJc w:val="left"/>
      <w:pPr>
        <w:ind w:left="720" w:hanging="360"/>
      </w:pPr>
      <w:rPr>
        <w:rFonts w:ascii="Times New Roman" w:eastAsia="Times New Roman" w:hAnsi="Times New Roman" w:cs="Times New Roman" w:hint="default"/>
        <w:color w:val="0000FF" w:themeColor="hyperlink"/>
        <w:sz w:val="24"/>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1"/>
  </w:num>
  <w:num w:numId="2">
    <w:abstractNumId w:val="16"/>
  </w:num>
  <w:num w:numId="3">
    <w:abstractNumId w:val="42"/>
  </w:num>
  <w:num w:numId="4">
    <w:abstractNumId w:val="1"/>
  </w:num>
  <w:num w:numId="5">
    <w:abstractNumId w:val="0"/>
  </w:num>
  <w:num w:numId="6">
    <w:abstractNumId w:val="44"/>
  </w:num>
  <w:num w:numId="7">
    <w:abstractNumId w:val="14"/>
  </w:num>
  <w:num w:numId="8">
    <w:abstractNumId w:val="17"/>
  </w:num>
  <w:num w:numId="9">
    <w:abstractNumId w:val="3"/>
  </w:num>
  <w:num w:numId="10">
    <w:abstractNumId w:val="37"/>
  </w:num>
  <w:num w:numId="11">
    <w:abstractNumId w:val="9"/>
  </w:num>
  <w:num w:numId="12">
    <w:abstractNumId w:val="8"/>
  </w:num>
  <w:num w:numId="13">
    <w:abstractNumId w:val="39"/>
  </w:num>
  <w:num w:numId="14">
    <w:abstractNumId w:val="13"/>
  </w:num>
  <w:num w:numId="15">
    <w:abstractNumId w:val="19"/>
  </w:num>
  <w:num w:numId="16">
    <w:abstractNumId w:val="29"/>
  </w:num>
  <w:num w:numId="17">
    <w:abstractNumId w:val="36"/>
  </w:num>
  <w:num w:numId="18">
    <w:abstractNumId w:val="34"/>
  </w:num>
  <w:num w:numId="19">
    <w:abstractNumId w:val="21"/>
  </w:num>
  <w:num w:numId="20">
    <w:abstractNumId w:val="40"/>
  </w:num>
  <w:num w:numId="21">
    <w:abstractNumId w:val="25"/>
  </w:num>
  <w:num w:numId="22">
    <w:abstractNumId w:val="4"/>
  </w:num>
  <w:num w:numId="23">
    <w:abstractNumId w:val="43"/>
  </w:num>
  <w:num w:numId="24">
    <w:abstractNumId w:val="10"/>
  </w:num>
  <w:num w:numId="25">
    <w:abstractNumId w:val="32"/>
  </w:num>
  <w:num w:numId="26">
    <w:abstractNumId w:val="6"/>
  </w:num>
  <w:num w:numId="27">
    <w:abstractNumId w:val="35"/>
  </w:num>
  <w:num w:numId="28">
    <w:abstractNumId w:val="2"/>
  </w:num>
  <w:num w:numId="29">
    <w:abstractNumId w:val="23"/>
  </w:num>
  <w:num w:numId="30">
    <w:abstractNumId w:val="24"/>
  </w:num>
  <w:num w:numId="31">
    <w:abstractNumId w:val="7"/>
  </w:num>
  <w:num w:numId="32">
    <w:abstractNumId w:val="27"/>
  </w:num>
  <w:num w:numId="33">
    <w:abstractNumId w:val="22"/>
  </w:num>
  <w:num w:numId="34">
    <w:abstractNumId w:val="45"/>
  </w:num>
  <w:num w:numId="35">
    <w:abstractNumId w:val="38"/>
  </w:num>
  <w:num w:numId="36">
    <w:abstractNumId w:val="33"/>
  </w:num>
  <w:num w:numId="37">
    <w:abstractNumId w:val="46"/>
  </w:num>
  <w:num w:numId="38">
    <w:abstractNumId w:val="31"/>
  </w:num>
  <w:num w:numId="39">
    <w:abstractNumId w:val="20"/>
  </w:num>
  <w:num w:numId="40">
    <w:abstractNumId w:val="12"/>
  </w:num>
  <w:num w:numId="41">
    <w:abstractNumId w:val="5"/>
  </w:num>
  <w:num w:numId="42">
    <w:abstractNumId w:val="30"/>
  </w:num>
  <w:num w:numId="43">
    <w:abstractNumId w:val="18"/>
  </w:num>
  <w:num w:numId="44">
    <w:abstractNumId w:val="11"/>
  </w:num>
  <w:num w:numId="45">
    <w:abstractNumId w:val="15"/>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num>
  <w:num w:numId="48">
    <w:abstractNumId w:val="28"/>
  </w:num>
  <w:num w:numId="49">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GrammaticalErrors/>
  <w:trackRevisions/>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BB6"/>
    <w:rsid w:val="00002568"/>
    <w:rsid w:val="000031EA"/>
    <w:rsid w:val="00003243"/>
    <w:rsid w:val="00005742"/>
    <w:rsid w:val="00006358"/>
    <w:rsid w:val="00007796"/>
    <w:rsid w:val="00010737"/>
    <w:rsid w:val="00010C32"/>
    <w:rsid w:val="0001610E"/>
    <w:rsid w:val="0001672C"/>
    <w:rsid w:val="00016CE5"/>
    <w:rsid w:val="00017518"/>
    <w:rsid w:val="00020A77"/>
    <w:rsid w:val="00021D8E"/>
    <w:rsid w:val="00024D4D"/>
    <w:rsid w:val="00026422"/>
    <w:rsid w:val="000306C7"/>
    <w:rsid w:val="00031EB6"/>
    <w:rsid w:val="00034C16"/>
    <w:rsid w:val="0004031A"/>
    <w:rsid w:val="00041C1A"/>
    <w:rsid w:val="00041EA3"/>
    <w:rsid w:val="0004217B"/>
    <w:rsid w:val="00050728"/>
    <w:rsid w:val="00050DF5"/>
    <w:rsid w:val="00052BFD"/>
    <w:rsid w:val="00052C58"/>
    <w:rsid w:val="00057A3A"/>
    <w:rsid w:val="0006610A"/>
    <w:rsid w:val="000667B3"/>
    <w:rsid w:val="00066955"/>
    <w:rsid w:val="00066999"/>
    <w:rsid w:val="00066D4A"/>
    <w:rsid w:val="00067BA7"/>
    <w:rsid w:val="00070691"/>
    <w:rsid w:val="00070712"/>
    <w:rsid w:val="00070756"/>
    <w:rsid w:val="00070C64"/>
    <w:rsid w:val="00071088"/>
    <w:rsid w:val="00073733"/>
    <w:rsid w:val="00073EB4"/>
    <w:rsid w:val="000742FE"/>
    <w:rsid w:val="0007490B"/>
    <w:rsid w:val="00074FD1"/>
    <w:rsid w:val="000763AF"/>
    <w:rsid w:val="00077C29"/>
    <w:rsid w:val="000828A1"/>
    <w:rsid w:val="0008444C"/>
    <w:rsid w:val="0008649E"/>
    <w:rsid w:val="00086A6F"/>
    <w:rsid w:val="00090BAC"/>
    <w:rsid w:val="00093F70"/>
    <w:rsid w:val="00096128"/>
    <w:rsid w:val="000975C3"/>
    <w:rsid w:val="000A1461"/>
    <w:rsid w:val="000A2B24"/>
    <w:rsid w:val="000A3BAE"/>
    <w:rsid w:val="000A3DA7"/>
    <w:rsid w:val="000A57CD"/>
    <w:rsid w:val="000A5AF7"/>
    <w:rsid w:val="000A670D"/>
    <w:rsid w:val="000B0C54"/>
    <w:rsid w:val="000B270E"/>
    <w:rsid w:val="000B2D28"/>
    <w:rsid w:val="000B326D"/>
    <w:rsid w:val="000B3292"/>
    <w:rsid w:val="000B4846"/>
    <w:rsid w:val="000B4D0F"/>
    <w:rsid w:val="000B6EF8"/>
    <w:rsid w:val="000B6F20"/>
    <w:rsid w:val="000C114B"/>
    <w:rsid w:val="000C1623"/>
    <w:rsid w:val="000C18ED"/>
    <w:rsid w:val="000C2541"/>
    <w:rsid w:val="000C37D6"/>
    <w:rsid w:val="000C3C54"/>
    <w:rsid w:val="000C5511"/>
    <w:rsid w:val="000C6B99"/>
    <w:rsid w:val="000C6FD4"/>
    <w:rsid w:val="000C7DD9"/>
    <w:rsid w:val="000D10A7"/>
    <w:rsid w:val="000D166E"/>
    <w:rsid w:val="000D298C"/>
    <w:rsid w:val="000D6B86"/>
    <w:rsid w:val="000D76A0"/>
    <w:rsid w:val="000D7AA2"/>
    <w:rsid w:val="000E2AA4"/>
    <w:rsid w:val="000E311B"/>
    <w:rsid w:val="000E4B28"/>
    <w:rsid w:val="000E4C27"/>
    <w:rsid w:val="000E5988"/>
    <w:rsid w:val="000E5AA3"/>
    <w:rsid w:val="000E6212"/>
    <w:rsid w:val="000E67EA"/>
    <w:rsid w:val="000E6927"/>
    <w:rsid w:val="000F033F"/>
    <w:rsid w:val="000F1A16"/>
    <w:rsid w:val="000F2EB1"/>
    <w:rsid w:val="00100570"/>
    <w:rsid w:val="00103241"/>
    <w:rsid w:val="00103E90"/>
    <w:rsid w:val="001043CC"/>
    <w:rsid w:val="001046A5"/>
    <w:rsid w:val="00105305"/>
    <w:rsid w:val="0011009F"/>
    <w:rsid w:val="00111867"/>
    <w:rsid w:val="00112032"/>
    <w:rsid w:val="001121B2"/>
    <w:rsid w:val="00112311"/>
    <w:rsid w:val="0011308C"/>
    <w:rsid w:val="0011543A"/>
    <w:rsid w:val="00115AEA"/>
    <w:rsid w:val="00116F61"/>
    <w:rsid w:val="00120F25"/>
    <w:rsid w:val="001213CF"/>
    <w:rsid w:val="001217ED"/>
    <w:rsid w:val="00121AD0"/>
    <w:rsid w:val="001227D8"/>
    <w:rsid w:val="00125251"/>
    <w:rsid w:val="00126447"/>
    <w:rsid w:val="0012647A"/>
    <w:rsid w:val="00126F5B"/>
    <w:rsid w:val="00127AED"/>
    <w:rsid w:val="0013112F"/>
    <w:rsid w:val="0013162A"/>
    <w:rsid w:val="00131847"/>
    <w:rsid w:val="001377F4"/>
    <w:rsid w:val="001423D4"/>
    <w:rsid w:val="00144B0E"/>
    <w:rsid w:val="00144F75"/>
    <w:rsid w:val="00145502"/>
    <w:rsid w:val="00145635"/>
    <w:rsid w:val="0014641E"/>
    <w:rsid w:val="0014712C"/>
    <w:rsid w:val="001472AA"/>
    <w:rsid w:val="00150B72"/>
    <w:rsid w:val="0015155D"/>
    <w:rsid w:val="00151E4C"/>
    <w:rsid w:val="0015233E"/>
    <w:rsid w:val="0015456E"/>
    <w:rsid w:val="001560BE"/>
    <w:rsid w:val="0015642D"/>
    <w:rsid w:val="00157BB0"/>
    <w:rsid w:val="001607E3"/>
    <w:rsid w:val="00160F23"/>
    <w:rsid w:val="00162FA5"/>
    <w:rsid w:val="00167501"/>
    <w:rsid w:val="001701FD"/>
    <w:rsid w:val="00173917"/>
    <w:rsid w:val="00176272"/>
    <w:rsid w:val="00176525"/>
    <w:rsid w:val="00177A3B"/>
    <w:rsid w:val="00184926"/>
    <w:rsid w:val="0018537E"/>
    <w:rsid w:val="0018549D"/>
    <w:rsid w:val="001857F1"/>
    <w:rsid w:val="00185B3E"/>
    <w:rsid w:val="0018604A"/>
    <w:rsid w:val="001873B5"/>
    <w:rsid w:val="00187D15"/>
    <w:rsid w:val="00190B3E"/>
    <w:rsid w:val="0019122B"/>
    <w:rsid w:val="00191E56"/>
    <w:rsid w:val="0019408B"/>
    <w:rsid w:val="00194885"/>
    <w:rsid w:val="00197460"/>
    <w:rsid w:val="00197950"/>
    <w:rsid w:val="001A26E9"/>
    <w:rsid w:val="001A43BC"/>
    <w:rsid w:val="001A4C94"/>
    <w:rsid w:val="001A61E6"/>
    <w:rsid w:val="001A76FA"/>
    <w:rsid w:val="001B0E59"/>
    <w:rsid w:val="001B12DC"/>
    <w:rsid w:val="001B1D6E"/>
    <w:rsid w:val="001B208F"/>
    <w:rsid w:val="001B27DA"/>
    <w:rsid w:val="001B3D8C"/>
    <w:rsid w:val="001B48C1"/>
    <w:rsid w:val="001B619B"/>
    <w:rsid w:val="001B6E9F"/>
    <w:rsid w:val="001B7235"/>
    <w:rsid w:val="001C0442"/>
    <w:rsid w:val="001C0CB9"/>
    <w:rsid w:val="001C2BD3"/>
    <w:rsid w:val="001C513F"/>
    <w:rsid w:val="001C6AAC"/>
    <w:rsid w:val="001D3346"/>
    <w:rsid w:val="001D3DBE"/>
    <w:rsid w:val="001D4B25"/>
    <w:rsid w:val="001D733A"/>
    <w:rsid w:val="001E1E29"/>
    <w:rsid w:val="001E2A69"/>
    <w:rsid w:val="001E3475"/>
    <w:rsid w:val="001E6E56"/>
    <w:rsid w:val="001E75A1"/>
    <w:rsid w:val="001E75AE"/>
    <w:rsid w:val="001F0193"/>
    <w:rsid w:val="001F163D"/>
    <w:rsid w:val="001F1734"/>
    <w:rsid w:val="001F3146"/>
    <w:rsid w:val="001F357A"/>
    <w:rsid w:val="001F39B9"/>
    <w:rsid w:val="001F3E00"/>
    <w:rsid w:val="001F418A"/>
    <w:rsid w:val="001F64A8"/>
    <w:rsid w:val="001F6619"/>
    <w:rsid w:val="001F6B77"/>
    <w:rsid w:val="002024ED"/>
    <w:rsid w:val="00203202"/>
    <w:rsid w:val="00205934"/>
    <w:rsid w:val="00211BE3"/>
    <w:rsid w:val="002159B0"/>
    <w:rsid w:val="00216562"/>
    <w:rsid w:val="0021683F"/>
    <w:rsid w:val="00221FC2"/>
    <w:rsid w:val="0022284A"/>
    <w:rsid w:val="00222F62"/>
    <w:rsid w:val="002259C4"/>
    <w:rsid w:val="00225A05"/>
    <w:rsid w:val="002265E7"/>
    <w:rsid w:val="00230E0A"/>
    <w:rsid w:val="00231DE8"/>
    <w:rsid w:val="00232242"/>
    <w:rsid w:val="00232845"/>
    <w:rsid w:val="00235559"/>
    <w:rsid w:val="002356F5"/>
    <w:rsid w:val="002361AF"/>
    <w:rsid w:val="00236552"/>
    <w:rsid w:val="00241966"/>
    <w:rsid w:val="00245255"/>
    <w:rsid w:val="002465B5"/>
    <w:rsid w:val="00246970"/>
    <w:rsid w:val="002472B6"/>
    <w:rsid w:val="00247A94"/>
    <w:rsid w:val="00252BC1"/>
    <w:rsid w:val="00253BDE"/>
    <w:rsid w:val="0025450E"/>
    <w:rsid w:val="002554B4"/>
    <w:rsid w:val="002559D3"/>
    <w:rsid w:val="00256687"/>
    <w:rsid w:val="00257179"/>
    <w:rsid w:val="0026372D"/>
    <w:rsid w:val="00265092"/>
    <w:rsid w:val="002700E9"/>
    <w:rsid w:val="00270357"/>
    <w:rsid w:val="002721FF"/>
    <w:rsid w:val="00272685"/>
    <w:rsid w:val="00273743"/>
    <w:rsid w:val="0027376B"/>
    <w:rsid w:val="00274479"/>
    <w:rsid w:val="00277649"/>
    <w:rsid w:val="00282C08"/>
    <w:rsid w:val="002869BF"/>
    <w:rsid w:val="0028776B"/>
    <w:rsid w:val="002919A8"/>
    <w:rsid w:val="002920B8"/>
    <w:rsid w:val="00292545"/>
    <w:rsid w:val="0029303A"/>
    <w:rsid w:val="0029464D"/>
    <w:rsid w:val="0029526E"/>
    <w:rsid w:val="00295FA4"/>
    <w:rsid w:val="002A1918"/>
    <w:rsid w:val="002A1E17"/>
    <w:rsid w:val="002A2024"/>
    <w:rsid w:val="002A265F"/>
    <w:rsid w:val="002A2794"/>
    <w:rsid w:val="002A4B92"/>
    <w:rsid w:val="002A624E"/>
    <w:rsid w:val="002A6437"/>
    <w:rsid w:val="002A7995"/>
    <w:rsid w:val="002B0536"/>
    <w:rsid w:val="002B0EEC"/>
    <w:rsid w:val="002B10B9"/>
    <w:rsid w:val="002B300C"/>
    <w:rsid w:val="002B30CE"/>
    <w:rsid w:val="002B3555"/>
    <w:rsid w:val="002B7C61"/>
    <w:rsid w:val="002C2285"/>
    <w:rsid w:val="002C34C4"/>
    <w:rsid w:val="002D08F3"/>
    <w:rsid w:val="002D3D3C"/>
    <w:rsid w:val="002D603C"/>
    <w:rsid w:val="002D65BD"/>
    <w:rsid w:val="002E0F1B"/>
    <w:rsid w:val="002E181D"/>
    <w:rsid w:val="002E2A38"/>
    <w:rsid w:val="002E2DDD"/>
    <w:rsid w:val="002E4AEB"/>
    <w:rsid w:val="002E525F"/>
    <w:rsid w:val="002E5C6C"/>
    <w:rsid w:val="002E611C"/>
    <w:rsid w:val="002E724A"/>
    <w:rsid w:val="002E7C36"/>
    <w:rsid w:val="002E7F32"/>
    <w:rsid w:val="002E7F66"/>
    <w:rsid w:val="002F0582"/>
    <w:rsid w:val="002F2964"/>
    <w:rsid w:val="002F36A3"/>
    <w:rsid w:val="002F4DC8"/>
    <w:rsid w:val="002F56E0"/>
    <w:rsid w:val="0030116F"/>
    <w:rsid w:val="00301908"/>
    <w:rsid w:val="00302E51"/>
    <w:rsid w:val="00304B68"/>
    <w:rsid w:val="00311C4F"/>
    <w:rsid w:val="003129A4"/>
    <w:rsid w:val="003149FF"/>
    <w:rsid w:val="003158B7"/>
    <w:rsid w:val="00315C70"/>
    <w:rsid w:val="00316942"/>
    <w:rsid w:val="003171E1"/>
    <w:rsid w:val="003178CF"/>
    <w:rsid w:val="00317FAF"/>
    <w:rsid w:val="00317FD5"/>
    <w:rsid w:val="00320275"/>
    <w:rsid w:val="003221AE"/>
    <w:rsid w:val="0032245D"/>
    <w:rsid w:val="003236B6"/>
    <w:rsid w:val="003253B2"/>
    <w:rsid w:val="003253B5"/>
    <w:rsid w:val="00325B37"/>
    <w:rsid w:val="00326454"/>
    <w:rsid w:val="00326CD3"/>
    <w:rsid w:val="003273CE"/>
    <w:rsid w:val="0032775D"/>
    <w:rsid w:val="003303AA"/>
    <w:rsid w:val="00330894"/>
    <w:rsid w:val="00331F3C"/>
    <w:rsid w:val="003326FF"/>
    <w:rsid w:val="00340D28"/>
    <w:rsid w:val="00341ED0"/>
    <w:rsid w:val="00343468"/>
    <w:rsid w:val="00344914"/>
    <w:rsid w:val="00345533"/>
    <w:rsid w:val="003471F3"/>
    <w:rsid w:val="00347B3C"/>
    <w:rsid w:val="0035031C"/>
    <w:rsid w:val="003517DF"/>
    <w:rsid w:val="00351BC8"/>
    <w:rsid w:val="00354C1D"/>
    <w:rsid w:val="003576A7"/>
    <w:rsid w:val="00366367"/>
    <w:rsid w:val="0036761D"/>
    <w:rsid w:val="00372866"/>
    <w:rsid w:val="003737D8"/>
    <w:rsid w:val="0037488D"/>
    <w:rsid w:val="00376CEE"/>
    <w:rsid w:val="00377B0D"/>
    <w:rsid w:val="0038058C"/>
    <w:rsid w:val="003837C5"/>
    <w:rsid w:val="0038510B"/>
    <w:rsid w:val="00386CBA"/>
    <w:rsid w:val="00392792"/>
    <w:rsid w:val="00392C44"/>
    <w:rsid w:val="00393784"/>
    <w:rsid w:val="00397EE8"/>
    <w:rsid w:val="003A2821"/>
    <w:rsid w:val="003A2D92"/>
    <w:rsid w:val="003A3282"/>
    <w:rsid w:val="003A3798"/>
    <w:rsid w:val="003A412F"/>
    <w:rsid w:val="003A52D3"/>
    <w:rsid w:val="003A5C83"/>
    <w:rsid w:val="003A67E1"/>
    <w:rsid w:val="003A7CE8"/>
    <w:rsid w:val="003B0DFE"/>
    <w:rsid w:val="003B134A"/>
    <w:rsid w:val="003B2D85"/>
    <w:rsid w:val="003B2F8A"/>
    <w:rsid w:val="003B33D0"/>
    <w:rsid w:val="003B419B"/>
    <w:rsid w:val="003B5A1D"/>
    <w:rsid w:val="003B6034"/>
    <w:rsid w:val="003B7D54"/>
    <w:rsid w:val="003C0E00"/>
    <w:rsid w:val="003C1557"/>
    <w:rsid w:val="003C1ED8"/>
    <w:rsid w:val="003C2544"/>
    <w:rsid w:val="003C3E72"/>
    <w:rsid w:val="003C5132"/>
    <w:rsid w:val="003C6338"/>
    <w:rsid w:val="003C7174"/>
    <w:rsid w:val="003C79EE"/>
    <w:rsid w:val="003D080F"/>
    <w:rsid w:val="003D2B04"/>
    <w:rsid w:val="003D3C2B"/>
    <w:rsid w:val="003D568C"/>
    <w:rsid w:val="003D5CA3"/>
    <w:rsid w:val="003E0C5D"/>
    <w:rsid w:val="003E1934"/>
    <w:rsid w:val="003E2933"/>
    <w:rsid w:val="003E3285"/>
    <w:rsid w:val="003E5886"/>
    <w:rsid w:val="003F15F2"/>
    <w:rsid w:val="003F311E"/>
    <w:rsid w:val="003F447A"/>
    <w:rsid w:val="004010D6"/>
    <w:rsid w:val="00401845"/>
    <w:rsid w:val="00401FFA"/>
    <w:rsid w:val="00404A50"/>
    <w:rsid w:val="004050BE"/>
    <w:rsid w:val="00406AA1"/>
    <w:rsid w:val="00411D3E"/>
    <w:rsid w:val="0041260E"/>
    <w:rsid w:val="00412B2E"/>
    <w:rsid w:val="0041334B"/>
    <w:rsid w:val="00413AC6"/>
    <w:rsid w:val="00413E4E"/>
    <w:rsid w:val="00415003"/>
    <w:rsid w:val="004161BC"/>
    <w:rsid w:val="00416252"/>
    <w:rsid w:val="00416E2D"/>
    <w:rsid w:val="00420DFA"/>
    <w:rsid w:val="00420F13"/>
    <w:rsid w:val="00420F80"/>
    <w:rsid w:val="00421867"/>
    <w:rsid w:val="004244C6"/>
    <w:rsid w:val="0043022E"/>
    <w:rsid w:val="004319D0"/>
    <w:rsid w:val="00432DF1"/>
    <w:rsid w:val="00434C6E"/>
    <w:rsid w:val="00435C86"/>
    <w:rsid w:val="00436EDA"/>
    <w:rsid w:val="00437199"/>
    <w:rsid w:val="00437616"/>
    <w:rsid w:val="00440D87"/>
    <w:rsid w:val="00441F31"/>
    <w:rsid w:val="004433AC"/>
    <w:rsid w:val="004445A9"/>
    <w:rsid w:val="00445DF3"/>
    <w:rsid w:val="00447DA1"/>
    <w:rsid w:val="004510AA"/>
    <w:rsid w:val="00453044"/>
    <w:rsid w:val="0045415A"/>
    <w:rsid w:val="0045416B"/>
    <w:rsid w:val="0045541F"/>
    <w:rsid w:val="0045578B"/>
    <w:rsid w:val="004604A7"/>
    <w:rsid w:val="00460716"/>
    <w:rsid w:val="00460C39"/>
    <w:rsid w:val="00460F75"/>
    <w:rsid w:val="00461443"/>
    <w:rsid w:val="0046221A"/>
    <w:rsid w:val="0046257F"/>
    <w:rsid w:val="004643CA"/>
    <w:rsid w:val="0047004C"/>
    <w:rsid w:val="00472DE2"/>
    <w:rsid w:val="00473D1B"/>
    <w:rsid w:val="00474071"/>
    <w:rsid w:val="00474890"/>
    <w:rsid w:val="004749EB"/>
    <w:rsid w:val="004750B1"/>
    <w:rsid w:val="00475304"/>
    <w:rsid w:val="00477B8E"/>
    <w:rsid w:val="00481D9E"/>
    <w:rsid w:val="0048230D"/>
    <w:rsid w:val="00483D34"/>
    <w:rsid w:val="004905B4"/>
    <w:rsid w:val="00490AF9"/>
    <w:rsid w:val="00490E0A"/>
    <w:rsid w:val="00490FDE"/>
    <w:rsid w:val="004916B1"/>
    <w:rsid w:val="00491C51"/>
    <w:rsid w:val="00493F0A"/>
    <w:rsid w:val="004955BF"/>
    <w:rsid w:val="0049587E"/>
    <w:rsid w:val="00495A8C"/>
    <w:rsid w:val="004A0829"/>
    <w:rsid w:val="004A28A5"/>
    <w:rsid w:val="004A39BD"/>
    <w:rsid w:val="004A41F5"/>
    <w:rsid w:val="004B2ED4"/>
    <w:rsid w:val="004B3F61"/>
    <w:rsid w:val="004B4917"/>
    <w:rsid w:val="004C1071"/>
    <w:rsid w:val="004C1EAB"/>
    <w:rsid w:val="004C2EB7"/>
    <w:rsid w:val="004D1C0E"/>
    <w:rsid w:val="004D22CB"/>
    <w:rsid w:val="004D2899"/>
    <w:rsid w:val="004D604D"/>
    <w:rsid w:val="004E2120"/>
    <w:rsid w:val="004E3696"/>
    <w:rsid w:val="004E386B"/>
    <w:rsid w:val="004E3ABD"/>
    <w:rsid w:val="004E5776"/>
    <w:rsid w:val="004E7BE4"/>
    <w:rsid w:val="004F006D"/>
    <w:rsid w:val="004F355D"/>
    <w:rsid w:val="004F79F9"/>
    <w:rsid w:val="0050233E"/>
    <w:rsid w:val="00502866"/>
    <w:rsid w:val="0050584E"/>
    <w:rsid w:val="00506C49"/>
    <w:rsid w:val="005077C8"/>
    <w:rsid w:val="00510B6D"/>
    <w:rsid w:val="005122F6"/>
    <w:rsid w:val="00512330"/>
    <w:rsid w:val="00513605"/>
    <w:rsid w:val="00513716"/>
    <w:rsid w:val="00515211"/>
    <w:rsid w:val="005157EF"/>
    <w:rsid w:val="00515AB1"/>
    <w:rsid w:val="0051666E"/>
    <w:rsid w:val="00517F0E"/>
    <w:rsid w:val="0052093A"/>
    <w:rsid w:val="00522921"/>
    <w:rsid w:val="00525815"/>
    <w:rsid w:val="00530435"/>
    <w:rsid w:val="0053296F"/>
    <w:rsid w:val="0053320D"/>
    <w:rsid w:val="005333AF"/>
    <w:rsid w:val="00533A10"/>
    <w:rsid w:val="00534092"/>
    <w:rsid w:val="00534AE5"/>
    <w:rsid w:val="00534C98"/>
    <w:rsid w:val="005351CF"/>
    <w:rsid w:val="00535443"/>
    <w:rsid w:val="0053582D"/>
    <w:rsid w:val="00535868"/>
    <w:rsid w:val="00535B68"/>
    <w:rsid w:val="00536549"/>
    <w:rsid w:val="0053717E"/>
    <w:rsid w:val="00541FE2"/>
    <w:rsid w:val="00541FF5"/>
    <w:rsid w:val="005421BC"/>
    <w:rsid w:val="005424E4"/>
    <w:rsid w:val="00542D60"/>
    <w:rsid w:val="005434A0"/>
    <w:rsid w:val="005475B4"/>
    <w:rsid w:val="0055249A"/>
    <w:rsid w:val="00554A72"/>
    <w:rsid w:val="0055565D"/>
    <w:rsid w:val="00557C98"/>
    <w:rsid w:val="00560655"/>
    <w:rsid w:val="00561F98"/>
    <w:rsid w:val="005641D5"/>
    <w:rsid w:val="00565F02"/>
    <w:rsid w:val="005669B3"/>
    <w:rsid w:val="0057268A"/>
    <w:rsid w:val="0057387C"/>
    <w:rsid w:val="00573A31"/>
    <w:rsid w:val="00574C98"/>
    <w:rsid w:val="00575B96"/>
    <w:rsid w:val="005800C7"/>
    <w:rsid w:val="00580464"/>
    <w:rsid w:val="00580A58"/>
    <w:rsid w:val="00584A8B"/>
    <w:rsid w:val="005866D4"/>
    <w:rsid w:val="00586FDB"/>
    <w:rsid w:val="00590614"/>
    <w:rsid w:val="00592C91"/>
    <w:rsid w:val="005931E5"/>
    <w:rsid w:val="00593281"/>
    <w:rsid w:val="005945CB"/>
    <w:rsid w:val="00597099"/>
    <w:rsid w:val="005A1BDC"/>
    <w:rsid w:val="005A2F44"/>
    <w:rsid w:val="005A3E73"/>
    <w:rsid w:val="005A656B"/>
    <w:rsid w:val="005A7382"/>
    <w:rsid w:val="005A7AB9"/>
    <w:rsid w:val="005B1C5C"/>
    <w:rsid w:val="005B41A3"/>
    <w:rsid w:val="005B49EF"/>
    <w:rsid w:val="005C2954"/>
    <w:rsid w:val="005C359A"/>
    <w:rsid w:val="005C3D27"/>
    <w:rsid w:val="005C4913"/>
    <w:rsid w:val="005C748A"/>
    <w:rsid w:val="005D0AD9"/>
    <w:rsid w:val="005D0E45"/>
    <w:rsid w:val="005D1829"/>
    <w:rsid w:val="005D1C12"/>
    <w:rsid w:val="005D1E80"/>
    <w:rsid w:val="005D2E20"/>
    <w:rsid w:val="005D6531"/>
    <w:rsid w:val="005D65A9"/>
    <w:rsid w:val="005D7B60"/>
    <w:rsid w:val="005E02C7"/>
    <w:rsid w:val="005E0CAF"/>
    <w:rsid w:val="005E22C2"/>
    <w:rsid w:val="005E24C5"/>
    <w:rsid w:val="005E4944"/>
    <w:rsid w:val="005E6BF0"/>
    <w:rsid w:val="005F162C"/>
    <w:rsid w:val="005F1642"/>
    <w:rsid w:val="005F3D82"/>
    <w:rsid w:val="005F40AB"/>
    <w:rsid w:val="005F465A"/>
    <w:rsid w:val="005F58E7"/>
    <w:rsid w:val="005F5B71"/>
    <w:rsid w:val="005F71A3"/>
    <w:rsid w:val="006006B5"/>
    <w:rsid w:val="006017C0"/>
    <w:rsid w:val="00603515"/>
    <w:rsid w:val="0060407E"/>
    <w:rsid w:val="00611DEC"/>
    <w:rsid w:val="006159A7"/>
    <w:rsid w:val="0062041D"/>
    <w:rsid w:val="00622B00"/>
    <w:rsid w:val="00622D18"/>
    <w:rsid w:val="00622D7A"/>
    <w:rsid w:val="00623659"/>
    <w:rsid w:val="00623FBD"/>
    <w:rsid w:val="0062491E"/>
    <w:rsid w:val="00626092"/>
    <w:rsid w:val="006272A0"/>
    <w:rsid w:val="00631A58"/>
    <w:rsid w:val="00635237"/>
    <w:rsid w:val="00636175"/>
    <w:rsid w:val="00637E12"/>
    <w:rsid w:val="00643948"/>
    <w:rsid w:val="00645C40"/>
    <w:rsid w:val="006479DF"/>
    <w:rsid w:val="00653409"/>
    <w:rsid w:val="00653BE4"/>
    <w:rsid w:val="0065602B"/>
    <w:rsid w:val="0065762D"/>
    <w:rsid w:val="00660D83"/>
    <w:rsid w:val="00660DCB"/>
    <w:rsid w:val="00662245"/>
    <w:rsid w:val="00662DBD"/>
    <w:rsid w:val="00663009"/>
    <w:rsid w:val="006719A0"/>
    <w:rsid w:val="006741D2"/>
    <w:rsid w:val="00675A4E"/>
    <w:rsid w:val="006766DA"/>
    <w:rsid w:val="00677305"/>
    <w:rsid w:val="006803B9"/>
    <w:rsid w:val="006830A5"/>
    <w:rsid w:val="00683C71"/>
    <w:rsid w:val="006846EF"/>
    <w:rsid w:val="00684892"/>
    <w:rsid w:val="00685C81"/>
    <w:rsid w:val="0068656C"/>
    <w:rsid w:val="00687102"/>
    <w:rsid w:val="0068758B"/>
    <w:rsid w:val="00687AD4"/>
    <w:rsid w:val="00691243"/>
    <w:rsid w:val="006914E9"/>
    <w:rsid w:val="00691D53"/>
    <w:rsid w:val="0069336B"/>
    <w:rsid w:val="00693F26"/>
    <w:rsid w:val="00694A86"/>
    <w:rsid w:val="006A22EA"/>
    <w:rsid w:val="006A319F"/>
    <w:rsid w:val="006A40EA"/>
    <w:rsid w:val="006A5157"/>
    <w:rsid w:val="006A5176"/>
    <w:rsid w:val="006A5185"/>
    <w:rsid w:val="006A7135"/>
    <w:rsid w:val="006A7BCD"/>
    <w:rsid w:val="006A7DF2"/>
    <w:rsid w:val="006B134E"/>
    <w:rsid w:val="006B16F8"/>
    <w:rsid w:val="006B22AA"/>
    <w:rsid w:val="006B43A3"/>
    <w:rsid w:val="006B47A5"/>
    <w:rsid w:val="006B5AC0"/>
    <w:rsid w:val="006B6EA0"/>
    <w:rsid w:val="006C265C"/>
    <w:rsid w:val="006C5760"/>
    <w:rsid w:val="006C69AA"/>
    <w:rsid w:val="006C6A25"/>
    <w:rsid w:val="006C7574"/>
    <w:rsid w:val="006D001E"/>
    <w:rsid w:val="006D082A"/>
    <w:rsid w:val="006D237A"/>
    <w:rsid w:val="006D28BF"/>
    <w:rsid w:val="006D2DEE"/>
    <w:rsid w:val="006D3B82"/>
    <w:rsid w:val="006D412C"/>
    <w:rsid w:val="006D57D3"/>
    <w:rsid w:val="006D6CAC"/>
    <w:rsid w:val="006E0299"/>
    <w:rsid w:val="006E2752"/>
    <w:rsid w:val="006E4998"/>
    <w:rsid w:val="006E59A6"/>
    <w:rsid w:val="006E6C41"/>
    <w:rsid w:val="006E6E30"/>
    <w:rsid w:val="006F12C7"/>
    <w:rsid w:val="006F1394"/>
    <w:rsid w:val="006F15B4"/>
    <w:rsid w:val="006F20C7"/>
    <w:rsid w:val="006F6FCF"/>
    <w:rsid w:val="00700611"/>
    <w:rsid w:val="00702634"/>
    <w:rsid w:val="00702909"/>
    <w:rsid w:val="007035E7"/>
    <w:rsid w:val="007037E1"/>
    <w:rsid w:val="00705B89"/>
    <w:rsid w:val="0070681D"/>
    <w:rsid w:val="00706DA2"/>
    <w:rsid w:val="00707193"/>
    <w:rsid w:val="0071270F"/>
    <w:rsid w:val="0071350E"/>
    <w:rsid w:val="00715FD8"/>
    <w:rsid w:val="007163DC"/>
    <w:rsid w:val="00717CC2"/>
    <w:rsid w:val="007217D6"/>
    <w:rsid w:val="00722DAB"/>
    <w:rsid w:val="0072544B"/>
    <w:rsid w:val="007308FC"/>
    <w:rsid w:val="00731E2C"/>
    <w:rsid w:val="007345BE"/>
    <w:rsid w:val="00735EF4"/>
    <w:rsid w:val="0073633B"/>
    <w:rsid w:val="00740391"/>
    <w:rsid w:val="00741E6B"/>
    <w:rsid w:val="00742AF6"/>
    <w:rsid w:val="00742D78"/>
    <w:rsid w:val="007434ED"/>
    <w:rsid w:val="007457CE"/>
    <w:rsid w:val="00747668"/>
    <w:rsid w:val="0075007C"/>
    <w:rsid w:val="0075153F"/>
    <w:rsid w:val="00751774"/>
    <w:rsid w:val="007527B9"/>
    <w:rsid w:val="00752C2D"/>
    <w:rsid w:val="00753DCE"/>
    <w:rsid w:val="007543A5"/>
    <w:rsid w:val="00762667"/>
    <w:rsid w:val="0076414C"/>
    <w:rsid w:val="00765555"/>
    <w:rsid w:val="0076747E"/>
    <w:rsid w:val="0076767E"/>
    <w:rsid w:val="007708F9"/>
    <w:rsid w:val="00771CC6"/>
    <w:rsid w:val="00776BA1"/>
    <w:rsid w:val="00777ADC"/>
    <w:rsid w:val="0078242C"/>
    <w:rsid w:val="00782970"/>
    <w:rsid w:val="007841C0"/>
    <w:rsid w:val="007867DE"/>
    <w:rsid w:val="00792429"/>
    <w:rsid w:val="00792BB7"/>
    <w:rsid w:val="00794A79"/>
    <w:rsid w:val="0079753B"/>
    <w:rsid w:val="007A0A10"/>
    <w:rsid w:val="007A132B"/>
    <w:rsid w:val="007A1C42"/>
    <w:rsid w:val="007A1D8E"/>
    <w:rsid w:val="007A2DDD"/>
    <w:rsid w:val="007A4868"/>
    <w:rsid w:val="007A4BC5"/>
    <w:rsid w:val="007A60EF"/>
    <w:rsid w:val="007A6136"/>
    <w:rsid w:val="007A738B"/>
    <w:rsid w:val="007B1015"/>
    <w:rsid w:val="007B165D"/>
    <w:rsid w:val="007B2430"/>
    <w:rsid w:val="007B6774"/>
    <w:rsid w:val="007B7162"/>
    <w:rsid w:val="007B7531"/>
    <w:rsid w:val="007C001D"/>
    <w:rsid w:val="007C04F3"/>
    <w:rsid w:val="007C0A74"/>
    <w:rsid w:val="007C0BE4"/>
    <w:rsid w:val="007C213C"/>
    <w:rsid w:val="007C34AC"/>
    <w:rsid w:val="007C4EE9"/>
    <w:rsid w:val="007C76F1"/>
    <w:rsid w:val="007D07A0"/>
    <w:rsid w:val="007D417D"/>
    <w:rsid w:val="007D44A3"/>
    <w:rsid w:val="007D6E11"/>
    <w:rsid w:val="007E2AFF"/>
    <w:rsid w:val="007E302F"/>
    <w:rsid w:val="007E3FA9"/>
    <w:rsid w:val="007E52F7"/>
    <w:rsid w:val="007E7057"/>
    <w:rsid w:val="007E708F"/>
    <w:rsid w:val="007F0539"/>
    <w:rsid w:val="007F0D9A"/>
    <w:rsid w:val="007F1B7A"/>
    <w:rsid w:val="007F2217"/>
    <w:rsid w:val="007F7C16"/>
    <w:rsid w:val="00800F5A"/>
    <w:rsid w:val="00801225"/>
    <w:rsid w:val="00801286"/>
    <w:rsid w:val="00801CBA"/>
    <w:rsid w:val="008035BB"/>
    <w:rsid w:val="00803737"/>
    <w:rsid w:val="00805EBC"/>
    <w:rsid w:val="00806387"/>
    <w:rsid w:val="00810140"/>
    <w:rsid w:val="008115D8"/>
    <w:rsid w:val="0081389A"/>
    <w:rsid w:val="00815351"/>
    <w:rsid w:val="00815477"/>
    <w:rsid w:val="00817305"/>
    <w:rsid w:val="008221E2"/>
    <w:rsid w:val="008223AE"/>
    <w:rsid w:val="0082335E"/>
    <w:rsid w:val="0082404E"/>
    <w:rsid w:val="008251E1"/>
    <w:rsid w:val="00825942"/>
    <w:rsid w:val="00826EE7"/>
    <w:rsid w:val="008300A8"/>
    <w:rsid w:val="00830186"/>
    <w:rsid w:val="00830B7F"/>
    <w:rsid w:val="0083202E"/>
    <w:rsid w:val="00832B87"/>
    <w:rsid w:val="00833A58"/>
    <w:rsid w:val="00833D5E"/>
    <w:rsid w:val="00833E9E"/>
    <w:rsid w:val="00834531"/>
    <w:rsid w:val="00840850"/>
    <w:rsid w:val="00840C5C"/>
    <w:rsid w:val="008423D1"/>
    <w:rsid w:val="008429B4"/>
    <w:rsid w:val="00844C25"/>
    <w:rsid w:val="00844F63"/>
    <w:rsid w:val="00845A08"/>
    <w:rsid w:val="00845FC0"/>
    <w:rsid w:val="00846F02"/>
    <w:rsid w:val="0084743A"/>
    <w:rsid w:val="00850467"/>
    <w:rsid w:val="008508C1"/>
    <w:rsid w:val="00854123"/>
    <w:rsid w:val="008554E8"/>
    <w:rsid w:val="00861F5D"/>
    <w:rsid w:val="00865C9D"/>
    <w:rsid w:val="00865FF6"/>
    <w:rsid w:val="0086660C"/>
    <w:rsid w:val="00866C53"/>
    <w:rsid w:val="00866F0D"/>
    <w:rsid w:val="00871643"/>
    <w:rsid w:val="00873822"/>
    <w:rsid w:val="008743E6"/>
    <w:rsid w:val="008801E7"/>
    <w:rsid w:val="008806AC"/>
    <w:rsid w:val="00880AC0"/>
    <w:rsid w:val="008814BA"/>
    <w:rsid w:val="00883740"/>
    <w:rsid w:val="00885318"/>
    <w:rsid w:val="00891116"/>
    <w:rsid w:val="00891127"/>
    <w:rsid w:val="008936CE"/>
    <w:rsid w:val="00896C26"/>
    <w:rsid w:val="008A1722"/>
    <w:rsid w:val="008A3199"/>
    <w:rsid w:val="008A31BE"/>
    <w:rsid w:val="008A352D"/>
    <w:rsid w:val="008B370C"/>
    <w:rsid w:val="008B4405"/>
    <w:rsid w:val="008B6E6A"/>
    <w:rsid w:val="008C0E59"/>
    <w:rsid w:val="008C271F"/>
    <w:rsid w:val="008C654B"/>
    <w:rsid w:val="008C6DDE"/>
    <w:rsid w:val="008C6E98"/>
    <w:rsid w:val="008C7FD3"/>
    <w:rsid w:val="008D0F9C"/>
    <w:rsid w:val="008D25A3"/>
    <w:rsid w:val="008D2882"/>
    <w:rsid w:val="008D2CC7"/>
    <w:rsid w:val="008D4FD6"/>
    <w:rsid w:val="008D51DE"/>
    <w:rsid w:val="008D559D"/>
    <w:rsid w:val="008D6294"/>
    <w:rsid w:val="008E0F47"/>
    <w:rsid w:val="008E2A0A"/>
    <w:rsid w:val="008E3E7F"/>
    <w:rsid w:val="008E57B5"/>
    <w:rsid w:val="008E6CD7"/>
    <w:rsid w:val="008F2627"/>
    <w:rsid w:val="008F29BA"/>
    <w:rsid w:val="008F642F"/>
    <w:rsid w:val="008F7F0B"/>
    <w:rsid w:val="00900B31"/>
    <w:rsid w:val="0090110D"/>
    <w:rsid w:val="0090138A"/>
    <w:rsid w:val="00901B3D"/>
    <w:rsid w:val="00904917"/>
    <w:rsid w:val="009051A1"/>
    <w:rsid w:val="00905717"/>
    <w:rsid w:val="00905BF7"/>
    <w:rsid w:val="00906CDE"/>
    <w:rsid w:val="009111A7"/>
    <w:rsid w:val="00911D80"/>
    <w:rsid w:val="00912359"/>
    <w:rsid w:val="00912935"/>
    <w:rsid w:val="009138C5"/>
    <w:rsid w:val="00914C37"/>
    <w:rsid w:val="00915105"/>
    <w:rsid w:val="00916294"/>
    <w:rsid w:val="00922278"/>
    <w:rsid w:val="00924CD1"/>
    <w:rsid w:val="00926284"/>
    <w:rsid w:val="00927566"/>
    <w:rsid w:val="00930D81"/>
    <w:rsid w:val="00930FBE"/>
    <w:rsid w:val="0093194C"/>
    <w:rsid w:val="00932081"/>
    <w:rsid w:val="00932102"/>
    <w:rsid w:val="0093246C"/>
    <w:rsid w:val="0093345B"/>
    <w:rsid w:val="00934C4E"/>
    <w:rsid w:val="00935CA9"/>
    <w:rsid w:val="00940B2C"/>
    <w:rsid w:val="00940BEC"/>
    <w:rsid w:val="00941E08"/>
    <w:rsid w:val="009455E7"/>
    <w:rsid w:val="009466E4"/>
    <w:rsid w:val="00947AC0"/>
    <w:rsid w:val="009505B3"/>
    <w:rsid w:val="00950D3F"/>
    <w:rsid w:val="00952F99"/>
    <w:rsid w:val="00964BD9"/>
    <w:rsid w:val="009675B9"/>
    <w:rsid w:val="00975A49"/>
    <w:rsid w:val="00977CF6"/>
    <w:rsid w:val="00981136"/>
    <w:rsid w:val="00983072"/>
    <w:rsid w:val="009836CF"/>
    <w:rsid w:val="00983FD5"/>
    <w:rsid w:val="0098432F"/>
    <w:rsid w:val="009843B1"/>
    <w:rsid w:val="00984D5D"/>
    <w:rsid w:val="009860DC"/>
    <w:rsid w:val="00987C67"/>
    <w:rsid w:val="0099118E"/>
    <w:rsid w:val="00993285"/>
    <w:rsid w:val="00995CA7"/>
    <w:rsid w:val="0099603E"/>
    <w:rsid w:val="009A26AC"/>
    <w:rsid w:val="009A33A4"/>
    <w:rsid w:val="009A3DFB"/>
    <w:rsid w:val="009A3E56"/>
    <w:rsid w:val="009A5ED6"/>
    <w:rsid w:val="009A5F75"/>
    <w:rsid w:val="009A7697"/>
    <w:rsid w:val="009B2AD7"/>
    <w:rsid w:val="009B421D"/>
    <w:rsid w:val="009B4227"/>
    <w:rsid w:val="009B5909"/>
    <w:rsid w:val="009B61E8"/>
    <w:rsid w:val="009B638C"/>
    <w:rsid w:val="009C4736"/>
    <w:rsid w:val="009C4B45"/>
    <w:rsid w:val="009C63E2"/>
    <w:rsid w:val="009C6A7A"/>
    <w:rsid w:val="009C6F8F"/>
    <w:rsid w:val="009C708C"/>
    <w:rsid w:val="009C7C82"/>
    <w:rsid w:val="009C7CF9"/>
    <w:rsid w:val="009D1A24"/>
    <w:rsid w:val="009D258C"/>
    <w:rsid w:val="009D55E8"/>
    <w:rsid w:val="009D5ECF"/>
    <w:rsid w:val="009D60CE"/>
    <w:rsid w:val="009D7155"/>
    <w:rsid w:val="009D7F6A"/>
    <w:rsid w:val="009E334A"/>
    <w:rsid w:val="009E3A80"/>
    <w:rsid w:val="009E5B37"/>
    <w:rsid w:val="009E6D04"/>
    <w:rsid w:val="009F00C2"/>
    <w:rsid w:val="009F30BC"/>
    <w:rsid w:val="009F4395"/>
    <w:rsid w:val="009F4B64"/>
    <w:rsid w:val="00A01E99"/>
    <w:rsid w:val="00A01F5B"/>
    <w:rsid w:val="00A03B9D"/>
    <w:rsid w:val="00A04472"/>
    <w:rsid w:val="00A05AED"/>
    <w:rsid w:val="00A05DD8"/>
    <w:rsid w:val="00A07FDB"/>
    <w:rsid w:val="00A11350"/>
    <w:rsid w:val="00A1191F"/>
    <w:rsid w:val="00A12B59"/>
    <w:rsid w:val="00A1303E"/>
    <w:rsid w:val="00A13C8E"/>
    <w:rsid w:val="00A144AE"/>
    <w:rsid w:val="00A14A6C"/>
    <w:rsid w:val="00A22107"/>
    <w:rsid w:val="00A22146"/>
    <w:rsid w:val="00A24071"/>
    <w:rsid w:val="00A25E40"/>
    <w:rsid w:val="00A31449"/>
    <w:rsid w:val="00A3245C"/>
    <w:rsid w:val="00A36873"/>
    <w:rsid w:val="00A40291"/>
    <w:rsid w:val="00A40402"/>
    <w:rsid w:val="00A40DCD"/>
    <w:rsid w:val="00A472BA"/>
    <w:rsid w:val="00A5022F"/>
    <w:rsid w:val="00A51893"/>
    <w:rsid w:val="00A51F4A"/>
    <w:rsid w:val="00A53E35"/>
    <w:rsid w:val="00A561E6"/>
    <w:rsid w:val="00A57A26"/>
    <w:rsid w:val="00A620B4"/>
    <w:rsid w:val="00A6237A"/>
    <w:rsid w:val="00A63301"/>
    <w:rsid w:val="00A635B6"/>
    <w:rsid w:val="00A63E61"/>
    <w:rsid w:val="00A63E94"/>
    <w:rsid w:val="00A6445C"/>
    <w:rsid w:val="00A71D59"/>
    <w:rsid w:val="00A738DD"/>
    <w:rsid w:val="00A7557C"/>
    <w:rsid w:val="00A763B3"/>
    <w:rsid w:val="00A76C8D"/>
    <w:rsid w:val="00A800F7"/>
    <w:rsid w:val="00A8059B"/>
    <w:rsid w:val="00A83434"/>
    <w:rsid w:val="00A87160"/>
    <w:rsid w:val="00A8722E"/>
    <w:rsid w:val="00A87F9E"/>
    <w:rsid w:val="00A90E11"/>
    <w:rsid w:val="00A92005"/>
    <w:rsid w:val="00A9244A"/>
    <w:rsid w:val="00A9254C"/>
    <w:rsid w:val="00A94972"/>
    <w:rsid w:val="00A953F4"/>
    <w:rsid w:val="00A95A2B"/>
    <w:rsid w:val="00A96290"/>
    <w:rsid w:val="00A971A9"/>
    <w:rsid w:val="00A9780E"/>
    <w:rsid w:val="00AA1930"/>
    <w:rsid w:val="00AA2749"/>
    <w:rsid w:val="00AA34EE"/>
    <w:rsid w:val="00AA4F06"/>
    <w:rsid w:val="00AA6E45"/>
    <w:rsid w:val="00AA7EDA"/>
    <w:rsid w:val="00AB259B"/>
    <w:rsid w:val="00AB2609"/>
    <w:rsid w:val="00AB293D"/>
    <w:rsid w:val="00AB29E7"/>
    <w:rsid w:val="00AB2A9E"/>
    <w:rsid w:val="00AB2BA8"/>
    <w:rsid w:val="00AB2F64"/>
    <w:rsid w:val="00AB755C"/>
    <w:rsid w:val="00AB7B23"/>
    <w:rsid w:val="00AC0DC3"/>
    <w:rsid w:val="00AC3D25"/>
    <w:rsid w:val="00AC4EED"/>
    <w:rsid w:val="00AD0ABD"/>
    <w:rsid w:val="00AD11A8"/>
    <w:rsid w:val="00AD1A7E"/>
    <w:rsid w:val="00AD3A25"/>
    <w:rsid w:val="00AD447E"/>
    <w:rsid w:val="00AD459C"/>
    <w:rsid w:val="00AD52F3"/>
    <w:rsid w:val="00AD6543"/>
    <w:rsid w:val="00AD69BE"/>
    <w:rsid w:val="00AE1B44"/>
    <w:rsid w:val="00AE25ED"/>
    <w:rsid w:val="00AE413A"/>
    <w:rsid w:val="00AE43E0"/>
    <w:rsid w:val="00AE4A05"/>
    <w:rsid w:val="00AE6584"/>
    <w:rsid w:val="00AE69D6"/>
    <w:rsid w:val="00AF0BB8"/>
    <w:rsid w:val="00AF218E"/>
    <w:rsid w:val="00AF5BAD"/>
    <w:rsid w:val="00B01466"/>
    <w:rsid w:val="00B016CE"/>
    <w:rsid w:val="00B038B3"/>
    <w:rsid w:val="00B0546E"/>
    <w:rsid w:val="00B061D9"/>
    <w:rsid w:val="00B06621"/>
    <w:rsid w:val="00B0737D"/>
    <w:rsid w:val="00B07FD2"/>
    <w:rsid w:val="00B10803"/>
    <w:rsid w:val="00B10CAF"/>
    <w:rsid w:val="00B12061"/>
    <w:rsid w:val="00B14D9F"/>
    <w:rsid w:val="00B1508A"/>
    <w:rsid w:val="00B160FE"/>
    <w:rsid w:val="00B161A3"/>
    <w:rsid w:val="00B1679B"/>
    <w:rsid w:val="00B17FAD"/>
    <w:rsid w:val="00B200A9"/>
    <w:rsid w:val="00B21B05"/>
    <w:rsid w:val="00B22065"/>
    <w:rsid w:val="00B22326"/>
    <w:rsid w:val="00B26534"/>
    <w:rsid w:val="00B2682E"/>
    <w:rsid w:val="00B26CA4"/>
    <w:rsid w:val="00B303D5"/>
    <w:rsid w:val="00B306EB"/>
    <w:rsid w:val="00B30CAC"/>
    <w:rsid w:val="00B30E9D"/>
    <w:rsid w:val="00B315E9"/>
    <w:rsid w:val="00B3182F"/>
    <w:rsid w:val="00B32A44"/>
    <w:rsid w:val="00B34964"/>
    <w:rsid w:val="00B402CC"/>
    <w:rsid w:val="00B403A8"/>
    <w:rsid w:val="00B415D0"/>
    <w:rsid w:val="00B419D1"/>
    <w:rsid w:val="00B41ECD"/>
    <w:rsid w:val="00B4223A"/>
    <w:rsid w:val="00B4284E"/>
    <w:rsid w:val="00B4645B"/>
    <w:rsid w:val="00B474E9"/>
    <w:rsid w:val="00B51CCB"/>
    <w:rsid w:val="00B52D76"/>
    <w:rsid w:val="00B52ED3"/>
    <w:rsid w:val="00B53B4A"/>
    <w:rsid w:val="00B53EE8"/>
    <w:rsid w:val="00B5456A"/>
    <w:rsid w:val="00B552DC"/>
    <w:rsid w:val="00B55A59"/>
    <w:rsid w:val="00B573D0"/>
    <w:rsid w:val="00B5783A"/>
    <w:rsid w:val="00B61F49"/>
    <w:rsid w:val="00B634E1"/>
    <w:rsid w:val="00B63FDC"/>
    <w:rsid w:val="00B647CB"/>
    <w:rsid w:val="00B64F92"/>
    <w:rsid w:val="00B66320"/>
    <w:rsid w:val="00B737F3"/>
    <w:rsid w:val="00B74003"/>
    <w:rsid w:val="00B7485F"/>
    <w:rsid w:val="00B87F84"/>
    <w:rsid w:val="00B91F3C"/>
    <w:rsid w:val="00B94696"/>
    <w:rsid w:val="00B948E0"/>
    <w:rsid w:val="00B9556C"/>
    <w:rsid w:val="00B95977"/>
    <w:rsid w:val="00B95FCC"/>
    <w:rsid w:val="00B971C7"/>
    <w:rsid w:val="00BA089F"/>
    <w:rsid w:val="00BA0E4B"/>
    <w:rsid w:val="00BA13ED"/>
    <w:rsid w:val="00BA25A4"/>
    <w:rsid w:val="00BA2DEC"/>
    <w:rsid w:val="00BA4376"/>
    <w:rsid w:val="00BA5511"/>
    <w:rsid w:val="00BA5D49"/>
    <w:rsid w:val="00BA5E48"/>
    <w:rsid w:val="00BA6D59"/>
    <w:rsid w:val="00BB0967"/>
    <w:rsid w:val="00BB648A"/>
    <w:rsid w:val="00BC042C"/>
    <w:rsid w:val="00BC0B55"/>
    <w:rsid w:val="00BC25A5"/>
    <w:rsid w:val="00BC3841"/>
    <w:rsid w:val="00BC4773"/>
    <w:rsid w:val="00BC4BAC"/>
    <w:rsid w:val="00BC5607"/>
    <w:rsid w:val="00BC58E7"/>
    <w:rsid w:val="00BC5BBC"/>
    <w:rsid w:val="00BC7002"/>
    <w:rsid w:val="00BC76EA"/>
    <w:rsid w:val="00BD1998"/>
    <w:rsid w:val="00BD3853"/>
    <w:rsid w:val="00BD42D0"/>
    <w:rsid w:val="00BD4857"/>
    <w:rsid w:val="00BD566B"/>
    <w:rsid w:val="00BD6840"/>
    <w:rsid w:val="00BD6AD1"/>
    <w:rsid w:val="00BE2986"/>
    <w:rsid w:val="00BE5916"/>
    <w:rsid w:val="00BE7E05"/>
    <w:rsid w:val="00BF0921"/>
    <w:rsid w:val="00BF25FE"/>
    <w:rsid w:val="00BF3272"/>
    <w:rsid w:val="00BF3546"/>
    <w:rsid w:val="00BF5813"/>
    <w:rsid w:val="00BF6C5C"/>
    <w:rsid w:val="00BF7B4A"/>
    <w:rsid w:val="00C013A5"/>
    <w:rsid w:val="00C01632"/>
    <w:rsid w:val="00C01C54"/>
    <w:rsid w:val="00C01F22"/>
    <w:rsid w:val="00C05BC6"/>
    <w:rsid w:val="00C066CE"/>
    <w:rsid w:val="00C072DA"/>
    <w:rsid w:val="00C10D2F"/>
    <w:rsid w:val="00C1228A"/>
    <w:rsid w:val="00C127C4"/>
    <w:rsid w:val="00C146C4"/>
    <w:rsid w:val="00C14DF0"/>
    <w:rsid w:val="00C2061A"/>
    <w:rsid w:val="00C214B6"/>
    <w:rsid w:val="00C216E0"/>
    <w:rsid w:val="00C21BA8"/>
    <w:rsid w:val="00C21C3B"/>
    <w:rsid w:val="00C22285"/>
    <w:rsid w:val="00C22D71"/>
    <w:rsid w:val="00C22FE3"/>
    <w:rsid w:val="00C23C4E"/>
    <w:rsid w:val="00C241E9"/>
    <w:rsid w:val="00C3071B"/>
    <w:rsid w:val="00C30E1A"/>
    <w:rsid w:val="00C32F2B"/>
    <w:rsid w:val="00C33B44"/>
    <w:rsid w:val="00C348A2"/>
    <w:rsid w:val="00C34D69"/>
    <w:rsid w:val="00C3552E"/>
    <w:rsid w:val="00C3615A"/>
    <w:rsid w:val="00C366FD"/>
    <w:rsid w:val="00C37B65"/>
    <w:rsid w:val="00C46B27"/>
    <w:rsid w:val="00C47EFC"/>
    <w:rsid w:val="00C5100F"/>
    <w:rsid w:val="00C5157B"/>
    <w:rsid w:val="00C51611"/>
    <w:rsid w:val="00C531FD"/>
    <w:rsid w:val="00C56D2A"/>
    <w:rsid w:val="00C5794C"/>
    <w:rsid w:val="00C6439D"/>
    <w:rsid w:val="00C65D34"/>
    <w:rsid w:val="00C6654A"/>
    <w:rsid w:val="00C66692"/>
    <w:rsid w:val="00C666D3"/>
    <w:rsid w:val="00C67513"/>
    <w:rsid w:val="00C70C08"/>
    <w:rsid w:val="00C74C63"/>
    <w:rsid w:val="00C801F5"/>
    <w:rsid w:val="00C819B3"/>
    <w:rsid w:val="00C922D9"/>
    <w:rsid w:val="00C92BF0"/>
    <w:rsid w:val="00C94EBA"/>
    <w:rsid w:val="00C95E85"/>
    <w:rsid w:val="00CA0FB2"/>
    <w:rsid w:val="00CA208E"/>
    <w:rsid w:val="00CA34FF"/>
    <w:rsid w:val="00CA57D8"/>
    <w:rsid w:val="00CA744C"/>
    <w:rsid w:val="00CB2074"/>
    <w:rsid w:val="00CB2BDC"/>
    <w:rsid w:val="00CB45C0"/>
    <w:rsid w:val="00CB5A14"/>
    <w:rsid w:val="00CB673E"/>
    <w:rsid w:val="00CC03C6"/>
    <w:rsid w:val="00CC09CE"/>
    <w:rsid w:val="00CC18A8"/>
    <w:rsid w:val="00CC3F2C"/>
    <w:rsid w:val="00CC50D1"/>
    <w:rsid w:val="00CC52EA"/>
    <w:rsid w:val="00CC7950"/>
    <w:rsid w:val="00CD19F6"/>
    <w:rsid w:val="00CD2DF0"/>
    <w:rsid w:val="00CD3D13"/>
    <w:rsid w:val="00CD5399"/>
    <w:rsid w:val="00CD61C4"/>
    <w:rsid w:val="00CE4C14"/>
    <w:rsid w:val="00CE5377"/>
    <w:rsid w:val="00CE66E5"/>
    <w:rsid w:val="00CF419C"/>
    <w:rsid w:val="00CF4203"/>
    <w:rsid w:val="00CF60E2"/>
    <w:rsid w:val="00D01F1D"/>
    <w:rsid w:val="00D0344F"/>
    <w:rsid w:val="00D051A5"/>
    <w:rsid w:val="00D05350"/>
    <w:rsid w:val="00D05B43"/>
    <w:rsid w:val="00D064BE"/>
    <w:rsid w:val="00D07B7E"/>
    <w:rsid w:val="00D135EE"/>
    <w:rsid w:val="00D16019"/>
    <w:rsid w:val="00D16E00"/>
    <w:rsid w:val="00D20FCF"/>
    <w:rsid w:val="00D23126"/>
    <w:rsid w:val="00D239D4"/>
    <w:rsid w:val="00D23A59"/>
    <w:rsid w:val="00D25FE6"/>
    <w:rsid w:val="00D27439"/>
    <w:rsid w:val="00D27520"/>
    <w:rsid w:val="00D30A01"/>
    <w:rsid w:val="00D30F8E"/>
    <w:rsid w:val="00D33E18"/>
    <w:rsid w:val="00D35EF0"/>
    <w:rsid w:val="00D363FB"/>
    <w:rsid w:val="00D374F0"/>
    <w:rsid w:val="00D3796B"/>
    <w:rsid w:val="00D4068D"/>
    <w:rsid w:val="00D44495"/>
    <w:rsid w:val="00D44A68"/>
    <w:rsid w:val="00D47170"/>
    <w:rsid w:val="00D47F80"/>
    <w:rsid w:val="00D50087"/>
    <w:rsid w:val="00D55FC4"/>
    <w:rsid w:val="00D575FA"/>
    <w:rsid w:val="00D6063A"/>
    <w:rsid w:val="00D617F4"/>
    <w:rsid w:val="00D61BB6"/>
    <w:rsid w:val="00D61C93"/>
    <w:rsid w:val="00D623FA"/>
    <w:rsid w:val="00D625BE"/>
    <w:rsid w:val="00D63743"/>
    <w:rsid w:val="00D65631"/>
    <w:rsid w:val="00D700F4"/>
    <w:rsid w:val="00D766D3"/>
    <w:rsid w:val="00D81CD5"/>
    <w:rsid w:val="00D8232F"/>
    <w:rsid w:val="00D86722"/>
    <w:rsid w:val="00D86AD3"/>
    <w:rsid w:val="00D86DA2"/>
    <w:rsid w:val="00D87B5E"/>
    <w:rsid w:val="00D87BB5"/>
    <w:rsid w:val="00D92523"/>
    <w:rsid w:val="00D92538"/>
    <w:rsid w:val="00D92A3B"/>
    <w:rsid w:val="00D92B81"/>
    <w:rsid w:val="00D9498A"/>
    <w:rsid w:val="00D9662D"/>
    <w:rsid w:val="00D96644"/>
    <w:rsid w:val="00D97217"/>
    <w:rsid w:val="00D97536"/>
    <w:rsid w:val="00DA1954"/>
    <w:rsid w:val="00DA287B"/>
    <w:rsid w:val="00DA2D8E"/>
    <w:rsid w:val="00DA443C"/>
    <w:rsid w:val="00DA6CA9"/>
    <w:rsid w:val="00DB0658"/>
    <w:rsid w:val="00DB2C2C"/>
    <w:rsid w:val="00DB2E15"/>
    <w:rsid w:val="00DB4739"/>
    <w:rsid w:val="00DB4EEA"/>
    <w:rsid w:val="00DB5216"/>
    <w:rsid w:val="00DB5B5D"/>
    <w:rsid w:val="00DB62F8"/>
    <w:rsid w:val="00DB798B"/>
    <w:rsid w:val="00DB7BC2"/>
    <w:rsid w:val="00DC3CE2"/>
    <w:rsid w:val="00DC6064"/>
    <w:rsid w:val="00DC6CED"/>
    <w:rsid w:val="00DD236D"/>
    <w:rsid w:val="00DD2B93"/>
    <w:rsid w:val="00DD56AA"/>
    <w:rsid w:val="00DE2044"/>
    <w:rsid w:val="00DE337F"/>
    <w:rsid w:val="00DE5589"/>
    <w:rsid w:val="00DE5777"/>
    <w:rsid w:val="00DE57CC"/>
    <w:rsid w:val="00DE5980"/>
    <w:rsid w:val="00DE5FE7"/>
    <w:rsid w:val="00DE7658"/>
    <w:rsid w:val="00DE79AB"/>
    <w:rsid w:val="00DE7E50"/>
    <w:rsid w:val="00DF02B3"/>
    <w:rsid w:val="00DF0954"/>
    <w:rsid w:val="00DF1702"/>
    <w:rsid w:val="00DF2C4D"/>
    <w:rsid w:val="00DF3937"/>
    <w:rsid w:val="00DF5CD1"/>
    <w:rsid w:val="00DF7E70"/>
    <w:rsid w:val="00E00598"/>
    <w:rsid w:val="00E019DC"/>
    <w:rsid w:val="00E054FD"/>
    <w:rsid w:val="00E056DE"/>
    <w:rsid w:val="00E05CDF"/>
    <w:rsid w:val="00E05DBD"/>
    <w:rsid w:val="00E067BA"/>
    <w:rsid w:val="00E07349"/>
    <w:rsid w:val="00E104B6"/>
    <w:rsid w:val="00E12EE0"/>
    <w:rsid w:val="00E16515"/>
    <w:rsid w:val="00E22658"/>
    <w:rsid w:val="00E22BCE"/>
    <w:rsid w:val="00E24D44"/>
    <w:rsid w:val="00E26266"/>
    <w:rsid w:val="00E30A82"/>
    <w:rsid w:val="00E312CF"/>
    <w:rsid w:val="00E322B6"/>
    <w:rsid w:val="00E32732"/>
    <w:rsid w:val="00E34492"/>
    <w:rsid w:val="00E36059"/>
    <w:rsid w:val="00E37101"/>
    <w:rsid w:val="00E40048"/>
    <w:rsid w:val="00E408CC"/>
    <w:rsid w:val="00E40D41"/>
    <w:rsid w:val="00E427E6"/>
    <w:rsid w:val="00E44158"/>
    <w:rsid w:val="00E45E30"/>
    <w:rsid w:val="00E46006"/>
    <w:rsid w:val="00E4698B"/>
    <w:rsid w:val="00E47F33"/>
    <w:rsid w:val="00E5085F"/>
    <w:rsid w:val="00E5158E"/>
    <w:rsid w:val="00E51889"/>
    <w:rsid w:val="00E52D37"/>
    <w:rsid w:val="00E5416A"/>
    <w:rsid w:val="00E57E41"/>
    <w:rsid w:val="00E60134"/>
    <w:rsid w:val="00E620B6"/>
    <w:rsid w:val="00E62996"/>
    <w:rsid w:val="00E63CA2"/>
    <w:rsid w:val="00E648F4"/>
    <w:rsid w:val="00E66D03"/>
    <w:rsid w:val="00E71A17"/>
    <w:rsid w:val="00E72454"/>
    <w:rsid w:val="00E72E04"/>
    <w:rsid w:val="00E72E42"/>
    <w:rsid w:val="00E742C1"/>
    <w:rsid w:val="00E74EA1"/>
    <w:rsid w:val="00E75ED5"/>
    <w:rsid w:val="00E7702D"/>
    <w:rsid w:val="00E77182"/>
    <w:rsid w:val="00E772D3"/>
    <w:rsid w:val="00E800F9"/>
    <w:rsid w:val="00E804B0"/>
    <w:rsid w:val="00E80FA2"/>
    <w:rsid w:val="00E8334A"/>
    <w:rsid w:val="00E83498"/>
    <w:rsid w:val="00E8646D"/>
    <w:rsid w:val="00E8675B"/>
    <w:rsid w:val="00E87FAB"/>
    <w:rsid w:val="00E9053F"/>
    <w:rsid w:val="00E906AA"/>
    <w:rsid w:val="00E93177"/>
    <w:rsid w:val="00E94192"/>
    <w:rsid w:val="00E95860"/>
    <w:rsid w:val="00E95F91"/>
    <w:rsid w:val="00E96EC1"/>
    <w:rsid w:val="00E97EA3"/>
    <w:rsid w:val="00EA152E"/>
    <w:rsid w:val="00EA1B84"/>
    <w:rsid w:val="00EA6306"/>
    <w:rsid w:val="00EA63A6"/>
    <w:rsid w:val="00EA7123"/>
    <w:rsid w:val="00EB089A"/>
    <w:rsid w:val="00EB175D"/>
    <w:rsid w:val="00EB221A"/>
    <w:rsid w:val="00EB40D0"/>
    <w:rsid w:val="00EB4930"/>
    <w:rsid w:val="00EB72D1"/>
    <w:rsid w:val="00EB7EB1"/>
    <w:rsid w:val="00EC30EE"/>
    <w:rsid w:val="00EC4EFA"/>
    <w:rsid w:val="00EC5A0A"/>
    <w:rsid w:val="00EC7185"/>
    <w:rsid w:val="00ED3540"/>
    <w:rsid w:val="00ED3A34"/>
    <w:rsid w:val="00ED5319"/>
    <w:rsid w:val="00ED6BF8"/>
    <w:rsid w:val="00ED7AB7"/>
    <w:rsid w:val="00EE011E"/>
    <w:rsid w:val="00EE18E4"/>
    <w:rsid w:val="00EE1AB6"/>
    <w:rsid w:val="00EE2AC3"/>
    <w:rsid w:val="00EE4E0D"/>
    <w:rsid w:val="00EE70FE"/>
    <w:rsid w:val="00EE7464"/>
    <w:rsid w:val="00EE7E5A"/>
    <w:rsid w:val="00EF179A"/>
    <w:rsid w:val="00EF4C9A"/>
    <w:rsid w:val="00EF4FF0"/>
    <w:rsid w:val="00F0000A"/>
    <w:rsid w:val="00F01881"/>
    <w:rsid w:val="00F0362E"/>
    <w:rsid w:val="00F041F1"/>
    <w:rsid w:val="00F054A8"/>
    <w:rsid w:val="00F0607A"/>
    <w:rsid w:val="00F06C6F"/>
    <w:rsid w:val="00F074B0"/>
    <w:rsid w:val="00F076A1"/>
    <w:rsid w:val="00F10B9D"/>
    <w:rsid w:val="00F1279B"/>
    <w:rsid w:val="00F1347A"/>
    <w:rsid w:val="00F148A0"/>
    <w:rsid w:val="00F15434"/>
    <w:rsid w:val="00F16B97"/>
    <w:rsid w:val="00F178E6"/>
    <w:rsid w:val="00F22834"/>
    <w:rsid w:val="00F23CF6"/>
    <w:rsid w:val="00F23F46"/>
    <w:rsid w:val="00F263E3"/>
    <w:rsid w:val="00F2700E"/>
    <w:rsid w:val="00F27075"/>
    <w:rsid w:val="00F27EB1"/>
    <w:rsid w:val="00F31849"/>
    <w:rsid w:val="00F32394"/>
    <w:rsid w:val="00F32869"/>
    <w:rsid w:val="00F351B0"/>
    <w:rsid w:val="00F375B7"/>
    <w:rsid w:val="00F37D6F"/>
    <w:rsid w:val="00F40FD2"/>
    <w:rsid w:val="00F42001"/>
    <w:rsid w:val="00F42D35"/>
    <w:rsid w:val="00F45A3C"/>
    <w:rsid w:val="00F46D09"/>
    <w:rsid w:val="00F47B39"/>
    <w:rsid w:val="00F50C3C"/>
    <w:rsid w:val="00F52643"/>
    <w:rsid w:val="00F5357B"/>
    <w:rsid w:val="00F53E59"/>
    <w:rsid w:val="00F57466"/>
    <w:rsid w:val="00F6031A"/>
    <w:rsid w:val="00F605DE"/>
    <w:rsid w:val="00F625A4"/>
    <w:rsid w:val="00F62B13"/>
    <w:rsid w:val="00F6448B"/>
    <w:rsid w:val="00F66F7F"/>
    <w:rsid w:val="00F67656"/>
    <w:rsid w:val="00F67A0D"/>
    <w:rsid w:val="00F70D91"/>
    <w:rsid w:val="00F725EC"/>
    <w:rsid w:val="00F7365F"/>
    <w:rsid w:val="00F8043B"/>
    <w:rsid w:val="00F8152B"/>
    <w:rsid w:val="00F81AB9"/>
    <w:rsid w:val="00F906B3"/>
    <w:rsid w:val="00F94877"/>
    <w:rsid w:val="00F950DB"/>
    <w:rsid w:val="00F96BA5"/>
    <w:rsid w:val="00F96BD7"/>
    <w:rsid w:val="00F96D8D"/>
    <w:rsid w:val="00F97E8C"/>
    <w:rsid w:val="00FA3938"/>
    <w:rsid w:val="00FA421C"/>
    <w:rsid w:val="00FA43DC"/>
    <w:rsid w:val="00FA4A95"/>
    <w:rsid w:val="00FA52F6"/>
    <w:rsid w:val="00FA5689"/>
    <w:rsid w:val="00FA582B"/>
    <w:rsid w:val="00FA5E4A"/>
    <w:rsid w:val="00FA6098"/>
    <w:rsid w:val="00FA785E"/>
    <w:rsid w:val="00FB1804"/>
    <w:rsid w:val="00FB2151"/>
    <w:rsid w:val="00FB2616"/>
    <w:rsid w:val="00FB4616"/>
    <w:rsid w:val="00FB6228"/>
    <w:rsid w:val="00FB66D5"/>
    <w:rsid w:val="00FC04A6"/>
    <w:rsid w:val="00FC0F30"/>
    <w:rsid w:val="00FC157D"/>
    <w:rsid w:val="00FC2BE7"/>
    <w:rsid w:val="00FC3C83"/>
    <w:rsid w:val="00FC57A0"/>
    <w:rsid w:val="00FC6C10"/>
    <w:rsid w:val="00FD3939"/>
    <w:rsid w:val="00FD639A"/>
    <w:rsid w:val="00FD67D5"/>
    <w:rsid w:val="00FD6FD4"/>
    <w:rsid w:val="00FD7C28"/>
    <w:rsid w:val="00FE1163"/>
    <w:rsid w:val="00FE1670"/>
    <w:rsid w:val="00FE2001"/>
    <w:rsid w:val="00FE20A7"/>
    <w:rsid w:val="00FE404F"/>
    <w:rsid w:val="00FE5CB5"/>
    <w:rsid w:val="00FE605B"/>
    <w:rsid w:val="00FE6C55"/>
    <w:rsid w:val="00FE7378"/>
    <w:rsid w:val="00FE7F67"/>
    <w:rsid w:val="00FF15B5"/>
    <w:rsid w:val="00FF2B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9B2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3552E"/>
    <w:pPr>
      <w:spacing w:after="0" w:line="240" w:lineRule="auto"/>
    </w:pPr>
    <w:rPr>
      <w:rFonts w:ascii="Times New Roman" w:eastAsia="Times New Roman" w:hAnsi="Times New Roman" w:cs="Times New Roman"/>
      <w:sz w:val="24"/>
      <w:szCs w:val="24"/>
      <w:lang w:eastAsia="sk-SK"/>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next w:val="Normlny"/>
    <w:link w:val="Nadpis2Char"/>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850467"/>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nhideWhenUsed/>
    <w:qFormat/>
    <w:rsid w:val="00DB2C2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nhideWhenUsed/>
    <w:qFormat/>
    <w:rsid w:val="00DB2C2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nhideWhenUsed/>
    <w:qFormat/>
    <w:rsid w:val="00DB2C2C"/>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nhideWhenUsed/>
    <w:qFormat/>
    <w:rsid w:val="00DB2C2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unhideWhenUsed/>
    <w:rsid w:val="004C1071"/>
    <w:rPr>
      <w:sz w:val="20"/>
      <w:szCs w:val="20"/>
    </w:rPr>
  </w:style>
  <w:style w:type="character" w:customStyle="1" w:styleId="TextkomentraChar">
    <w:name w:val="Text komentára Char"/>
    <w:basedOn w:val="Predvolenpsmoodseku"/>
    <w:link w:val="Textkomentra"/>
    <w:uiPriority w:val="99"/>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List Paragraph"/>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
    <w:basedOn w:val="Normlny"/>
    <w:link w:val="TextpoznmkypodiarouChar"/>
    <w:uiPriority w:val="99"/>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Stinking Styles1,Footnote symbol,Footnote reference number,Times 10 Point,Exposant 3 Point,Ref,de nota al pie,note TESI,SUPERS,FRef ISO"/>
    <w:basedOn w:val="Predvolenpsmoodseku"/>
    <w:link w:val="Char2"/>
    <w:uiPriority w:val="99"/>
    <w:rsid w:val="008806AC"/>
    <w:rPr>
      <w:rFonts w:cs="Times New Roman"/>
      <w:vertAlign w:val="superscript"/>
    </w:rPr>
  </w:style>
  <w:style w:type="paragraph" w:styleId="Normlnywebov">
    <w:name w:val="Normal (Web)"/>
    <w:aliases w:val="Normálny (WWW)"/>
    <w:basedOn w:val="Normlny"/>
    <w:uiPriority w:val="99"/>
    <w:unhideWhenUsed/>
    <w:qFormat/>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121AD0"/>
    <w:pPr>
      <w:numPr>
        <w:numId w:val="2"/>
      </w:numPr>
      <w:pBdr>
        <w:bottom w:val="single" w:sz="8" w:space="4" w:color="4F81BD" w:themeColor="accent1"/>
      </w:pBdr>
      <w:spacing w:after="300"/>
      <w:pPrChange w:id="0" w:author="Autor">
        <w:pPr>
          <w:keepNext/>
          <w:keepLines/>
          <w:numPr>
            <w:numId w:val="2"/>
          </w:numPr>
          <w:pBdr>
            <w:bottom w:val="single" w:sz="8" w:space="4" w:color="4F81BD" w:themeColor="accent1"/>
          </w:pBdr>
          <w:spacing w:before="200" w:after="300"/>
          <w:ind w:left="432" w:hanging="432"/>
          <w:outlineLvl w:val="1"/>
        </w:pPr>
      </w:pPrChange>
    </w:pPr>
    <w:rPr>
      <w:rFonts w:ascii="Times New Roman" w:hAnsi="Times New Roman"/>
      <w:color w:val="365F91" w:themeColor="accent1" w:themeShade="BF"/>
      <w:spacing w:val="5"/>
      <w:kern w:val="28"/>
      <w:sz w:val="36"/>
      <w:rPrChange w:id="0" w:author="Autor">
        <w:rPr>
          <w:rFonts w:eastAsiaTheme="majorEastAsia" w:cstheme="majorBidi"/>
          <w:b/>
          <w:bCs/>
          <w:color w:val="365F91" w:themeColor="accent1" w:themeShade="BF"/>
          <w:spacing w:val="5"/>
          <w:kern w:val="28"/>
          <w:sz w:val="36"/>
          <w:szCs w:val="26"/>
          <w:lang w:val="sk-SK" w:eastAsia="sk-SK" w:bidi="ar-SA"/>
        </w:rPr>
      </w:rPrChange>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numPr>
        <w:ilvl w:val="1"/>
        <w:numId w:val="2"/>
      </w:numPr>
      <w:jc w:val="both"/>
    </w:pPr>
    <w:rPr>
      <w:rFonts w:ascii="Times New Roman" w:hAnsi="Times New Roman"/>
      <w:color w:val="365F91" w:themeColor="accent1" w:themeShade="BF"/>
      <w:sz w:val="26"/>
      <w:szCs w:val="22"/>
      <w:lang w:eastAsia="en-US"/>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numPr>
        <w:ilvl w:val="2"/>
        <w:numId w:val="2"/>
      </w:num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pPr>
      <w:numPr>
        <w:ilvl w:val="3"/>
      </w:numPr>
    </w:pPr>
    <w:rPr>
      <w:rFonts w:ascii="Times New Roman" w:hAnsi="Times New Roman"/>
      <w:b/>
      <w:i/>
      <w:color w:val="365F91" w:themeColor="accent1" w:themeShade="BF"/>
    </w:rPr>
  </w:style>
  <w:style w:type="character" w:customStyle="1" w:styleId="Nadpis5Char">
    <w:name w:val="Nadpis 5 Char"/>
    <w:basedOn w:val="Predvolenpsmoodseku"/>
    <w:link w:val="Nadpis5"/>
    <w:uiPriority w:val="9"/>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contextualSpacing/>
      <w:jc w:val="both"/>
    </w:p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04217B"/>
    <w:pPr>
      <w:tabs>
        <w:tab w:val="left" w:pos="284"/>
        <w:tab w:val="right" w:leader="dot" w:pos="9060"/>
      </w:tabs>
      <w:spacing w:after="100"/>
      <w:ind w:left="284" w:hanging="284"/>
    </w:pPr>
    <w:rPr>
      <w:noProof/>
    </w:rPr>
  </w:style>
  <w:style w:type="paragraph" w:styleId="Obsah3">
    <w:name w:val="toc 3"/>
    <w:basedOn w:val="Normlny"/>
    <w:next w:val="Normlny"/>
    <w:autoRedefine/>
    <w:uiPriority w:val="39"/>
    <w:unhideWhenUsed/>
    <w:rsid w:val="00502866"/>
    <w:pPr>
      <w:tabs>
        <w:tab w:val="left" w:pos="709"/>
        <w:tab w:val="right" w:leader="dot" w:pos="9072"/>
      </w:tabs>
      <w:spacing w:after="100"/>
      <w:ind w:left="709" w:right="423" w:hanging="425"/>
      <w:jc w:val="both"/>
    </w:pPr>
    <w:rPr>
      <w:noProof/>
      <w:lang w:eastAsia="en-US"/>
    </w:rPr>
  </w:style>
  <w:style w:type="paragraph" w:styleId="Obsah4">
    <w:name w:val="toc 4"/>
    <w:basedOn w:val="Normlny"/>
    <w:next w:val="Normlny"/>
    <w:autoRedefine/>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character" w:styleId="PouitHypertextovPrepojenie">
    <w:name w:val="FollowedHyperlink"/>
    <w:basedOn w:val="Predvolenpsmoodseku"/>
    <w:uiPriority w:val="99"/>
    <w:semiHidden/>
    <w:unhideWhenUsed/>
    <w:rsid w:val="003B419B"/>
    <w:rPr>
      <w:color w:val="800080" w:themeColor="followedHyperlink"/>
      <w:u w:val="single"/>
    </w:rPr>
  </w:style>
  <w:style w:type="paragraph" w:customStyle="1" w:styleId="Default">
    <w:name w:val="Default"/>
    <w:rsid w:val="00BA5E4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har2">
    <w:name w:val="Char2"/>
    <w:basedOn w:val="Normlny"/>
    <w:link w:val="Odkaznapoznmkupodiarou"/>
    <w:uiPriority w:val="99"/>
    <w:rsid w:val="0028776B"/>
    <w:pPr>
      <w:spacing w:after="160" w:line="240" w:lineRule="exact"/>
    </w:pPr>
    <w:rPr>
      <w:rFonts w:asciiTheme="minorHAnsi" w:eastAsiaTheme="minorHAnsi" w:hAnsiTheme="minorHAnsi"/>
      <w:sz w:val="22"/>
      <w:szCs w:val="22"/>
      <w:vertAlign w:val="superscript"/>
      <w:lang w:eastAsia="en-US"/>
    </w:rPr>
  </w:style>
  <w:style w:type="paragraph" w:styleId="Revzia">
    <w:name w:val="Revision"/>
    <w:hidden/>
    <w:uiPriority w:val="99"/>
    <w:semiHidden/>
    <w:rsid w:val="006803B9"/>
    <w:pPr>
      <w:spacing w:after="0" w:line="240" w:lineRule="auto"/>
    </w:pPr>
    <w:rPr>
      <w:rFonts w:ascii="Times New Roman" w:eastAsia="Times New Roman" w:hAnsi="Times New Roman" w:cs="Times New Roman"/>
      <w:sz w:val="24"/>
      <w:szCs w:val="24"/>
      <w:lang w:eastAsia="sk-SK"/>
    </w:rPr>
  </w:style>
  <w:style w:type="character" w:customStyle="1" w:styleId="Nadpis6Char">
    <w:name w:val="Nadpis 6 Char"/>
    <w:basedOn w:val="Predvolenpsmoodseku"/>
    <w:link w:val="Nadpis6"/>
    <w:rsid w:val="00DB2C2C"/>
    <w:rPr>
      <w:rFonts w:asciiTheme="majorHAnsi" w:eastAsiaTheme="majorEastAsia" w:hAnsiTheme="majorHAnsi" w:cstheme="majorBidi"/>
      <w:i/>
      <w:iCs/>
      <w:color w:val="243F60" w:themeColor="accent1" w:themeShade="7F"/>
      <w:sz w:val="24"/>
      <w:szCs w:val="24"/>
      <w:lang w:eastAsia="sk-SK"/>
    </w:rPr>
  </w:style>
  <w:style w:type="character" w:customStyle="1" w:styleId="Nadpis7Char">
    <w:name w:val="Nadpis 7 Char"/>
    <w:basedOn w:val="Predvolenpsmoodseku"/>
    <w:link w:val="Nadpis7"/>
    <w:rsid w:val="00DB2C2C"/>
    <w:rPr>
      <w:rFonts w:asciiTheme="majorHAnsi" w:eastAsiaTheme="majorEastAsia" w:hAnsiTheme="majorHAnsi" w:cstheme="majorBidi"/>
      <w:i/>
      <w:iCs/>
      <w:color w:val="404040" w:themeColor="text1" w:themeTint="BF"/>
      <w:sz w:val="24"/>
      <w:szCs w:val="24"/>
      <w:lang w:eastAsia="sk-SK"/>
    </w:rPr>
  </w:style>
  <w:style w:type="character" w:customStyle="1" w:styleId="Nadpis8Char">
    <w:name w:val="Nadpis 8 Char"/>
    <w:basedOn w:val="Predvolenpsmoodseku"/>
    <w:link w:val="Nadpis8"/>
    <w:rsid w:val="00DB2C2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rsid w:val="00DB2C2C"/>
    <w:rPr>
      <w:rFonts w:asciiTheme="majorHAnsi" w:eastAsiaTheme="majorEastAsia" w:hAnsiTheme="majorHAnsi" w:cstheme="majorBidi"/>
      <w:i/>
      <w:iCs/>
      <w:color w:val="404040" w:themeColor="text1" w:themeTint="BF"/>
      <w:sz w:val="20"/>
      <w:szCs w:val="20"/>
      <w:lang w:eastAsia="sk-SK"/>
    </w:rPr>
  </w:style>
  <w:style w:type="table" w:customStyle="1" w:styleId="Mriekatabuky2">
    <w:name w:val="Mriežka tabuľky2"/>
    <w:basedOn w:val="Normlnatabuka"/>
    <w:next w:val="Mriekatabuky"/>
    <w:uiPriority w:val="59"/>
    <w:rsid w:val="002E7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Predvolenpsmoodseku"/>
    <w:rsid w:val="002E7C36"/>
  </w:style>
  <w:style w:type="character" w:customStyle="1" w:styleId="atn">
    <w:name w:val="atn"/>
    <w:basedOn w:val="Predvolenpsmoodseku"/>
    <w:rsid w:val="002E7C36"/>
  </w:style>
  <w:style w:type="table" w:customStyle="1" w:styleId="Mriekatabuky4">
    <w:name w:val="Mriežka tabuľky4"/>
    <w:basedOn w:val="Normlnatabuka"/>
    <w:next w:val="Mriekatabuky"/>
    <w:uiPriority w:val="59"/>
    <w:rsid w:val="002E7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sodrkami">
    <w:name w:val="List Bullet"/>
    <w:basedOn w:val="Zkladntext"/>
    <w:qFormat/>
    <w:rsid w:val="00865C9D"/>
    <w:pPr>
      <w:numPr>
        <w:numId w:val="4"/>
      </w:numPr>
      <w:spacing w:before="130" w:after="130"/>
      <w:jc w:val="both"/>
    </w:pPr>
    <w:rPr>
      <w:sz w:val="22"/>
      <w:szCs w:val="20"/>
      <w:lang w:val="en-US" w:eastAsia="en-US"/>
    </w:rPr>
  </w:style>
  <w:style w:type="paragraph" w:styleId="Zoznamsodrkami2">
    <w:name w:val="List Bullet 2"/>
    <w:basedOn w:val="Zoznamsodrkami"/>
    <w:qFormat/>
    <w:rsid w:val="00865C9D"/>
    <w:pPr>
      <w:numPr>
        <w:numId w:val="3"/>
      </w:numPr>
    </w:pPr>
  </w:style>
  <w:style w:type="paragraph" w:styleId="Zkladntext">
    <w:name w:val="Body Text"/>
    <w:basedOn w:val="Normlny"/>
    <w:link w:val="ZkladntextChar"/>
    <w:unhideWhenUsed/>
    <w:qFormat/>
    <w:rsid w:val="00865C9D"/>
    <w:pPr>
      <w:spacing w:after="120"/>
    </w:pPr>
  </w:style>
  <w:style w:type="character" w:customStyle="1" w:styleId="ZkladntextChar">
    <w:name w:val="Základný text Char"/>
    <w:basedOn w:val="Predvolenpsmoodseku"/>
    <w:link w:val="Zkladntext"/>
    <w:rsid w:val="00865C9D"/>
    <w:rPr>
      <w:rFonts w:ascii="Times New Roman" w:eastAsia="Times New Roman" w:hAnsi="Times New Roman" w:cs="Times New Roman"/>
      <w:sz w:val="24"/>
      <w:szCs w:val="24"/>
      <w:lang w:eastAsia="sk-SK"/>
    </w:rPr>
  </w:style>
  <w:style w:type="paragraph" w:styleId="Popis">
    <w:name w:val="caption"/>
    <w:basedOn w:val="Normlny"/>
    <w:next w:val="Zkladntext"/>
    <w:uiPriority w:val="35"/>
    <w:qFormat/>
    <w:rsid w:val="00241966"/>
    <w:rPr>
      <w:bCs/>
      <w:i/>
      <w:sz w:val="14"/>
      <w:szCs w:val="20"/>
      <w:lang w:val="en-US" w:eastAsia="en-US"/>
    </w:rPr>
  </w:style>
  <w:style w:type="character" w:customStyle="1" w:styleId="OdsekzoznamuChar">
    <w:name w:val="Odsek zoznamu Char"/>
    <w:aliases w:val="body Char,Odsek zoznamu2 Char,List Paragraph Char"/>
    <w:link w:val="Odsekzoznamu"/>
    <w:uiPriority w:val="34"/>
    <w:locked/>
    <w:rsid w:val="00241966"/>
    <w:rPr>
      <w:rFonts w:ascii="Times New Roman" w:eastAsia="Times New Roman" w:hAnsi="Times New Roman" w:cs="Times New Roman"/>
      <w:sz w:val="24"/>
      <w:szCs w:val="24"/>
      <w:lang w:eastAsia="sk-SK"/>
    </w:rPr>
  </w:style>
  <w:style w:type="paragraph" w:customStyle="1" w:styleId="zreportname">
    <w:name w:val="zreport name"/>
    <w:basedOn w:val="Normlny"/>
    <w:semiHidden/>
    <w:rsid w:val="0082404E"/>
    <w:pPr>
      <w:keepLines/>
      <w:spacing w:line="440" w:lineRule="exact"/>
      <w:jc w:val="center"/>
    </w:pPr>
    <w:rPr>
      <w:sz w:val="36"/>
      <w:szCs w:val="20"/>
      <w:lang w:val="en-US" w:eastAsia="en-US"/>
    </w:rPr>
  </w:style>
  <w:style w:type="paragraph" w:customStyle="1" w:styleId="zcontents">
    <w:name w:val="zcontents"/>
    <w:basedOn w:val="Normlny"/>
    <w:semiHidden/>
    <w:rsid w:val="0082404E"/>
    <w:pPr>
      <w:spacing w:after="260"/>
    </w:pPr>
    <w:rPr>
      <w:b/>
      <w:sz w:val="32"/>
      <w:szCs w:val="20"/>
      <w:lang w:val="en-US" w:eastAsia="en-US"/>
    </w:rPr>
  </w:style>
  <w:style w:type="paragraph" w:customStyle="1" w:styleId="zcompanyname">
    <w:name w:val="zcompany name"/>
    <w:basedOn w:val="Normlny"/>
    <w:semiHidden/>
    <w:rsid w:val="0082404E"/>
    <w:pPr>
      <w:spacing w:after="400" w:line="440" w:lineRule="exact"/>
      <w:jc w:val="center"/>
    </w:pPr>
    <w:rPr>
      <w:b/>
      <w:noProof/>
      <w:sz w:val="26"/>
      <w:szCs w:val="20"/>
      <w:lang w:val="en-US" w:eastAsia="en-US"/>
    </w:rPr>
  </w:style>
  <w:style w:type="paragraph" w:customStyle="1" w:styleId="zreportsubtitle">
    <w:name w:val="zreport subtitle"/>
    <w:basedOn w:val="zreportname"/>
    <w:semiHidden/>
    <w:rsid w:val="0082404E"/>
    <w:rPr>
      <w:sz w:val="32"/>
    </w:rPr>
  </w:style>
  <w:style w:type="paragraph" w:styleId="Zarkazkladnhotextu">
    <w:name w:val="Body Text Indent"/>
    <w:basedOn w:val="Zkladntext"/>
    <w:link w:val="ZarkazkladnhotextuChar"/>
    <w:semiHidden/>
    <w:rsid w:val="0082404E"/>
    <w:pPr>
      <w:spacing w:before="130" w:after="130"/>
      <w:ind w:left="340"/>
      <w:jc w:val="both"/>
    </w:pPr>
    <w:rPr>
      <w:sz w:val="22"/>
      <w:szCs w:val="20"/>
      <w:lang w:val="en-US" w:eastAsia="en-US"/>
    </w:rPr>
  </w:style>
  <w:style w:type="character" w:customStyle="1" w:styleId="ZarkazkladnhotextuChar">
    <w:name w:val="Zarážka základného textu Char"/>
    <w:basedOn w:val="Predvolenpsmoodseku"/>
    <w:link w:val="Zarkazkladnhotextu"/>
    <w:semiHidden/>
    <w:rsid w:val="0082404E"/>
    <w:rPr>
      <w:rFonts w:ascii="Times New Roman" w:eastAsia="Times New Roman" w:hAnsi="Times New Roman" w:cs="Times New Roman"/>
      <w:szCs w:val="20"/>
      <w:lang w:val="en-US"/>
    </w:rPr>
  </w:style>
  <w:style w:type="paragraph" w:styleId="Register1">
    <w:name w:val="index 1"/>
    <w:basedOn w:val="Normlny"/>
    <w:next w:val="Normlny"/>
    <w:semiHidden/>
    <w:rsid w:val="0082404E"/>
    <w:pPr>
      <w:keepNext/>
      <w:spacing w:before="260" w:line="280" w:lineRule="exact"/>
      <w:ind w:right="851"/>
    </w:pPr>
    <w:rPr>
      <w:b/>
      <w:szCs w:val="20"/>
      <w:lang w:val="en-US" w:eastAsia="en-US"/>
    </w:rPr>
  </w:style>
  <w:style w:type="paragraph" w:customStyle="1" w:styleId="Graphic">
    <w:name w:val="Graphic"/>
    <w:basedOn w:val="Podpis"/>
    <w:next w:val="Popis"/>
    <w:qFormat/>
    <w:rsid w:val="0082404E"/>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semiHidden/>
    <w:rsid w:val="0082404E"/>
    <w:rPr>
      <w:sz w:val="22"/>
      <w:szCs w:val="20"/>
      <w:lang w:val="en-US" w:eastAsia="en-US"/>
    </w:rPr>
  </w:style>
  <w:style w:type="character" w:customStyle="1" w:styleId="PodpisChar">
    <w:name w:val="Podpis Char"/>
    <w:basedOn w:val="Predvolenpsmoodseku"/>
    <w:link w:val="Podpis"/>
    <w:semiHidden/>
    <w:rsid w:val="0082404E"/>
    <w:rPr>
      <w:rFonts w:ascii="Times New Roman" w:eastAsia="Times New Roman" w:hAnsi="Times New Roman" w:cs="Times New Roman"/>
      <w:szCs w:val="20"/>
      <w:lang w:val="en-US"/>
    </w:rPr>
  </w:style>
  <w:style w:type="character" w:styleId="slostrany">
    <w:name w:val="page number"/>
    <w:basedOn w:val="Predvolenpsmoodseku"/>
    <w:semiHidden/>
    <w:rsid w:val="0082404E"/>
    <w:rPr>
      <w:sz w:val="22"/>
    </w:rPr>
  </w:style>
  <w:style w:type="paragraph" w:styleId="Register2">
    <w:name w:val="index 2"/>
    <w:basedOn w:val="Normlny"/>
    <w:next w:val="Normlny"/>
    <w:semiHidden/>
    <w:rsid w:val="0082404E"/>
    <w:pPr>
      <w:ind w:left="340" w:right="851"/>
    </w:pPr>
    <w:rPr>
      <w:sz w:val="22"/>
      <w:szCs w:val="20"/>
      <w:lang w:val="en-US" w:eastAsia="en-US"/>
    </w:rPr>
  </w:style>
  <w:style w:type="paragraph" w:customStyle="1" w:styleId="zreportaddinfo">
    <w:name w:val="zreport addinfo"/>
    <w:basedOn w:val="Normlny"/>
    <w:semiHidden/>
    <w:rsid w:val="0082404E"/>
    <w:pPr>
      <w:framePr w:wrap="around" w:hAnchor="margin" w:xAlign="center" w:yAlign="bottom"/>
      <w:spacing w:line="240" w:lineRule="exact"/>
      <w:jc w:val="center"/>
    </w:pPr>
    <w:rPr>
      <w:noProof/>
      <w:sz w:val="20"/>
      <w:szCs w:val="20"/>
      <w:lang w:val="en-US" w:eastAsia="en-US"/>
    </w:rPr>
  </w:style>
  <w:style w:type="character" w:styleId="Zvraznenie">
    <w:name w:val="Emphasis"/>
    <w:basedOn w:val="Predvolenpsmoodseku"/>
    <w:uiPriority w:val="20"/>
    <w:rsid w:val="0082404E"/>
    <w:rPr>
      <w:i/>
      <w:iCs/>
    </w:rPr>
  </w:style>
  <w:style w:type="paragraph" w:customStyle="1" w:styleId="AppendixHeading">
    <w:name w:val="Appendix Heading"/>
    <w:basedOn w:val="Nadpis1"/>
    <w:next w:val="Zkladntext"/>
    <w:qFormat/>
    <w:rsid w:val="0082404E"/>
    <w:pPr>
      <w:keepLines w:val="0"/>
      <w:pageBreakBefore/>
      <w:numPr>
        <w:numId w:val="6"/>
      </w:numPr>
      <w:spacing w:before="0" w:line="360" w:lineRule="exact"/>
      <w:outlineLvl w:val="9"/>
    </w:pPr>
    <w:rPr>
      <w:rFonts w:ascii="Times New Roman" w:eastAsia="Times New Roman" w:hAnsi="Times New Roman" w:cs="Times New Roman"/>
      <w:bCs w:val="0"/>
      <w:color w:val="auto"/>
      <w:sz w:val="32"/>
      <w:szCs w:val="20"/>
      <w:lang w:val="en-US" w:eastAsia="en-US"/>
    </w:rPr>
  </w:style>
  <w:style w:type="paragraph" w:styleId="Zoznamsodrkami3">
    <w:name w:val="List Bullet 3"/>
    <w:basedOn w:val="Zoznamsodrkami"/>
    <w:qFormat/>
    <w:rsid w:val="0082404E"/>
    <w:pPr>
      <w:numPr>
        <w:numId w:val="5"/>
      </w:numPr>
      <w:jc w:val="left"/>
    </w:pPr>
    <w:rPr>
      <w:sz w:val="18"/>
    </w:rPr>
  </w:style>
  <w:style w:type="paragraph" w:customStyle="1" w:styleId="AppendixHeading2">
    <w:name w:val="Appendix Heading 2"/>
    <w:basedOn w:val="Nadpis2"/>
    <w:next w:val="Zkladntext"/>
    <w:qFormat/>
    <w:rsid w:val="0082404E"/>
    <w:pPr>
      <w:keepLines w:val="0"/>
      <w:numPr>
        <w:ilvl w:val="1"/>
        <w:numId w:val="6"/>
      </w:numPr>
      <w:spacing w:before="400" w:line="320" w:lineRule="exact"/>
      <w:outlineLvl w:val="9"/>
    </w:pPr>
    <w:rPr>
      <w:rFonts w:ascii="Times New Roman" w:eastAsia="Times New Roman" w:hAnsi="Times New Roman" w:cs="Times New Roman"/>
      <w:bCs w:val="0"/>
      <w:color w:val="auto"/>
      <w:sz w:val="28"/>
      <w:szCs w:val="20"/>
      <w:lang w:val="en-US" w:eastAsia="en-US"/>
    </w:rPr>
  </w:style>
  <w:style w:type="paragraph" w:customStyle="1" w:styleId="AppendixHeading3">
    <w:name w:val="Appendix Heading 3"/>
    <w:basedOn w:val="Nadpis3"/>
    <w:next w:val="Zkladntext"/>
    <w:qFormat/>
    <w:rsid w:val="0082404E"/>
    <w:pPr>
      <w:keepLines w:val="0"/>
      <w:numPr>
        <w:ilvl w:val="2"/>
        <w:numId w:val="6"/>
      </w:numPr>
      <w:spacing w:before="400" w:line="280" w:lineRule="exact"/>
      <w:outlineLvl w:val="9"/>
    </w:pPr>
    <w:rPr>
      <w:rFonts w:ascii="Times New Roman" w:eastAsia="Times New Roman" w:hAnsi="Times New Roman" w:cs="Times New Roman"/>
      <w:bCs w:val="0"/>
      <w:color w:val="auto"/>
      <w:szCs w:val="20"/>
      <w:lang w:val="en-US" w:eastAsia="en-US"/>
    </w:rPr>
  </w:style>
  <w:style w:type="paragraph" w:customStyle="1" w:styleId="AppendixHeading4">
    <w:name w:val="Appendix Heading 4"/>
    <w:basedOn w:val="Nadpis4"/>
    <w:next w:val="Zkladntext"/>
    <w:qFormat/>
    <w:rsid w:val="0082404E"/>
    <w:pPr>
      <w:keepLines w:val="0"/>
      <w:numPr>
        <w:ilvl w:val="3"/>
        <w:numId w:val="6"/>
      </w:numPr>
      <w:spacing w:before="400" w:line="280" w:lineRule="exact"/>
      <w:outlineLvl w:val="9"/>
    </w:pPr>
    <w:rPr>
      <w:rFonts w:ascii="Times New Roman" w:eastAsia="Times New Roman" w:hAnsi="Times New Roman" w:cs="Times New Roman"/>
      <w:bCs w:val="0"/>
      <w:iCs w:val="0"/>
      <w:color w:val="auto"/>
      <w:szCs w:val="20"/>
      <w:lang w:val="en-US" w:eastAsia="en-US"/>
    </w:rPr>
  </w:style>
  <w:style w:type="paragraph" w:customStyle="1" w:styleId="AppendixHeading5">
    <w:name w:val="Appendix Heading 5"/>
    <w:basedOn w:val="Nadpis5"/>
    <w:next w:val="Zkladntext"/>
    <w:qFormat/>
    <w:rsid w:val="0082404E"/>
    <w:pPr>
      <w:keepLines w:val="0"/>
      <w:numPr>
        <w:ilvl w:val="0"/>
        <w:numId w:val="0"/>
      </w:numPr>
      <w:spacing w:before="400" w:line="260" w:lineRule="exact"/>
      <w:outlineLvl w:val="9"/>
    </w:pPr>
    <w:rPr>
      <w:rFonts w:ascii="Times New Roman" w:eastAsia="Times New Roman" w:hAnsi="Times New Roman" w:cs="Times New Roman"/>
      <w:i/>
      <w:color w:val="auto"/>
      <w:sz w:val="22"/>
      <w:szCs w:val="20"/>
      <w:lang w:val="en-US" w:eastAsia="en-US"/>
    </w:rPr>
  </w:style>
  <w:style w:type="paragraph" w:styleId="Zkladntext3">
    <w:name w:val="Body Text 3"/>
    <w:basedOn w:val="Normlny"/>
    <w:link w:val="Zkladntext3Char"/>
    <w:qFormat/>
    <w:rsid w:val="0082404E"/>
    <w:pPr>
      <w:ind w:left="142" w:hanging="142"/>
    </w:pPr>
    <w:rPr>
      <w:sz w:val="18"/>
      <w:szCs w:val="16"/>
      <w:lang w:val="en-US" w:eastAsia="en-US"/>
    </w:rPr>
  </w:style>
  <w:style w:type="character" w:customStyle="1" w:styleId="Zkladntext3Char">
    <w:name w:val="Základný text 3 Char"/>
    <w:basedOn w:val="Predvolenpsmoodseku"/>
    <w:link w:val="Zkladntext3"/>
    <w:rsid w:val="0082404E"/>
    <w:rPr>
      <w:rFonts w:ascii="Times New Roman" w:eastAsia="Times New Roman" w:hAnsi="Times New Roman" w:cs="Times New Roman"/>
      <w:sz w:val="18"/>
      <w:szCs w:val="16"/>
      <w:lang w:val="en-US"/>
    </w:rPr>
  </w:style>
  <w:style w:type="paragraph" w:styleId="Zoznamsodrkami4">
    <w:name w:val="List Bullet 4"/>
    <w:basedOn w:val="Zoznamsodrkami2"/>
    <w:rsid w:val="0082404E"/>
    <w:pPr>
      <w:numPr>
        <w:numId w:val="4"/>
      </w:numPr>
      <w:tabs>
        <w:tab w:val="clear" w:pos="340"/>
        <w:tab w:val="num" w:pos="680"/>
      </w:tabs>
      <w:ind w:left="680"/>
      <w:jc w:val="left"/>
    </w:pPr>
    <w:rPr>
      <w:sz w:val="18"/>
    </w:rPr>
  </w:style>
  <w:style w:type="paragraph" w:customStyle="1" w:styleId="zDocRevwH2">
    <w:name w:val="zDocRevwH2"/>
    <w:basedOn w:val="Normlny"/>
    <w:semiHidden/>
    <w:rsid w:val="0082404E"/>
    <w:pPr>
      <w:spacing w:before="130" w:after="130"/>
    </w:pPr>
    <w:rPr>
      <w:b/>
      <w:sz w:val="28"/>
      <w:szCs w:val="20"/>
      <w:lang w:val="en-US" w:eastAsia="en-US"/>
    </w:rPr>
  </w:style>
  <w:style w:type="paragraph" w:customStyle="1" w:styleId="zDocRevwH1">
    <w:name w:val="zDocRevwH1"/>
    <w:basedOn w:val="Normlny"/>
    <w:semiHidden/>
    <w:rsid w:val="0082404E"/>
    <w:pPr>
      <w:spacing w:before="130" w:after="130"/>
    </w:pPr>
    <w:rPr>
      <w:b/>
      <w:sz w:val="32"/>
      <w:szCs w:val="20"/>
      <w:lang w:val="en-US" w:eastAsia="en-US"/>
    </w:rPr>
  </w:style>
  <w:style w:type="character" w:styleId="Vrazn">
    <w:name w:val="Strong"/>
    <w:basedOn w:val="Predvolenpsmoodseku"/>
    <w:uiPriority w:val="22"/>
    <w:rsid w:val="0082404E"/>
    <w:rPr>
      <w:b/>
      <w:bCs/>
    </w:rPr>
  </w:style>
  <w:style w:type="paragraph" w:styleId="Nzov">
    <w:name w:val="Title"/>
    <w:basedOn w:val="Normlny"/>
    <w:next w:val="Normlny"/>
    <w:link w:val="NzovChar"/>
    <w:uiPriority w:val="10"/>
    <w:rsid w:val="008240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NzovChar">
    <w:name w:val="Názov Char"/>
    <w:basedOn w:val="Predvolenpsmoodseku"/>
    <w:link w:val="Nzov"/>
    <w:uiPriority w:val="10"/>
    <w:rsid w:val="0082404E"/>
    <w:rPr>
      <w:rFonts w:asciiTheme="majorHAnsi" w:eastAsiaTheme="majorEastAsia" w:hAnsiTheme="majorHAnsi" w:cstheme="majorBidi"/>
      <w:color w:val="17365D" w:themeColor="text2" w:themeShade="BF"/>
      <w:spacing w:val="5"/>
      <w:kern w:val="28"/>
      <w:sz w:val="52"/>
      <w:szCs w:val="52"/>
      <w:lang w:val="en-US"/>
    </w:rPr>
  </w:style>
  <w:style w:type="paragraph" w:styleId="Podtitul">
    <w:name w:val="Subtitle"/>
    <w:basedOn w:val="Normlny"/>
    <w:next w:val="Normlny"/>
    <w:link w:val="PodtitulChar"/>
    <w:uiPriority w:val="11"/>
    <w:rsid w:val="0082404E"/>
    <w:pPr>
      <w:numPr>
        <w:ilvl w:val="1"/>
      </w:numPr>
    </w:pPr>
    <w:rPr>
      <w:rFonts w:asciiTheme="majorHAnsi" w:eastAsiaTheme="majorEastAsia" w:hAnsiTheme="majorHAnsi" w:cstheme="majorBidi"/>
      <w:i/>
      <w:iCs/>
      <w:color w:val="4F81BD" w:themeColor="accent1"/>
      <w:spacing w:val="15"/>
      <w:lang w:val="en-US" w:eastAsia="en-US"/>
    </w:rPr>
  </w:style>
  <w:style w:type="character" w:customStyle="1" w:styleId="PodtitulChar">
    <w:name w:val="Podtitul Char"/>
    <w:basedOn w:val="Predvolenpsmoodseku"/>
    <w:link w:val="Podtitul"/>
    <w:uiPriority w:val="11"/>
    <w:rsid w:val="0082404E"/>
    <w:rPr>
      <w:rFonts w:asciiTheme="majorHAnsi" w:eastAsiaTheme="majorEastAsia" w:hAnsiTheme="majorHAnsi" w:cstheme="majorBidi"/>
      <w:i/>
      <w:iCs/>
      <w:color w:val="4F81BD" w:themeColor="accent1"/>
      <w:spacing w:val="15"/>
      <w:sz w:val="24"/>
      <w:szCs w:val="24"/>
      <w:lang w:val="en-US"/>
    </w:rPr>
  </w:style>
  <w:style w:type="character" w:styleId="Jemnzvraznenie">
    <w:name w:val="Subtle Emphasis"/>
    <w:basedOn w:val="Predvolenpsmoodseku"/>
    <w:uiPriority w:val="19"/>
    <w:rsid w:val="0082404E"/>
    <w:rPr>
      <w:i/>
      <w:iCs/>
      <w:color w:val="808080" w:themeColor="text1" w:themeTint="7F"/>
    </w:rPr>
  </w:style>
  <w:style w:type="character" w:styleId="Intenzvnezvraznenie">
    <w:name w:val="Intense Emphasis"/>
    <w:basedOn w:val="Predvolenpsmoodseku"/>
    <w:uiPriority w:val="21"/>
    <w:rsid w:val="0082404E"/>
    <w:rPr>
      <w:b/>
      <w:bCs/>
      <w:i/>
      <w:iCs/>
      <w:color w:val="4F81BD" w:themeColor="accent1"/>
    </w:rPr>
  </w:style>
  <w:style w:type="paragraph" w:styleId="Citcia">
    <w:name w:val="Quote"/>
    <w:basedOn w:val="Normlny"/>
    <w:next w:val="Normlny"/>
    <w:link w:val="CitciaChar"/>
    <w:uiPriority w:val="29"/>
    <w:rsid w:val="0082404E"/>
    <w:rPr>
      <w:i/>
      <w:iCs/>
      <w:color w:val="000000" w:themeColor="text1"/>
      <w:sz w:val="22"/>
      <w:szCs w:val="20"/>
      <w:lang w:val="en-US" w:eastAsia="en-US"/>
    </w:rPr>
  </w:style>
  <w:style w:type="character" w:customStyle="1" w:styleId="CitciaChar">
    <w:name w:val="Citácia Char"/>
    <w:basedOn w:val="Predvolenpsmoodseku"/>
    <w:link w:val="Citcia"/>
    <w:uiPriority w:val="29"/>
    <w:rsid w:val="0082404E"/>
    <w:rPr>
      <w:rFonts w:ascii="Times New Roman" w:eastAsia="Times New Roman" w:hAnsi="Times New Roman" w:cs="Times New Roman"/>
      <w:i/>
      <w:iCs/>
      <w:color w:val="000000" w:themeColor="text1"/>
      <w:szCs w:val="20"/>
      <w:lang w:val="en-US"/>
    </w:rPr>
  </w:style>
  <w:style w:type="paragraph" w:styleId="Zvraznencitcia">
    <w:name w:val="Intense Quote"/>
    <w:basedOn w:val="Normlny"/>
    <w:next w:val="Normlny"/>
    <w:link w:val="ZvraznencitciaChar"/>
    <w:uiPriority w:val="30"/>
    <w:rsid w:val="0082404E"/>
    <w:pPr>
      <w:pBdr>
        <w:bottom w:val="single" w:sz="4" w:space="4" w:color="4F81BD" w:themeColor="accent1"/>
      </w:pBdr>
      <w:spacing w:before="200" w:after="280"/>
      <w:ind w:left="936" w:right="936"/>
    </w:pPr>
    <w:rPr>
      <w:b/>
      <w:bCs/>
      <w:i/>
      <w:iCs/>
      <w:color w:val="4F81BD" w:themeColor="accent1"/>
      <w:sz w:val="22"/>
      <w:szCs w:val="20"/>
      <w:lang w:val="en-US" w:eastAsia="en-US"/>
    </w:rPr>
  </w:style>
  <w:style w:type="character" w:customStyle="1" w:styleId="ZvraznencitciaChar">
    <w:name w:val="Zvýraznená citácia Char"/>
    <w:basedOn w:val="Predvolenpsmoodseku"/>
    <w:link w:val="Zvraznencitcia"/>
    <w:uiPriority w:val="30"/>
    <w:rsid w:val="0082404E"/>
    <w:rPr>
      <w:rFonts w:ascii="Times New Roman" w:eastAsia="Times New Roman" w:hAnsi="Times New Roman" w:cs="Times New Roman"/>
      <w:b/>
      <w:bCs/>
      <w:i/>
      <w:iCs/>
      <w:color w:val="4F81BD" w:themeColor="accent1"/>
      <w:szCs w:val="20"/>
      <w:lang w:val="en-US"/>
    </w:rPr>
  </w:style>
  <w:style w:type="character" w:styleId="Jemnodkaz">
    <w:name w:val="Subtle Reference"/>
    <w:basedOn w:val="Predvolenpsmoodseku"/>
    <w:uiPriority w:val="31"/>
    <w:rsid w:val="0082404E"/>
    <w:rPr>
      <w:smallCaps/>
      <w:color w:val="C0504D" w:themeColor="accent2"/>
      <w:u w:val="single"/>
    </w:rPr>
  </w:style>
  <w:style w:type="character" w:styleId="Zvraznenodkaz">
    <w:name w:val="Intense Reference"/>
    <w:basedOn w:val="Predvolenpsmoodseku"/>
    <w:uiPriority w:val="32"/>
    <w:rsid w:val="0082404E"/>
    <w:rPr>
      <w:b/>
      <w:bCs/>
      <w:smallCaps/>
      <w:color w:val="C0504D" w:themeColor="accent2"/>
      <w:spacing w:val="5"/>
      <w:u w:val="single"/>
    </w:rPr>
  </w:style>
  <w:style w:type="character" w:styleId="Nzovknihy">
    <w:name w:val="Book Title"/>
    <w:basedOn w:val="Predvolenpsmoodseku"/>
    <w:uiPriority w:val="33"/>
    <w:rsid w:val="0082404E"/>
    <w:rPr>
      <w:b/>
      <w:bCs/>
      <w:smallCaps/>
      <w:spacing w:val="5"/>
    </w:rPr>
  </w:style>
  <w:style w:type="paragraph" w:styleId="Bezriadkovania">
    <w:name w:val="No Spacing"/>
    <w:uiPriority w:val="1"/>
    <w:rsid w:val="0082404E"/>
    <w:pPr>
      <w:spacing w:after="0" w:line="240" w:lineRule="auto"/>
    </w:pPr>
    <w:rPr>
      <w:rFonts w:ascii="Times New Roman" w:eastAsia="Times New Roman" w:hAnsi="Times New Roman" w:cs="Times New Roman"/>
      <w:szCs w:val="20"/>
      <w:lang w:val="en-US"/>
    </w:rPr>
  </w:style>
  <w:style w:type="character" w:customStyle="1" w:styleId="apple-converted-space">
    <w:name w:val="apple-converted-space"/>
    <w:basedOn w:val="Predvolenpsmoodseku"/>
    <w:rsid w:val="0082404E"/>
  </w:style>
  <w:style w:type="paragraph" w:customStyle="1" w:styleId="Telotextu">
    <w:name w:val="Telo textu"/>
    <w:basedOn w:val="Normlny"/>
    <w:rsid w:val="0082404E"/>
    <w:pPr>
      <w:suppressAutoHyphens/>
      <w:overflowPunct w:val="0"/>
      <w:spacing w:before="130" w:after="130" w:line="288" w:lineRule="auto"/>
      <w:jc w:val="both"/>
    </w:pPr>
    <w:rPr>
      <w:color w:val="00000A"/>
      <w:sz w:val="22"/>
      <w:szCs w:val="20"/>
      <w:lang w:val="en-US" w:eastAsia="en-US"/>
    </w:rPr>
  </w:style>
  <w:style w:type="paragraph" w:styleId="Textvysvetlivky">
    <w:name w:val="endnote text"/>
    <w:basedOn w:val="Normlny"/>
    <w:link w:val="TextvysvetlivkyChar"/>
    <w:uiPriority w:val="99"/>
    <w:semiHidden/>
    <w:unhideWhenUsed/>
    <w:rsid w:val="0082404E"/>
    <w:rPr>
      <w:sz w:val="20"/>
      <w:szCs w:val="20"/>
      <w:lang w:val="en-US" w:eastAsia="en-US"/>
    </w:rPr>
  </w:style>
  <w:style w:type="character" w:customStyle="1" w:styleId="TextvysvetlivkyChar">
    <w:name w:val="Text vysvetlivky Char"/>
    <w:basedOn w:val="Predvolenpsmoodseku"/>
    <w:link w:val="Textvysvetlivky"/>
    <w:uiPriority w:val="99"/>
    <w:semiHidden/>
    <w:rsid w:val="0082404E"/>
    <w:rPr>
      <w:rFonts w:ascii="Times New Roman" w:eastAsia="Times New Roman" w:hAnsi="Times New Roman" w:cs="Times New Roman"/>
      <w:sz w:val="20"/>
      <w:szCs w:val="20"/>
      <w:lang w:val="en-US"/>
    </w:rPr>
  </w:style>
  <w:style w:type="character" w:styleId="Odkaznavysvetlivku">
    <w:name w:val="endnote reference"/>
    <w:basedOn w:val="Predvolenpsmoodseku"/>
    <w:uiPriority w:val="99"/>
    <w:semiHidden/>
    <w:unhideWhenUsed/>
    <w:rsid w:val="0082404E"/>
    <w:rPr>
      <w:vertAlign w:val="superscript"/>
    </w:rPr>
  </w:style>
  <w:style w:type="table" w:customStyle="1" w:styleId="Mriekatabuky5">
    <w:name w:val="Mriežka tabuľky5"/>
    <w:basedOn w:val="Normlnatabuka"/>
    <w:next w:val="Mriekatabuky"/>
    <w:uiPriority w:val="59"/>
    <w:rsid w:val="0076767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CC50D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ssNadpis1">
    <w:name w:val="NessNadpis 1"/>
    <w:rsid w:val="00840850"/>
    <w:pPr>
      <w:numPr>
        <w:numId w:val="24"/>
      </w:numPr>
      <w:spacing w:after="0" w:line="240" w:lineRule="auto"/>
      <w:jc w:val="both"/>
    </w:pPr>
    <w:rPr>
      <w:rFonts w:ascii="Arial" w:eastAsia="Times New Roman" w:hAnsi="Arial" w:cs="Arial"/>
      <w:b/>
      <w:caps/>
      <w:kern w:val="28"/>
      <w:szCs w:val="20"/>
    </w:rPr>
  </w:style>
  <w:style w:type="paragraph" w:customStyle="1" w:styleId="NessNadpis2">
    <w:name w:val="NessNadpis 2"/>
    <w:basedOn w:val="Nadpis2"/>
    <w:rsid w:val="00840850"/>
    <w:pPr>
      <w:framePr w:wrap="notBeside" w:hAnchor="text"/>
      <w:numPr>
        <w:ilvl w:val="1"/>
        <w:numId w:val="24"/>
      </w:numPr>
      <w:tabs>
        <w:tab w:val="clear" w:pos="0"/>
        <w:tab w:val="right" w:pos="567"/>
      </w:tabs>
      <w:spacing w:before="120" w:beforeAutospacing="1" w:after="120" w:line="259" w:lineRule="auto"/>
      <w:ind w:left="567" w:hanging="567"/>
      <w:jc w:val="both"/>
    </w:pPr>
    <w:rPr>
      <w:rFonts w:ascii="Arial" w:eastAsia="Times New Roman" w:hAnsi="Arial" w:cs="Arial"/>
      <w:noProof/>
      <w:color w:val="auto"/>
      <w:sz w:val="20"/>
      <w:szCs w:val="20"/>
      <w:lang w:eastAsia="en-US" w:bidi="ar-MA"/>
    </w:rPr>
  </w:style>
  <w:style w:type="paragraph" w:customStyle="1" w:styleId="NessNadpis3">
    <w:name w:val="NessNadpis 3"/>
    <w:basedOn w:val="Nadpis3"/>
    <w:rsid w:val="00840850"/>
    <w:pPr>
      <w:keepNext w:val="0"/>
      <w:keepLines w:val="0"/>
      <w:numPr>
        <w:ilvl w:val="2"/>
        <w:numId w:val="24"/>
      </w:numPr>
      <w:tabs>
        <w:tab w:val="left" w:pos="822"/>
      </w:tabs>
      <w:spacing w:before="0" w:after="120"/>
      <w:jc w:val="both"/>
    </w:pPr>
    <w:rPr>
      <w:rFonts w:ascii="Arial" w:eastAsia="Times New Roman" w:hAnsi="Arial" w:cs="Arial"/>
      <w:bCs w:val="0"/>
      <w:noProof/>
      <w:snapToGrid w:val="0"/>
      <w:color w:val="auto"/>
      <w:sz w:val="20"/>
      <w:szCs w:val="20"/>
      <w:lang w:eastAsia="en-US" w:bidi="ar-MA"/>
    </w:rPr>
  </w:style>
  <w:style w:type="paragraph" w:customStyle="1" w:styleId="NessNadpis4">
    <w:name w:val="NessNadpis 4"/>
    <w:basedOn w:val="Nadpis4"/>
    <w:rsid w:val="00840850"/>
    <w:pPr>
      <w:keepNext w:val="0"/>
      <w:keepLines w:val="0"/>
      <w:numPr>
        <w:ilvl w:val="3"/>
        <w:numId w:val="24"/>
      </w:numPr>
      <w:tabs>
        <w:tab w:val="clear" w:pos="0"/>
        <w:tab w:val="left" w:pos="1361"/>
      </w:tabs>
      <w:spacing w:before="0" w:after="120" w:line="280" w:lineRule="atLeast"/>
      <w:ind w:left="1361" w:hanging="1134"/>
      <w:jc w:val="both"/>
    </w:pPr>
    <w:rPr>
      <w:rFonts w:ascii="Arial" w:eastAsia="Times New Roman" w:hAnsi="Arial" w:cs="Arial"/>
      <w:b w:val="0"/>
      <w:noProof/>
      <w:color w:val="auto"/>
      <w:sz w:val="20"/>
      <w:szCs w:val="20"/>
      <w:lang w:eastAsia="en-US"/>
    </w:rPr>
  </w:style>
  <w:style w:type="character" w:customStyle="1" w:styleId="Nevyrieenzmienka1">
    <w:name w:val="Nevyriešená zmienka1"/>
    <w:basedOn w:val="Predvolenpsmoodseku"/>
    <w:uiPriority w:val="99"/>
    <w:semiHidden/>
    <w:unhideWhenUsed/>
    <w:rsid w:val="003B33D0"/>
    <w:rPr>
      <w:color w:val="808080"/>
      <w:shd w:val="clear" w:color="auto" w:fill="E6E6E6"/>
    </w:rPr>
  </w:style>
  <w:style w:type="character" w:customStyle="1" w:styleId="Nevyrieenzmienka2">
    <w:name w:val="Nevyriešená zmienka2"/>
    <w:basedOn w:val="Predvolenpsmoodseku"/>
    <w:uiPriority w:val="99"/>
    <w:semiHidden/>
    <w:unhideWhenUsed/>
    <w:rsid w:val="003B603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453">
      <w:bodyDiv w:val="1"/>
      <w:marLeft w:val="0"/>
      <w:marRight w:val="0"/>
      <w:marTop w:val="0"/>
      <w:marBottom w:val="0"/>
      <w:divBdr>
        <w:top w:val="none" w:sz="0" w:space="0" w:color="auto"/>
        <w:left w:val="none" w:sz="0" w:space="0" w:color="auto"/>
        <w:bottom w:val="none" w:sz="0" w:space="0" w:color="auto"/>
        <w:right w:val="none" w:sz="0" w:space="0" w:color="auto"/>
      </w:divBdr>
    </w:div>
    <w:div w:id="82653554">
      <w:bodyDiv w:val="1"/>
      <w:marLeft w:val="0"/>
      <w:marRight w:val="0"/>
      <w:marTop w:val="0"/>
      <w:marBottom w:val="0"/>
      <w:divBdr>
        <w:top w:val="none" w:sz="0" w:space="0" w:color="auto"/>
        <w:left w:val="none" w:sz="0" w:space="0" w:color="auto"/>
        <w:bottom w:val="none" w:sz="0" w:space="0" w:color="auto"/>
        <w:right w:val="none" w:sz="0" w:space="0" w:color="auto"/>
      </w:divBdr>
    </w:div>
    <w:div w:id="197553451">
      <w:bodyDiv w:val="1"/>
      <w:marLeft w:val="0"/>
      <w:marRight w:val="0"/>
      <w:marTop w:val="0"/>
      <w:marBottom w:val="0"/>
      <w:divBdr>
        <w:top w:val="none" w:sz="0" w:space="0" w:color="auto"/>
        <w:left w:val="none" w:sz="0" w:space="0" w:color="auto"/>
        <w:bottom w:val="none" w:sz="0" w:space="0" w:color="auto"/>
        <w:right w:val="none" w:sz="0" w:space="0" w:color="auto"/>
      </w:divBdr>
    </w:div>
    <w:div w:id="1040395190">
      <w:bodyDiv w:val="1"/>
      <w:marLeft w:val="0"/>
      <w:marRight w:val="0"/>
      <w:marTop w:val="0"/>
      <w:marBottom w:val="0"/>
      <w:divBdr>
        <w:top w:val="none" w:sz="0" w:space="0" w:color="auto"/>
        <w:left w:val="none" w:sz="0" w:space="0" w:color="auto"/>
        <w:bottom w:val="none" w:sz="0" w:space="0" w:color="auto"/>
        <w:right w:val="none" w:sz="0" w:space="0" w:color="auto"/>
      </w:divBdr>
    </w:div>
    <w:div w:id="140209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D47777" w:rsidP="00D47777">
          <w:pPr>
            <w:pStyle w:val="DD8C56F5396145BBB819E25B80F3F0AE3"/>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E0251B9742884D868EB3E631BCC4B1A5"/>
        <w:category>
          <w:name w:val="Všeobecné"/>
          <w:gallery w:val="placeholder"/>
        </w:category>
        <w:types>
          <w:type w:val="bbPlcHdr"/>
        </w:types>
        <w:behaviors>
          <w:behavior w:val="content"/>
        </w:behaviors>
        <w:guid w:val="{68CFE360-E984-43C8-95E7-96983F44137F}"/>
      </w:docPartPr>
      <w:docPartBody>
        <w:p w:rsidR="00673109" w:rsidRDefault="007B0804" w:rsidP="007B0804">
          <w:pPr>
            <w:pStyle w:val="E0251B9742884D868EB3E631BCC4B1A5"/>
          </w:pPr>
          <w:r w:rsidRPr="00F64F3B">
            <w:rPr>
              <w:rStyle w:val="Zstupntext"/>
            </w:rPr>
            <w:t>Kliknutím zadáte dátum.</w:t>
          </w:r>
        </w:p>
      </w:docPartBody>
    </w:docPart>
    <w:docPart>
      <w:docPartPr>
        <w:name w:val="FBAEF673F04A488BAF8A2AD37803AFD0"/>
        <w:category>
          <w:name w:val="Všeobecné"/>
          <w:gallery w:val="placeholder"/>
        </w:category>
        <w:types>
          <w:type w:val="bbPlcHdr"/>
        </w:types>
        <w:behaviors>
          <w:behavior w:val="content"/>
        </w:behaviors>
        <w:guid w:val="{CA20D575-4839-494B-BBF2-DED72175C6EC}"/>
      </w:docPartPr>
      <w:docPartBody>
        <w:p w:rsidR="00673109" w:rsidRDefault="007B0804" w:rsidP="007B0804">
          <w:pPr>
            <w:pStyle w:val="FBAEF673F04A488BAF8A2AD37803AFD0"/>
          </w:pPr>
          <w:r w:rsidRPr="00F64F3B">
            <w:rPr>
              <w:rStyle w:val="Zstupntext"/>
            </w:rPr>
            <w:t>Kliknutím zadáte dátum.</w:t>
          </w:r>
        </w:p>
      </w:docPartBody>
    </w:docPart>
    <w:docPart>
      <w:docPartPr>
        <w:name w:val="E55AEC2F56FD47EDA68F798A916E52F2"/>
        <w:category>
          <w:name w:val="Všeobecné"/>
          <w:gallery w:val="placeholder"/>
        </w:category>
        <w:types>
          <w:type w:val="bbPlcHdr"/>
        </w:types>
        <w:behaviors>
          <w:behavior w:val="content"/>
        </w:behaviors>
        <w:guid w:val="{35758881-07A6-4AF9-95AA-D6289F43292A}"/>
      </w:docPartPr>
      <w:docPartBody>
        <w:p w:rsidR="00722810" w:rsidRDefault="007B0804">
          <w:pPr>
            <w:pStyle w:val="E55AEC2F56FD47EDA68F798A916E52F2"/>
          </w:pPr>
          <w:r w:rsidRPr="00F64F3B">
            <w:rPr>
              <w:rStyle w:val="Zstupntext"/>
            </w:rPr>
            <w:t>Kliknutím zadáte dátum.</w:t>
          </w:r>
        </w:p>
      </w:docPartBody>
    </w:docPart>
    <w:docPart>
      <w:docPartPr>
        <w:name w:val="2D6039CD009649B28893624154695B1D"/>
        <w:category>
          <w:name w:val="Všeobecné"/>
          <w:gallery w:val="placeholder"/>
        </w:category>
        <w:types>
          <w:type w:val="bbPlcHdr"/>
        </w:types>
        <w:behaviors>
          <w:behavior w:val="content"/>
        </w:behaviors>
        <w:guid w:val="{A97FEDC6-02CD-4359-A842-066DF2BC6156}"/>
      </w:docPartPr>
      <w:docPartBody>
        <w:p w:rsidR="00722810" w:rsidRDefault="007B0804">
          <w:pPr>
            <w:pStyle w:val="2D6039CD009649B28893624154695B1D"/>
          </w:pPr>
          <w:r w:rsidRPr="00F64F3B">
            <w:rPr>
              <w:rStyle w:val="Zstupntext"/>
            </w:rPr>
            <w:t>Kliknutím zadáte dátum.</w:t>
          </w:r>
        </w:p>
      </w:docPartBody>
    </w:docPart>
    <w:docPart>
      <w:docPartPr>
        <w:name w:val="CA435F4D6BDD4692BE67BD3C4B7CD914"/>
        <w:category>
          <w:name w:val="Všeobecné"/>
          <w:gallery w:val="placeholder"/>
        </w:category>
        <w:types>
          <w:type w:val="bbPlcHdr"/>
        </w:types>
        <w:behaviors>
          <w:behavior w:val="content"/>
        </w:behaviors>
        <w:guid w:val="{E180E59E-DC38-49B3-BA2B-EE08DF036701}"/>
      </w:docPartPr>
      <w:docPartBody>
        <w:p w:rsidR="00722810" w:rsidRDefault="00FF3250">
          <w:pPr>
            <w:pStyle w:val="CA435F4D6BDD4692BE67BD3C4B7CD914"/>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6CB5"/>
    <w:rsid w:val="00017E7A"/>
    <w:rsid w:val="00030D2A"/>
    <w:rsid w:val="00030F5D"/>
    <w:rsid w:val="000332C2"/>
    <w:rsid w:val="00041B19"/>
    <w:rsid w:val="00080DAC"/>
    <w:rsid w:val="00082E03"/>
    <w:rsid w:val="00097401"/>
    <w:rsid w:val="000A48CA"/>
    <w:rsid w:val="000B2480"/>
    <w:rsid w:val="000B4009"/>
    <w:rsid w:val="000B65A9"/>
    <w:rsid w:val="000C3BC5"/>
    <w:rsid w:val="000D0FAE"/>
    <w:rsid w:val="000E30BC"/>
    <w:rsid w:val="000F1271"/>
    <w:rsid w:val="00100CD6"/>
    <w:rsid w:val="00134790"/>
    <w:rsid w:val="00145D45"/>
    <w:rsid w:val="00146384"/>
    <w:rsid w:val="00150EF4"/>
    <w:rsid w:val="001830DA"/>
    <w:rsid w:val="001D080D"/>
    <w:rsid w:val="001E0993"/>
    <w:rsid w:val="001E1BD5"/>
    <w:rsid w:val="001E7DBC"/>
    <w:rsid w:val="001F48F8"/>
    <w:rsid w:val="00215DA6"/>
    <w:rsid w:val="0023776D"/>
    <w:rsid w:val="00257EC6"/>
    <w:rsid w:val="00270336"/>
    <w:rsid w:val="002710FD"/>
    <w:rsid w:val="002A0FD5"/>
    <w:rsid w:val="002A55CC"/>
    <w:rsid w:val="002D4671"/>
    <w:rsid w:val="002E4D92"/>
    <w:rsid w:val="00314E91"/>
    <w:rsid w:val="00355D48"/>
    <w:rsid w:val="003659C8"/>
    <w:rsid w:val="003913DE"/>
    <w:rsid w:val="003974F0"/>
    <w:rsid w:val="003B173B"/>
    <w:rsid w:val="003B77F1"/>
    <w:rsid w:val="003E1B1A"/>
    <w:rsid w:val="003F26E4"/>
    <w:rsid w:val="004129A2"/>
    <w:rsid w:val="00413428"/>
    <w:rsid w:val="00417F95"/>
    <w:rsid w:val="00425E9E"/>
    <w:rsid w:val="004329A2"/>
    <w:rsid w:val="004454B8"/>
    <w:rsid w:val="00496AEC"/>
    <w:rsid w:val="004A5519"/>
    <w:rsid w:val="004A5F70"/>
    <w:rsid w:val="004B4A0C"/>
    <w:rsid w:val="004C5D37"/>
    <w:rsid w:val="004C7C05"/>
    <w:rsid w:val="004D27F3"/>
    <w:rsid w:val="004E2D43"/>
    <w:rsid w:val="004F2E87"/>
    <w:rsid w:val="004F6B28"/>
    <w:rsid w:val="00510C8F"/>
    <w:rsid w:val="005171C6"/>
    <w:rsid w:val="00537908"/>
    <w:rsid w:val="00570EE4"/>
    <w:rsid w:val="00575CB7"/>
    <w:rsid w:val="005848D7"/>
    <w:rsid w:val="00594134"/>
    <w:rsid w:val="00594E98"/>
    <w:rsid w:val="005B719F"/>
    <w:rsid w:val="005D6084"/>
    <w:rsid w:val="005D6A52"/>
    <w:rsid w:val="005E4A6F"/>
    <w:rsid w:val="00604341"/>
    <w:rsid w:val="00616649"/>
    <w:rsid w:val="00616C33"/>
    <w:rsid w:val="00631C9B"/>
    <w:rsid w:val="00650C3B"/>
    <w:rsid w:val="00673109"/>
    <w:rsid w:val="006764FE"/>
    <w:rsid w:val="0068224F"/>
    <w:rsid w:val="00693651"/>
    <w:rsid w:val="006A3CBD"/>
    <w:rsid w:val="006B3D87"/>
    <w:rsid w:val="006D3349"/>
    <w:rsid w:val="006E428F"/>
    <w:rsid w:val="00706EA3"/>
    <w:rsid w:val="00722810"/>
    <w:rsid w:val="007367F8"/>
    <w:rsid w:val="0074651F"/>
    <w:rsid w:val="00771C72"/>
    <w:rsid w:val="007746E6"/>
    <w:rsid w:val="007762BC"/>
    <w:rsid w:val="00782C12"/>
    <w:rsid w:val="0078541A"/>
    <w:rsid w:val="007B0804"/>
    <w:rsid w:val="007B109B"/>
    <w:rsid w:val="007C7889"/>
    <w:rsid w:val="007E4DA9"/>
    <w:rsid w:val="0080113C"/>
    <w:rsid w:val="008225C7"/>
    <w:rsid w:val="0084075C"/>
    <w:rsid w:val="00845353"/>
    <w:rsid w:val="0085402B"/>
    <w:rsid w:val="00872869"/>
    <w:rsid w:val="00875542"/>
    <w:rsid w:val="00897FF6"/>
    <w:rsid w:val="008A0FF3"/>
    <w:rsid w:val="008B633E"/>
    <w:rsid w:val="008C10D4"/>
    <w:rsid w:val="008E4C5C"/>
    <w:rsid w:val="00903B7E"/>
    <w:rsid w:val="00905F8B"/>
    <w:rsid w:val="00907FD3"/>
    <w:rsid w:val="00911031"/>
    <w:rsid w:val="00912906"/>
    <w:rsid w:val="009268A2"/>
    <w:rsid w:val="00957DC6"/>
    <w:rsid w:val="009B41C6"/>
    <w:rsid w:val="009D0BC7"/>
    <w:rsid w:val="00A104C6"/>
    <w:rsid w:val="00A17E7B"/>
    <w:rsid w:val="00A23309"/>
    <w:rsid w:val="00A56FAE"/>
    <w:rsid w:val="00A607C8"/>
    <w:rsid w:val="00A80D95"/>
    <w:rsid w:val="00A87F85"/>
    <w:rsid w:val="00AA44C9"/>
    <w:rsid w:val="00AA5573"/>
    <w:rsid w:val="00AC040D"/>
    <w:rsid w:val="00AD195F"/>
    <w:rsid w:val="00AF4D2B"/>
    <w:rsid w:val="00B15401"/>
    <w:rsid w:val="00B23148"/>
    <w:rsid w:val="00B250E3"/>
    <w:rsid w:val="00B449CF"/>
    <w:rsid w:val="00B554E5"/>
    <w:rsid w:val="00B60001"/>
    <w:rsid w:val="00B60D7B"/>
    <w:rsid w:val="00B669A4"/>
    <w:rsid w:val="00B75BB7"/>
    <w:rsid w:val="00B86B21"/>
    <w:rsid w:val="00BA40F4"/>
    <w:rsid w:val="00BD574F"/>
    <w:rsid w:val="00C16CB5"/>
    <w:rsid w:val="00C2635A"/>
    <w:rsid w:val="00C43761"/>
    <w:rsid w:val="00C47FE0"/>
    <w:rsid w:val="00C511D4"/>
    <w:rsid w:val="00C67EAD"/>
    <w:rsid w:val="00C835E0"/>
    <w:rsid w:val="00C92366"/>
    <w:rsid w:val="00CA2C9D"/>
    <w:rsid w:val="00CA693F"/>
    <w:rsid w:val="00CB614B"/>
    <w:rsid w:val="00CD09D9"/>
    <w:rsid w:val="00CE2D99"/>
    <w:rsid w:val="00CE5A6B"/>
    <w:rsid w:val="00D01D88"/>
    <w:rsid w:val="00D110F9"/>
    <w:rsid w:val="00D25699"/>
    <w:rsid w:val="00D30CF1"/>
    <w:rsid w:val="00D31B15"/>
    <w:rsid w:val="00D47777"/>
    <w:rsid w:val="00D76636"/>
    <w:rsid w:val="00DF1217"/>
    <w:rsid w:val="00E02953"/>
    <w:rsid w:val="00E057DB"/>
    <w:rsid w:val="00E3561B"/>
    <w:rsid w:val="00E4384B"/>
    <w:rsid w:val="00E61F5D"/>
    <w:rsid w:val="00E97E19"/>
    <w:rsid w:val="00EA1E85"/>
    <w:rsid w:val="00EA2233"/>
    <w:rsid w:val="00EA6841"/>
    <w:rsid w:val="00EB3396"/>
    <w:rsid w:val="00EB79BE"/>
    <w:rsid w:val="00ED090D"/>
    <w:rsid w:val="00ED3968"/>
    <w:rsid w:val="00F12F72"/>
    <w:rsid w:val="00F44E3E"/>
    <w:rsid w:val="00F711BE"/>
    <w:rsid w:val="00F858E2"/>
    <w:rsid w:val="00F87249"/>
    <w:rsid w:val="00F92E1E"/>
    <w:rsid w:val="00FB660B"/>
    <w:rsid w:val="00FC0A20"/>
    <w:rsid w:val="00FE153C"/>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7B0804"/>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50031BDD70F14FC4B8033585B2998452">
    <w:name w:val="50031BDD70F14FC4B8033585B2998452"/>
    <w:rsid w:val="00B75BB7"/>
    <w:pPr>
      <w:spacing w:after="0" w:line="240" w:lineRule="auto"/>
    </w:pPr>
    <w:rPr>
      <w:rFonts w:ascii="Times New Roman" w:eastAsia="Times New Roman" w:hAnsi="Times New Roman" w:cs="Times New Roman"/>
      <w:sz w:val="24"/>
      <w:szCs w:val="24"/>
    </w:rPr>
  </w:style>
  <w:style w:type="paragraph" w:customStyle="1" w:styleId="D1904D49DF344EAB8A717490A0FDF18D">
    <w:name w:val="D1904D49DF344EAB8A717490A0FDF18D"/>
    <w:rsid w:val="00B75BB7"/>
  </w:style>
  <w:style w:type="paragraph" w:customStyle="1" w:styleId="921335E27BFC410CB27AFB1CA08C0986">
    <w:name w:val="921335E27BFC410CB27AFB1CA08C098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
    <w:name w:val="FBB6C0B0AC5F4582852656878D161CEE"/>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
    <w:name w:val="5198C63A630F4C71AC5AB9F2A46625A5"/>
    <w:rsid w:val="00B75BB7"/>
    <w:pPr>
      <w:spacing w:after="0" w:line="240" w:lineRule="auto"/>
    </w:pPr>
    <w:rPr>
      <w:rFonts w:ascii="Times New Roman" w:eastAsia="Times New Roman" w:hAnsi="Times New Roman" w:cs="Times New Roman"/>
      <w:sz w:val="24"/>
      <w:szCs w:val="24"/>
    </w:rPr>
  </w:style>
  <w:style w:type="paragraph" w:customStyle="1" w:styleId="921335E27BFC410CB27AFB1CA08C09861">
    <w:name w:val="921335E27BFC410CB27AFB1CA08C09861"/>
    <w:rsid w:val="00B75BB7"/>
    <w:pPr>
      <w:spacing w:after="0" w:line="240" w:lineRule="auto"/>
    </w:pPr>
    <w:rPr>
      <w:rFonts w:ascii="Times New Roman" w:eastAsia="Times New Roman" w:hAnsi="Times New Roman" w:cs="Times New Roman"/>
      <w:sz w:val="24"/>
      <w:szCs w:val="24"/>
    </w:rPr>
  </w:style>
  <w:style w:type="paragraph" w:customStyle="1" w:styleId="C08A2C66C8A94B25928DE45CD5A2E811">
    <w:name w:val="C08A2C66C8A94B25928DE45CD5A2E811"/>
    <w:rsid w:val="00B75BB7"/>
    <w:pPr>
      <w:spacing w:after="0" w:line="240" w:lineRule="auto"/>
    </w:pPr>
    <w:rPr>
      <w:rFonts w:ascii="Times New Roman" w:eastAsia="Times New Roman" w:hAnsi="Times New Roman" w:cs="Times New Roman"/>
      <w:sz w:val="24"/>
      <w:szCs w:val="24"/>
    </w:rPr>
  </w:style>
  <w:style w:type="paragraph" w:customStyle="1" w:styleId="0AB0E3D325CA48879605FE86337E15E6">
    <w:name w:val="0AB0E3D325CA48879605FE86337E15E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1">
    <w:name w:val="FBB6C0B0AC5F4582852656878D161CEE1"/>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1">
    <w:name w:val="5198C63A630F4C71AC5AB9F2A46625A51"/>
    <w:rsid w:val="00B75BB7"/>
    <w:pPr>
      <w:spacing w:after="0" w:line="240" w:lineRule="auto"/>
    </w:pPr>
    <w:rPr>
      <w:rFonts w:ascii="Times New Roman" w:eastAsia="Times New Roman" w:hAnsi="Times New Roman" w:cs="Times New Roman"/>
      <w:sz w:val="24"/>
      <w:szCs w:val="24"/>
    </w:rPr>
  </w:style>
  <w:style w:type="paragraph" w:customStyle="1" w:styleId="6CCEBBB02D2C4E39984B6ECD66C61957">
    <w:name w:val="6CCEBBB02D2C4E39984B6ECD66C61957"/>
    <w:rsid w:val="00912906"/>
  </w:style>
  <w:style w:type="paragraph" w:customStyle="1" w:styleId="DD8C56F5396145BBB819E25B80F3F0AE2">
    <w:name w:val="DD8C56F5396145BBB819E25B80F3F0AE2"/>
    <w:rsid w:val="00957DC6"/>
    <w:pPr>
      <w:spacing w:after="0" w:line="240" w:lineRule="auto"/>
    </w:pPr>
    <w:rPr>
      <w:rFonts w:ascii="Times New Roman" w:eastAsia="Times New Roman" w:hAnsi="Times New Roman" w:cs="Times New Roman"/>
      <w:sz w:val="24"/>
      <w:szCs w:val="24"/>
    </w:rPr>
  </w:style>
  <w:style w:type="paragraph" w:customStyle="1" w:styleId="00BEFBA6E2C64B36860742A21225F3A5">
    <w:name w:val="00BEFBA6E2C64B36860742A21225F3A5"/>
    <w:rsid w:val="00957DC6"/>
    <w:pPr>
      <w:spacing w:after="0" w:line="240" w:lineRule="auto"/>
    </w:pPr>
    <w:rPr>
      <w:rFonts w:ascii="Times New Roman" w:eastAsia="Times New Roman" w:hAnsi="Times New Roman" w:cs="Times New Roman"/>
      <w:sz w:val="24"/>
      <w:szCs w:val="24"/>
    </w:rPr>
  </w:style>
  <w:style w:type="paragraph" w:customStyle="1" w:styleId="C5F5EFE0312B4365B796A62A94E8A57A">
    <w:name w:val="C5F5EFE0312B4365B796A62A94E8A57A"/>
    <w:rsid w:val="00957DC6"/>
    <w:pPr>
      <w:spacing w:after="0" w:line="240" w:lineRule="auto"/>
    </w:pPr>
    <w:rPr>
      <w:rFonts w:ascii="Times New Roman" w:eastAsia="Times New Roman" w:hAnsi="Times New Roman" w:cs="Times New Roman"/>
      <w:sz w:val="24"/>
      <w:szCs w:val="24"/>
    </w:rPr>
  </w:style>
  <w:style w:type="paragraph" w:customStyle="1" w:styleId="243E2D5A7E70460FA4B233AFE056A04B">
    <w:name w:val="243E2D5A7E70460FA4B233AFE056A04B"/>
    <w:rsid w:val="00957DC6"/>
    <w:pPr>
      <w:spacing w:after="0" w:line="240" w:lineRule="auto"/>
    </w:pPr>
    <w:rPr>
      <w:rFonts w:ascii="Times New Roman" w:eastAsia="Times New Roman" w:hAnsi="Times New Roman" w:cs="Times New Roman"/>
      <w:sz w:val="24"/>
      <w:szCs w:val="24"/>
    </w:rPr>
  </w:style>
  <w:style w:type="paragraph" w:customStyle="1" w:styleId="9E7A790474594529A57B3BD101C2D1C3">
    <w:name w:val="9E7A790474594529A57B3BD101C2D1C3"/>
    <w:rsid w:val="00957DC6"/>
    <w:pPr>
      <w:spacing w:after="0" w:line="240" w:lineRule="auto"/>
    </w:pPr>
    <w:rPr>
      <w:rFonts w:ascii="Times New Roman" w:eastAsia="Times New Roman" w:hAnsi="Times New Roman" w:cs="Times New Roman"/>
      <w:sz w:val="24"/>
      <w:szCs w:val="24"/>
    </w:rPr>
  </w:style>
  <w:style w:type="paragraph" w:customStyle="1" w:styleId="DD8C56F5396145BBB819E25B80F3F0AE3">
    <w:name w:val="DD8C56F5396145BBB819E25B80F3F0AE3"/>
    <w:rsid w:val="00D47777"/>
    <w:pPr>
      <w:spacing w:after="0" w:line="240" w:lineRule="auto"/>
    </w:pPr>
    <w:rPr>
      <w:rFonts w:ascii="Times New Roman" w:eastAsia="Times New Roman" w:hAnsi="Times New Roman" w:cs="Times New Roman"/>
      <w:sz w:val="24"/>
      <w:szCs w:val="24"/>
    </w:rPr>
  </w:style>
  <w:style w:type="paragraph" w:customStyle="1" w:styleId="656080962FCE41469238542916136A47">
    <w:name w:val="656080962FCE41469238542916136A47"/>
    <w:rsid w:val="00D47777"/>
    <w:pPr>
      <w:spacing w:after="0" w:line="240" w:lineRule="auto"/>
    </w:pPr>
    <w:rPr>
      <w:rFonts w:ascii="Times New Roman" w:eastAsia="Times New Roman" w:hAnsi="Times New Roman" w:cs="Times New Roman"/>
      <w:sz w:val="24"/>
      <w:szCs w:val="24"/>
    </w:rPr>
  </w:style>
  <w:style w:type="paragraph" w:customStyle="1" w:styleId="BB1A8AB46BAC4418A71F06E6302CD64B">
    <w:name w:val="BB1A8AB46BAC4418A71F06E6302CD64B"/>
    <w:rsid w:val="00D47777"/>
    <w:pPr>
      <w:spacing w:after="0" w:line="240" w:lineRule="auto"/>
    </w:pPr>
    <w:rPr>
      <w:rFonts w:ascii="Times New Roman" w:eastAsia="Times New Roman" w:hAnsi="Times New Roman" w:cs="Times New Roman"/>
      <w:sz w:val="24"/>
      <w:szCs w:val="24"/>
    </w:rPr>
  </w:style>
  <w:style w:type="paragraph" w:customStyle="1" w:styleId="D632EFCC2E9849B1BEB2516C18DAD70C">
    <w:name w:val="D632EFCC2E9849B1BEB2516C18DAD70C"/>
    <w:rsid w:val="00D47777"/>
    <w:pPr>
      <w:spacing w:after="0" w:line="240" w:lineRule="auto"/>
    </w:pPr>
    <w:rPr>
      <w:rFonts w:ascii="Times New Roman" w:eastAsia="Times New Roman" w:hAnsi="Times New Roman" w:cs="Times New Roman"/>
      <w:sz w:val="24"/>
      <w:szCs w:val="24"/>
    </w:rPr>
  </w:style>
  <w:style w:type="paragraph" w:customStyle="1" w:styleId="F49A659B08044B28AA4DBBE700966E71">
    <w:name w:val="F49A659B08044B28AA4DBBE700966E71"/>
    <w:rsid w:val="00D47777"/>
    <w:pPr>
      <w:spacing w:after="0" w:line="240" w:lineRule="auto"/>
    </w:pPr>
    <w:rPr>
      <w:rFonts w:ascii="Times New Roman" w:eastAsia="Times New Roman" w:hAnsi="Times New Roman" w:cs="Times New Roman"/>
      <w:sz w:val="24"/>
      <w:szCs w:val="24"/>
    </w:rPr>
  </w:style>
  <w:style w:type="paragraph" w:customStyle="1" w:styleId="6B088306342D4EFDA2BCAB2229F4638A">
    <w:name w:val="6B088306342D4EFDA2BCAB2229F4638A"/>
    <w:rsid w:val="00080DAC"/>
  </w:style>
  <w:style w:type="paragraph" w:customStyle="1" w:styleId="BDD4C589D8A4450EB4A970E120C47F70">
    <w:name w:val="BDD4C589D8A4450EB4A970E120C47F70"/>
    <w:rsid w:val="007B0804"/>
  </w:style>
  <w:style w:type="paragraph" w:customStyle="1" w:styleId="1AF89AD4058D41B2A53F5877E634A23B">
    <w:name w:val="1AF89AD4058D41B2A53F5877E634A23B"/>
    <w:rsid w:val="007B0804"/>
  </w:style>
  <w:style w:type="paragraph" w:customStyle="1" w:styleId="21729BF41AAE4307B38B8770A008EE1B">
    <w:name w:val="21729BF41AAE4307B38B8770A008EE1B"/>
    <w:rsid w:val="007B0804"/>
  </w:style>
  <w:style w:type="paragraph" w:customStyle="1" w:styleId="E0251B9742884D868EB3E631BCC4B1A5">
    <w:name w:val="E0251B9742884D868EB3E631BCC4B1A5"/>
    <w:rsid w:val="007B0804"/>
  </w:style>
  <w:style w:type="paragraph" w:customStyle="1" w:styleId="1C4E8222924A4943B3CD9E1B9B8996A1">
    <w:name w:val="1C4E8222924A4943B3CD9E1B9B8996A1"/>
    <w:rsid w:val="007B0804"/>
  </w:style>
  <w:style w:type="paragraph" w:customStyle="1" w:styleId="FBAEF673F04A488BAF8A2AD37803AFD0">
    <w:name w:val="FBAEF673F04A488BAF8A2AD37803AFD0"/>
    <w:rsid w:val="007B0804"/>
  </w:style>
  <w:style w:type="paragraph" w:customStyle="1" w:styleId="E55AEC2F56FD47EDA68F798A916E52F2">
    <w:name w:val="E55AEC2F56FD47EDA68F798A916E52F2"/>
  </w:style>
  <w:style w:type="paragraph" w:customStyle="1" w:styleId="2D6039CD009649B28893624154695B1D">
    <w:name w:val="2D6039CD009649B28893624154695B1D"/>
  </w:style>
  <w:style w:type="paragraph" w:customStyle="1" w:styleId="CA435F4D6BDD4692BE67BD3C4B7CD914">
    <w:name w:val="CA435F4D6BDD4692BE67BD3C4B7CD9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A6160-31E2-4B23-B580-B367FD757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11580</Words>
  <Characters>66006</Characters>
  <Application>Microsoft Office Word</Application>
  <DocSecurity>0</DocSecurity>
  <Lines>550</Lines>
  <Paragraphs>154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77432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2019-01-09T10:39:00Z</dcterms:created>
  <dcterms:modified xsi:type="dcterms:W3CDTF">2019-01-10T13:17:00Z</dcterms:modified>
</cp:coreProperties>
</file>